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6B1" w:rsidRPr="00E9267E" w:rsidRDefault="005406B1">
      <w:pPr>
        <w:pStyle w:val="Verzeichnis1"/>
        <w:pBdr>
          <w:bottom w:val="single" w:sz="12" w:space="1" w:color="auto"/>
        </w:pBdr>
        <w:spacing w:before="0" w:after="0"/>
        <w:rPr>
          <w:rFonts w:ascii="Arial" w:hAnsi="Arial"/>
          <w:lang w:val="de-DE"/>
        </w:rPr>
      </w:pPr>
      <w:r w:rsidRPr="00E9267E">
        <w:rPr>
          <w:rFonts w:ascii="Arial" w:eastAsia="Arial" w:hAnsi="Arial"/>
          <w:lang w:val="de-DE"/>
        </w:rPr>
        <w:t>1.2</w:t>
      </w:r>
      <w:r w:rsidRPr="00E9267E">
        <w:rPr>
          <w:rFonts w:ascii="Arial" w:eastAsia="Arial" w:hAnsi="Arial"/>
          <w:lang w:val="de-DE"/>
        </w:rPr>
        <w:tab/>
        <w:t>Grundwasser</w:t>
      </w:r>
    </w:p>
    <w:p w:rsidR="005406B1" w:rsidRPr="00E9267E" w:rsidRDefault="005406B1">
      <w:pPr>
        <w:rPr>
          <w:lang w:val="de-DE"/>
        </w:rPr>
      </w:pPr>
    </w:p>
    <w:p w:rsidR="000B1B3A" w:rsidRPr="00E9267E" w:rsidRDefault="000B1B3A" w:rsidP="000B1B3A">
      <w:pPr>
        <w:rPr>
          <w:lang w:val="de-DE"/>
        </w:rPr>
      </w:pPr>
      <w:r w:rsidRPr="00E9267E">
        <w:rPr>
          <w:lang w:val="de-DE"/>
        </w:rPr>
        <w:t>Ein Grundwasserkörper ist ein abgegrenztes Grundwasservolumen in einem oder mehreren entsprechenden Grundwasserleitern, wobei unter einem Grundwasserleiter eine unter der Oberfläche liegende Schicht oder eine Schichtenfolge von Gesteinen mit ausreichender Durc</w:t>
      </w:r>
      <w:r w:rsidRPr="00E9267E">
        <w:rPr>
          <w:lang w:val="de-DE"/>
        </w:rPr>
        <w:t>h</w:t>
      </w:r>
      <w:r w:rsidRPr="00E9267E">
        <w:rPr>
          <w:lang w:val="de-DE"/>
        </w:rPr>
        <w:t>lässigkeit verstanden wird, die eine bedeutende zusammenhängende Grundwasserakkumulat</w:t>
      </w:r>
      <w:r w:rsidRPr="00E9267E">
        <w:rPr>
          <w:lang w:val="de-DE"/>
        </w:rPr>
        <w:t>i</w:t>
      </w:r>
      <w:r w:rsidRPr="00E9267E">
        <w:rPr>
          <w:lang w:val="de-DE"/>
        </w:rPr>
        <w:t>on, -strömung oder -entnahme ermöglichen. Bei der Ausweisung der Grundwasserkörper orie</w:t>
      </w:r>
      <w:r w:rsidRPr="00E9267E">
        <w:rPr>
          <w:lang w:val="de-DE"/>
        </w:rPr>
        <w:t>n</w:t>
      </w:r>
      <w:r w:rsidRPr="00E9267E">
        <w:rPr>
          <w:lang w:val="de-DE"/>
        </w:rPr>
        <w:t>tierte man sich am EU-</w:t>
      </w:r>
      <w:proofErr w:type="spellStart"/>
      <w:r w:rsidRPr="00E9267E">
        <w:rPr>
          <w:lang w:val="de-DE"/>
        </w:rPr>
        <w:t>Guidance</w:t>
      </w:r>
      <w:proofErr w:type="spellEnd"/>
      <w:r w:rsidRPr="00E9267E">
        <w:rPr>
          <w:lang w:val="de-DE"/>
        </w:rPr>
        <w:t>-</w:t>
      </w:r>
      <w:proofErr w:type="spellStart"/>
      <w:r w:rsidRPr="00E9267E">
        <w:rPr>
          <w:lang w:val="de-DE"/>
        </w:rPr>
        <w:t>Document</w:t>
      </w:r>
      <w:proofErr w:type="spellEnd"/>
      <w:r w:rsidRPr="00E9267E">
        <w:rPr>
          <w:lang w:val="de-DE"/>
        </w:rPr>
        <w:t xml:space="preserve"> „</w:t>
      </w:r>
      <w:proofErr w:type="spellStart"/>
      <w:r w:rsidRPr="00E9267E">
        <w:rPr>
          <w:lang w:val="de-DE"/>
        </w:rPr>
        <w:t>Identification</w:t>
      </w:r>
      <w:proofErr w:type="spellEnd"/>
      <w:r w:rsidRPr="00E9267E">
        <w:rPr>
          <w:lang w:val="de-DE"/>
        </w:rPr>
        <w:t xml:space="preserve"> </w:t>
      </w:r>
      <w:proofErr w:type="spellStart"/>
      <w:r w:rsidRPr="00E9267E">
        <w:rPr>
          <w:lang w:val="de-DE"/>
        </w:rPr>
        <w:t>of</w:t>
      </w:r>
      <w:proofErr w:type="spellEnd"/>
      <w:r w:rsidRPr="00E9267E">
        <w:rPr>
          <w:lang w:val="de-DE"/>
        </w:rPr>
        <w:t xml:space="preserve"> </w:t>
      </w:r>
      <w:proofErr w:type="spellStart"/>
      <w:r w:rsidRPr="00E9267E">
        <w:rPr>
          <w:lang w:val="de-DE"/>
        </w:rPr>
        <w:t>Water</w:t>
      </w:r>
      <w:proofErr w:type="spellEnd"/>
      <w:r w:rsidRPr="00E9267E">
        <w:rPr>
          <w:lang w:val="de-DE"/>
        </w:rPr>
        <w:t xml:space="preserve"> </w:t>
      </w:r>
      <w:proofErr w:type="spellStart"/>
      <w:r w:rsidRPr="00E9267E">
        <w:rPr>
          <w:lang w:val="de-DE"/>
        </w:rPr>
        <w:t>Bodies</w:t>
      </w:r>
      <w:proofErr w:type="spellEnd"/>
      <w:r w:rsidRPr="00E9267E">
        <w:rPr>
          <w:lang w:val="de-DE"/>
        </w:rPr>
        <w:t>“. Dementsprechend wurden die hydrogeologischen Verhältnisse und die anthropogenen Einwirkungen soweit b</w:t>
      </w:r>
      <w:r w:rsidRPr="00E9267E">
        <w:rPr>
          <w:lang w:val="de-DE"/>
        </w:rPr>
        <w:t>e</w:t>
      </w:r>
      <w:r w:rsidRPr="00E9267E">
        <w:rPr>
          <w:lang w:val="de-DE"/>
        </w:rPr>
        <w:t>rücksichtigt, dass es möglich wurde, die Grundwasserkörper hinsichtlich ihres Zustands als rel</w:t>
      </w:r>
      <w:r w:rsidRPr="00E9267E">
        <w:rPr>
          <w:lang w:val="de-DE"/>
        </w:rPr>
        <w:t>a</w:t>
      </w:r>
      <w:r w:rsidRPr="00E9267E">
        <w:rPr>
          <w:lang w:val="de-DE"/>
        </w:rPr>
        <w:t>tiv homogene Einheiten zu bewerten.</w:t>
      </w:r>
    </w:p>
    <w:p w:rsidR="000B1B3A" w:rsidRPr="00E9267E" w:rsidRDefault="000B1B3A" w:rsidP="000B1B3A">
      <w:pPr>
        <w:rPr>
          <w:lang w:val="de-DE"/>
        </w:rPr>
      </w:pPr>
    </w:p>
    <w:p w:rsidR="000B1B3A" w:rsidRPr="00E9267E" w:rsidRDefault="000B1B3A" w:rsidP="000B1B3A">
      <w:pPr>
        <w:rPr>
          <w:lang w:val="de-DE"/>
        </w:rPr>
      </w:pPr>
      <w:r w:rsidRPr="00E9267E">
        <w:rPr>
          <w:lang w:val="de-DE"/>
        </w:rPr>
        <w:t>In der internationalen Flussgebietseinheit Elbe wurden in drei übereinander liegenden Horizo</w:t>
      </w:r>
      <w:r w:rsidRPr="00E9267E">
        <w:rPr>
          <w:lang w:val="de-DE"/>
        </w:rPr>
        <w:t>n</w:t>
      </w:r>
      <w:r w:rsidRPr="00E9267E">
        <w:rPr>
          <w:lang w:val="de-DE"/>
        </w:rPr>
        <w:t>ten Grundwasserkörper identifiziert:</w:t>
      </w:r>
    </w:p>
    <w:p w:rsidR="000B1B3A" w:rsidRPr="00E9267E" w:rsidRDefault="000B1B3A" w:rsidP="000B1B3A">
      <w:pPr>
        <w:pStyle w:val="Kstchen"/>
        <w:tabs>
          <w:tab w:val="clear" w:pos="567"/>
          <w:tab w:val="clear" w:pos="851"/>
        </w:tabs>
        <w:ind w:left="567" w:hanging="284"/>
        <w:rPr>
          <w:lang w:val="de-DE"/>
        </w:rPr>
      </w:pPr>
      <w:r w:rsidRPr="00E9267E">
        <w:rPr>
          <w:lang w:val="de-DE"/>
        </w:rPr>
        <w:t xml:space="preserve">oberflächennahe Grundwasserkörper (Quartär, </w:t>
      </w:r>
      <w:proofErr w:type="spellStart"/>
      <w:r w:rsidRPr="00E9267E">
        <w:rPr>
          <w:lang w:val="de-DE"/>
        </w:rPr>
        <w:t>Coniac</w:t>
      </w:r>
      <w:proofErr w:type="spellEnd"/>
      <w:r w:rsidRPr="00E9267E">
        <w:rPr>
          <w:lang w:val="de-DE"/>
        </w:rPr>
        <w:t>)</w:t>
      </w:r>
    </w:p>
    <w:p w:rsidR="000B1B3A" w:rsidRPr="00E9267E" w:rsidRDefault="000B1B3A" w:rsidP="000B1B3A">
      <w:pPr>
        <w:pStyle w:val="Kstchen"/>
        <w:tabs>
          <w:tab w:val="clear" w:pos="567"/>
          <w:tab w:val="clear" w:pos="851"/>
        </w:tabs>
        <w:ind w:left="567" w:hanging="284"/>
        <w:rPr>
          <w:lang w:val="de-DE"/>
        </w:rPr>
      </w:pPr>
      <w:r w:rsidRPr="00E9267E">
        <w:rPr>
          <w:lang w:val="de-DE"/>
        </w:rPr>
        <w:t>Grundwasserkörper in Hauptgrundwasserleitern</w:t>
      </w:r>
    </w:p>
    <w:p w:rsidR="000B1B3A" w:rsidRPr="00E9267E" w:rsidRDefault="000B1B3A" w:rsidP="000B1B3A">
      <w:pPr>
        <w:pStyle w:val="Kstchen"/>
        <w:tabs>
          <w:tab w:val="clear" w:pos="567"/>
          <w:tab w:val="clear" w:pos="851"/>
        </w:tabs>
        <w:ind w:left="567" w:hanging="284"/>
        <w:rPr>
          <w:lang w:val="de-DE"/>
        </w:rPr>
      </w:pPr>
      <w:r w:rsidRPr="00E9267E">
        <w:rPr>
          <w:lang w:val="de-DE"/>
        </w:rPr>
        <w:t>tiefe Grundwasserkörper (basaler Grundwasserleiter des tschechischen Cenomans und des norddeutschen Tertiärs)</w:t>
      </w:r>
    </w:p>
    <w:p w:rsidR="000B1B3A" w:rsidRPr="00E9267E" w:rsidRDefault="000B1B3A" w:rsidP="000B1B3A">
      <w:pPr>
        <w:rPr>
          <w:lang w:val="de-DE"/>
        </w:rPr>
      </w:pPr>
    </w:p>
    <w:p w:rsidR="000B1B3A" w:rsidRPr="00E9267E" w:rsidRDefault="000B1B3A" w:rsidP="000B1B3A">
      <w:pPr>
        <w:rPr>
          <w:lang w:val="de-DE"/>
        </w:rPr>
      </w:pPr>
      <w:r w:rsidRPr="00E9267E">
        <w:rPr>
          <w:lang w:val="de-DE"/>
        </w:rPr>
        <w:t>Diese Abstimmung wurde in der Expertengruppe „Grundwasser“ der IKSE schon</w:t>
      </w:r>
      <w:ins w:id="0" w:author="S. Börner" w:date="2013-11-12T14:57:00Z">
        <w:r w:rsidRPr="00E9267E">
          <w:rPr>
            <w:lang w:val="de-DE"/>
          </w:rPr>
          <w:t xml:space="preserve"> 2004</w:t>
        </w:r>
      </w:ins>
      <w:r w:rsidRPr="00E9267E">
        <w:rPr>
          <w:lang w:val="de-DE"/>
        </w:rPr>
        <w:t xml:space="preserve"> im Zuge der Bestandsaufnahme getroffen. Dieses Vorgehen gewährleistete die internationale Vergleic</w:t>
      </w:r>
      <w:r w:rsidRPr="00E9267E">
        <w:rPr>
          <w:lang w:val="de-DE"/>
        </w:rPr>
        <w:t>h</w:t>
      </w:r>
      <w:r w:rsidRPr="00E9267E">
        <w:rPr>
          <w:lang w:val="de-DE"/>
        </w:rPr>
        <w:t xml:space="preserve">barkeit der Ergebnisse sowie die </w:t>
      </w:r>
      <w:proofErr w:type="spellStart"/>
      <w:r w:rsidRPr="00E9267E">
        <w:rPr>
          <w:lang w:val="de-DE"/>
        </w:rPr>
        <w:t>Darstellbarkeit</w:t>
      </w:r>
      <w:proofErr w:type="spellEnd"/>
      <w:r w:rsidRPr="00E9267E">
        <w:rPr>
          <w:lang w:val="de-DE"/>
        </w:rPr>
        <w:t xml:space="preserve"> der Grundwasserkörper in den internationalen Kartenwerken. Dieses Konzept hat sich </w:t>
      </w:r>
      <w:del w:id="1" w:author="S. Börner" w:date="2013-11-12T14:57:00Z">
        <w:r w:rsidRPr="00E9267E" w:rsidDel="008F1D5F">
          <w:rPr>
            <w:lang w:val="de-DE"/>
          </w:rPr>
          <w:delText xml:space="preserve">auch während </w:delText>
        </w:r>
      </w:del>
      <w:ins w:id="2" w:author="S. Börner" w:date="2013-11-12T14:57:00Z">
        <w:r w:rsidRPr="00E9267E">
          <w:rPr>
            <w:lang w:val="de-DE"/>
          </w:rPr>
          <w:t xml:space="preserve">bei </w:t>
        </w:r>
      </w:ins>
      <w:r w:rsidRPr="00E9267E">
        <w:rPr>
          <w:lang w:val="de-DE"/>
        </w:rPr>
        <w:t xml:space="preserve">der Erarbeitung des </w:t>
      </w:r>
      <w:ins w:id="3" w:author="S. Börner" w:date="2013-11-12T14:57:00Z">
        <w:r w:rsidRPr="00E9267E">
          <w:rPr>
            <w:lang w:val="de-DE"/>
          </w:rPr>
          <w:t xml:space="preserve">ersten und auch des zweiten </w:t>
        </w:r>
      </w:ins>
      <w:r w:rsidRPr="00E9267E">
        <w:rPr>
          <w:lang w:val="de-DE"/>
        </w:rPr>
        <w:t>Bewirtschaftungsplans als tragfähig erwiesen.</w:t>
      </w:r>
    </w:p>
    <w:p w:rsidR="000B1B3A" w:rsidRPr="00E9267E" w:rsidRDefault="000B1B3A" w:rsidP="000B1B3A">
      <w:pPr>
        <w:rPr>
          <w:lang w:val="de-DE"/>
        </w:rPr>
      </w:pPr>
    </w:p>
    <w:p w:rsidR="000B1B3A" w:rsidRPr="00E9267E" w:rsidRDefault="000B1B3A" w:rsidP="000B1B3A">
      <w:pPr>
        <w:rPr>
          <w:ins w:id="4" w:author="S. Börner" w:date="2013-11-12T15:21:00Z"/>
          <w:lang w:val="de-DE"/>
        </w:rPr>
      </w:pPr>
      <w:r w:rsidRPr="00E9267E">
        <w:rPr>
          <w:lang w:val="de-DE"/>
        </w:rPr>
        <w:t>Die oberflächennahen und tiefen Grundwasserkörper sind nur lokal verbreitet, Grundwasse</w:t>
      </w:r>
      <w:r w:rsidRPr="00E9267E">
        <w:rPr>
          <w:lang w:val="de-DE"/>
        </w:rPr>
        <w:t>r</w:t>
      </w:r>
      <w:r w:rsidRPr="00E9267E">
        <w:rPr>
          <w:lang w:val="de-DE"/>
        </w:rPr>
        <w:t xml:space="preserve">körper in Hauptgrundwasserleitern wurden in der gesamten internationalen Flussgebietseinheit Elbe ausgewiesen. Bis auf wenige Ausnahmen liegen alle Grundwasserkörper vollständig in der internationalen Flussgebietseinheit Elbe. </w:t>
      </w:r>
    </w:p>
    <w:p w:rsidR="000B1B3A" w:rsidRPr="00E9267E" w:rsidRDefault="000B1B3A" w:rsidP="000B1B3A">
      <w:pPr>
        <w:rPr>
          <w:ins w:id="5" w:author="S. Börner" w:date="2013-11-12T15:21:00Z"/>
          <w:lang w:val="de-DE"/>
        </w:rPr>
      </w:pPr>
    </w:p>
    <w:p w:rsidR="000B1B3A" w:rsidRPr="00E9267E" w:rsidRDefault="000B1B3A" w:rsidP="000B1B3A">
      <w:pPr>
        <w:rPr>
          <w:lang w:val="de-DE"/>
        </w:rPr>
      </w:pPr>
      <w:r w:rsidRPr="00E9267E">
        <w:rPr>
          <w:lang w:val="de-DE"/>
        </w:rPr>
        <w:t xml:space="preserve">International grenzüberschreitende Grundwasserkörper wurden nicht ausgewiesen. </w:t>
      </w:r>
      <w:ins w:id="6" w:author="S. Börner" w:date="2013-11-12T14:58:00Z">
        <w:r w:rsidRPr="00E9267E">
          <w:rPr>
            <w:lang w:val="de-DE"/>
          </w:rPr>
          <w:t xml:space="preserve">Es gibt zwar grenzüberschreitende Grundwasserleiter </w:t>
        </w:r>
      </w:ins>
      <w:ins w:id="7" w:author="S. Börner" w:date="2013-11-12T14:59:00Z">
        <w:r w:rsidRPr="00E9267E">
          <w:rPr>
            <w:lang w:val="de-DE"/>
          </w:rPr>
          <w:t>(</w:t>
        </w:r>
        <w:proofErr w:type="spellStart"/>
        <w:r w:rsidRPr="00E9267E">
          <w:rPr>
            <w:lang w:val="de-DE"/>
          </w:rPr>
          <w:t>Aquifere</w:t>
        </w:r>
        <w:proofErr w:type="spellEnd"/>
        <w:r w:rsidRPr="00E9267E">
          <w:rPr>
            <w:lang w:val="de-DE"/>
          </w:rPr>
          <w:t>) und es wurden auch</w:t>
        </w:r>
      </w:ins>
      <w:del w:id="8" w:author="S. Börner" w:date="2013-11-12T14:59:00Z">
        <w:r w:rsidRPr="00E9267E" w:rsidDel="008F1D5F">
          <w:rPr>
            <w:lang w:val="de-DE"/>
          </w:rPr>
          <w:delText>D</w:delText>
        </w:r>
      </w:del>
      <w:del w:id="9" w:author="S. Börner" w:date="2013-11-12T15:00:00Z">
        <w:r w:rsidRPr="00E9267E" w:rsidDel="008F1D5F">
          <w:rPr>
            <w:lang w:val="de-DE"/>
          </w:rPr>
          <w:delText>ie</w:delText>
        </w:r>
      </w:del>
      <w:r w:rsidRPr="00E9267E">
        <w:rPr>
          <w:lang w:val="de-DE"/>
        </w:rPr>
        <w:t xml:space="preserve"> zweifelsfrei </w:t>
      </w:r>
      <w:del w:id="10" w:author="S. Börner" w:date="2013-11-12T15:00:00Z">
        <w:r w:rsidRPr="00E9267E" w:rsidDel="008F1D5F">
          <w:rPr>
            <w:lang w:val="de-DE"/>
          </w:rPr>
          <w:delText xml:space="preserve">nachgewiesenen </w:delText>
        </w:r>
      </w:del>
      <w:r w:rsidRPr="00E9267E">
        <w:rPr>
          <w:lang w:val="de-DE"/>
        </w:rPr>
        <w:t>grenzüberschreitende</w:t>
      </w:r>
      <w:del w:id="11" w:author="S. Börner" w:date="2013-11-12T15:00:00Z">
        <w:r w:rsidRPr="00E9267E" w:rsidDel="008F1D5F">
          <w:rPr>
            <w:lang w:val="de-DE"/>
          </w:rPr>
          <w:delText>n</w:delText>
        </w:r>
      </w:del>
      <w:r w:rsidRPr="00E9267E">
        <w:rPr>
          <w:lang w:val="de-DE"/>
        </w:rPr>
        <w:t xml:space="preserve"> Grundwasserbewegungen</w:t>
      </w:r>
      <w:ins w:id="12" w:author="S. Börner" w:date="2013-11-12T15:00:00Z">
        <w:r w:rsidRPr="00E9267E">
          <w:rPr>
            <w:lang w:val="de-DE"/>
          </w:rPr>
          <w:t xml:space="preserve"> festgestellt.</w:t>
        </w:r>
      </w:ins>
      <w:r w:rsidRPr="00E9267E">
        <w:rPr>
          <w:lang w:val="de-DE"/>
        </w:rPr>
        <w:t xml:space="preserve"> </w:t>
      </w:r>
      <w:ins w:id="13" w:author="S. Börner" w:date="2013-11-12T15:00:00Z">
        <w:r w:rsidRPr="00E9267E">
          <w:rPr>
            <w:lang w:val="de-DE"/>
          </w:rPr>
          <w:t xml:space="preserve">Diese </w:t>
        </w:r>
      </w:ins>
      <w:r w:rsidRPr="00E9267E">
        <w:rPr>
          <w:lang w:val="de-DE"/>
        </w:rPr>
        <w:t xml:space="preserve">sind </w:t>
      </w:r>
      <w:ins w:id="14" w:author="S. Börner" w:date="2013-11-12T15:00:00Z">
        <w:r w:rsidRPr="00E9267E">
          <w:rPr>
            <w:lang w:val="de-DE"/>
          </w:rPr>
          <w:t>aber nachgewies</w:t>
        </w:r>
        <w:r w:rsidRPr="00E9267E">
          <w:rPr>
            <w:lang w:val="de-DE"/>
          </w:rPr>
          <w:t>e</w:t>
        </w:r>
        <w:r w:rsidRPr="00E9267E">
          <w:rPr>
            <w:lang w:val="de-DE"/>
          </w:rPr>
          <w:t>ner</w:t>
        </w:r>
      </w:ins>
      <w:ins w:id="15" w:author="S. Börner" w:date="2013-11-12T15:01:00Z">
        <w:r w:rsidRPr="00E9267E">
          <w:rPr>
            <w:lang w:val="de-DE"/>
          </w:rPr>
          <w:t>m</w:t>
        </w:r>
      </w:ins>
      <w:ins w:id="16" w:author="S. Börner" w:date="2013-11-12T15:00:00Z">
        <w:r w:rsidRPr="00E9267E">
          <w:rPr>
            <w:lang w:val="de-DE"/>
          </w:rPr>
          <w:t xml:space="preserve">aßen </w:t>
        </w:r>
      </w:ins>
      <w:r w:rsidRPr="00E9267E">
        <w:rPr>
          <w:lang w:val="de-DE"/>
        </w:rPr>
        <w:t>lokaler Art und werden durch die zuständigen Stellen im Rahmen der bilateralen</w:t>
      </w:r>
      <w:ins w:id="17" w:author="S. Börner" w:date="2013-11-12T15:02:00Z">
        <w:r w:rsidRPr="00E9267E">
          <w:rPr>
            <w:lang w:val="de-DE"/>
          </w:rPr>
          <w:t>,</w:t>
        </w:r>
      </w:ins>
      <w:r w:rsidRPr="00E9267E">
        <w:rPr>
          <w:lang w:val="de-DE"/>
        </w:rPr>
        <w:t xml:space="preserve"> zwischenstaatlichen Grenzgewässerkommissionen behandelt. Diese bilaterale Zusammenarbeit wird ständig fortgeführt.</w:t>
      </w:r>
    </w:p>
    <w:p w:rsidR="000B1B3A" w:rsidRPr="00E9267E" w:rsidRDefault="000B1B3A" w:rsidP="000B1B3A">
      <w:pPr>
        <w:rPr>
          <w:lang w:val="de-DE"/>
        </w:rPr>
      </w:pPr>
    </w:p>
    <w:p w:rsidR="000B1B3A" w:rsidRPr="00E9267E" w:rsidRDefault="000B1B3A" w:rsidP="000B1B3A">
      <w:pPr>
        <w:rPr>
          <w:lang w:val="de-DE"/>
        </w:rPr>
      </w:pPr>
      <w:r w:rsidRPr="00E9267E">
        <w:rPr>
          <w:lang w:val="de-DE"/>
        </w:rPr>
        <w:t xml:space="preserve">Gegenüber dem im </w:t>
      </w:r>
      <w:del w:id="18" w:author="S. Börner" w:date="2013-11-12T15:02:00Z">
        <w:r w:rsidRPr="00E9267E" w:rsidDel="00C03DE6">
          <w:rPr>
            <w:lang w:val="de-DE"/>
          </w:rPr>
          <w:delText>Bericht an die Europäische Kommission</w:delText>
        </w:r>
      </w:del>
      <w:r w:rsidRPr="00E9267E">
        <w:rPr>
          <w:lang w:val="de-DE"/>
        </w:rPr>
        <w:t xml:space="preserve"> </w:t>
      </w:r>
      <w:ins w:id="19" w:author="S. Börner" w:date="2013-11-12T15:03:00Z">
        <w:r w:rsidRPr="00E9267E">
          <w:rPr>
            <w:lang w:val="de-DE"/>
          </w:rPr>
          <w:t xml:space="preserve">ersten Bewirtschaftungsplan </w:t>
        </w:r>
      </w:ins>
      <w:r w:rsidRPr="00E9267E">
        <w:rPr>
          <w:lang w:val="de-DE"/>
        </w:rPr>
        <w:t>von 200</w:t>
      </w:r>
      <w:del w:id="20" w:author="S. Börner" w:date="2013-11-12T15:03:00Z">
        <w:r w:rsidRPr="00E9267E" w:rsidDel="00C03DE6">
          <w:rPr>
            <w:lang w:val="de-DE"/>
          </w:rPr>
          <w:delText>5</w:delText>
        </w:r>
      </w:del>
      <w:ins w:id="21" w:author="S. Börner" w:date="2013-11-12T15:03:00Z">
        <w:r w:rsidRPr="00E9267E">
          <w:rPr>
            <w:lang w:val="de-DE"/>
          </w:rPr>
          <w:t>9</w:t>
        </w:r>
      </w:ins>
      <w:r w:rsidRPr="00E9267E">
        <w:rPr>
          <w:lang w:val="de-DE"/>
        </w:rPr>
        <w:t xml:space="preserve"> </w:t>
      </w:r>
      <w:proofErr w:type="gramStart"/>
      <w:r w:rsidRPr="00E9267E">
        <w:rPr>
          <w:lang w:val="de-DE"/>
        </w:rPr>
        <w:t>dargestellten Stand</w:t>
      </w:r>
      <w:proofErr w:type="gramEnd"/>
      <w:r w:rsidRPr="00E9267E">
        <w:rPr>
          <w:lang w:val="de-DE"/>
        </w:rPr>
        <w:t xml:space="preserve"> sind bei der Ausweisung von Grundwasserkörpern </w:t>
      </w:r>
      <w:del w:id="22" w:author="S. Börner" w:date="2013-11-12T15:03:00Z">
        <w:r w:rsidRPr="00E9267E" w:rsidDel="00C03DE6">
          <w:rPr>
            <w:lang w:val="de-DE"/>
          </w:rPr>
          <w:delText xml:space="preserve">folgende </w:delText>
        </w:r>
      </w:del>
      <w:r w:rsidRPr="00E9267E">
        <w:rPr>
          <w:lang w:val="de-DE"/>
        </w:rPr>
        <w:t>Veränderungen eingetreten, die in der Tabelle II-1.2-1 zusammenfassend dargestellt sind.</w:t>
      </w:r>
    </w:p>
    <w:p w:rsidR="000B1B3A" w:rsidRPr="00E9267E" w:rsidRDefault="000B1B3A" w:rsidP="000B1B3A">
      <w:pPr>
        <w:rPr>
          <w:lang w:val="de-DE"/>
        </w:rPr>
      </w:pPr>
    </w:p>
    <w:p w:rsidR="000B1B3A" w:rsidRPr="00E9267E" w:rsidRDefault="000B1B3A" w:rsidP="000B1B3A">
      <w:pPr>
        <w:pStyle w:val="berschriftfett"/>
        <w:spacing w:before="120"/>
        <w:rPr>
          <w:highlight w:val="yellow"/>
        </w:rPr>
      </w:pPr>
      <w:commentRangeStart w:id="23"/>
      <w:r w:rsidRPr="00E9267E">
        <w:rPr>
          <w:highlight w:val="yellow"/>
        </w:rPr>
        <w:t>Tschechien</w:t>
      </w:r>
      <w:commentRangeEnd w:id="23"/>
      <w:r w:rsidRPr="00E9267E">
        <w:rPr>
          <w:rStyle w:val="Kommentarzeichen"/>
          <w:b w:val="0"/>
        </w:rPr>
        <w:commentReference w:id="23"/>
      </w:r>
    </w:p>
    <w:p w:rsidR="000B1B3A" w:rsidRPr="00E9267E" w:rsidRDefault="000B1B3A" w:rsidP="000B1B3A">
      <w:pPr>
        <w:spacing w:before="120"/>
        <w:rPr>
          <w:highlight w:val="yellow"/>
          <w:lang w:val="de-DE"/>
        </w:rPr>
      </w:pPr>
      <w:r w:rsidRPr="00E9267E">
        <w:rPr>
          <w:highlight w:val="yellow"/>
          <w:lang w:val="de-DE"/>
        </w:rPr>
        <w:t>Aufgrund der Vorgaben für die Grundwasserbewertung kam es seit 2005 zur Veränderung der Anzahl der Grundwasserkörper von 97 auf 99.</w:t>
      </w:r>
    </w:p>
    <w:p w:rsidR="000B1B3A" w:rsidRPr="00E9267E" w:rsidRDefault="000B1B3A" w:rsidP="000B1B3A">
      <w:pPr>
        <w:rPr>
          <w:highlight w:val="yellow"/>
          <w:lang w:val="de-DE"/>
        </w:rPr>
      </w:pPr>
    </w:p>
    <w:p w:rsidR="000B1B3A" w:rsidRPr="00E9267E" w:rsidRDefault="000B1B3A" w:rsidP="000B1B3A">
      <w:pPr>
        <w:pStyle w:val="berschriftfett"/>
        <w:spacing w:before="120"/>
        <w:rPr>
          <w:highlight w:val="yellow"/>
        </w:rPr>
      </w:pPr>
      <w:r w:rsidRPr="00E9267E">
        <w:rPr>
          <w:highlight w:val="yellow"/>
        </w:rPr>
        <w:t>Deutschland</w:t>
      </w:r>
    </w:p>
    <w:p w:rsidR="000B1B3A" w:rsidRPr="00E9267E" w:rsidRDefault="000B1B3A" w:rsidP="000B1B3A">
      <w:pPr>
        <w:spacing w:before="120"/>
        <w:rPr>
          <w:highlight w:val="yellow"/>
          <w:u w:val="single"/>
          <w:lang w:val="de-DE"/>
        </w:rPr>
      </w:pPr>
      <w:r w:rsidRPr="00E9267E">
        <w:rPr>
          <w:highlight w:val="yellow"/>
          <w:lang w:val="de-DE"/>
        </w:rPr>
        <w:t>Auf der Grundlage genauerer Kenntnisse über die Belastungssituation und unter Berücksicht</w:t>
      </w:r>
      <w:r w:rsidRPr="00E9267E">
        <w:rPr>
          <w:highlight w:val="yellow"/>
          <w:lang w:val="de-DE"/>
        </w:rPr>
        <w:t>i</w:t>
      </w:r>
      <w:r w:rsidRPr="00E9267E">
        <w:rPr>
          <w:highlight w:val="yellow"/>
          <w:lang w:val="de-DE"/>
        </w:rPr>
        <w:t>gung der hydrologischen Verhältnisse wurde die Ausweisung auf 224 Grundwasserkörper akt</w:t>
      </w:r>
      <w:r w:rsidRPr="00E9267E">
        <w:rPr>
          <w:highlight w:val="yellow"/>
          <w:lang w:val="de-DE"/>
        </w:rPr>
        <w:t>u</w:t>
      </w:r>
      <w:r w:rsidRPr="00E9267E">
        <w:rPr>
          <w:highlight w:val="yellow"/>
          <w:lang w:val="de-DE"/>
        </w:rPr>
        <w:t>alisiert. Die Anzahl der Körper nahm um 14 zu.</w:t>
      </w:r>
    </w:p>
    <w:p w:rsidR="000B1B3A" w:rsidRPr="00E9267E" w:rsidRDefault="000B1B3A" w:rsidP="000B1B3A">
      <w:pPr>
        <w:rPr>
          <w:highlight w:val="yellow"/>
          <w:lang w:val="de-DE"/>
        </w:rPr>
      </w:pPr>
    </w:p>
    <w:p w:rsidR="000B1B3A" w:rsidRPr="00E9267E" w:rsidRDefault="000B1B3A" w:rsidP="000B1B3A">
      <w:pPr>
        <w:pStyle w:val="berschriftfett"/>
        <w:spacing w:before="120"/>
        <w:rPr>
          <w:highlight w:val="yellow"/>
        </w:rPr>
      </w:pPr>
      <w:r w:rsidRPr="00E9267E">
        <w:rPr>
          <w:highlight w:val="yellow"/>
        </w:rPr>
        <w:t>Österreich</w:t>
      </w:r>
    </w:p>
    <w:p w:rsidR="000B1B3A" w:rsidRPr="00E9267E" w:rsidRDefault="000B1B3A" w:rsidP="000B1B3A">
      <w:pPr>
        <w:spacing w:before="120"/>
        <w:rPr>
          <w:highlight w:val="yellow"/>
          <w:lang w:val="de-DE"/>
        </w:rPr>
      </w:pPr>
      <w:r w:rsidRPr="00E9267E">
        <w:rPr>
          <w:highlight w:val="yellow"/>
          <w:lang w:val="de-DE"/>
        </w:rPr>
        <w:lastRenderedPageBreak/>
        <w:t>Die Ausweisung der Grundwasserkörper wurde nicht geändert.</w:t>
      </w:r>
    </w:p>
    <w:p w:rsidR="000B1B3A" w:rsidRPr="00E9267E" w:rsidRDefault="000B1B3A" w:rsidP="000B1B3A">
      <w:pPr>
        <w:rPr>
          <w:highlight w:val="yellow"/>
          <w:lang w:val="de-DE"/>
        </w:rPr>
      </w:pPr>
    </w:p>
    <w:p w:rsidR="000B1B3A" w:rsidRPr="00E9267E" w:rsidRDefault="000B1B3A" w:rsidP="000B1B3A">
      <w:pPr>
        <w:pStyle w:val="berschriftfett"/>
        <w:spacing w:before="120"/>
        <w:rPr>
          <w:highlight w:val="yellow"/>
        </w:rPr>
      </w:pPr>
      <w:r w:rsidRPr="00E9267E">
        <w:rPr>
          <w:highlight w:val="yellow"/>
        </w:rPr>
        <w:t>Polen</w:t>
      </w:r>
    </w:p>
    <w:p w:rsidR="000B1B3A" w:rsidRPr="00E9267E" w:rsidRDefault="000B1B3A" w:rsidP="000B1B3A">
      <w:pPr>
        <w:spacing w:before="120"/>
        <w:rPr>
          <w:lang w:val="de-DE"/>
        </w:rPr>
      </w:pPr>
      <w:r w:rsidRPr="00E9267E">
        <w:rPr>
          <w:highlight w:val="yellow"/>
          <w:lang w:val="de-DE"/>
        </w:rPr>
        <w:t>Um eine größere Detailliertheit zu gewährleisten, wurde die Ausweisung der Grundwasserkö</w:t>
      </w:r>
      <w:r w:rsidRPr="00E9267E">
        <w:rPr>
          <w:highlight w:val="yellow"/>
          <w:lang w:val="de-DE"/>
        </w:rPr>
        <w:t>r</w:t>
      </w:r>
      <w:r w:rsidRPr="00E9267E">
        <w:rPr>
          <w:highlight w:val="yellow"/>
          <w:lang w:val="de-DE"/>
        </w:rPr>
        <w:t>per auf 3 Wasserkörper aktualisiert. Die Anzahl der Wasserkörper stieg damit um 1.</w:t>
      </w:r>
    </w:p>
    <w:p w:rsidR="000B1B3A" w:rsidRPr="00E9267E" w:rsidRDefault="000B1B3A" w:rsidP="000B1B3A">
      <w:pPr>
        <w:rPr>
          <w:lang w:val="de-DE"/>
        </w:rPr>
      </w:pPr>
    </w:p>
    <w:p w:rsidR="000B1B3A" w:rsidRPr="00E9267E" w:rsidRDefault="000B1B3A" w:rsidP="000B1B3A">
      <w:pPr>
        <w:pStyle w:val="Tabelle"/>
      </w:pPr>
      <w:bookmarkStart w:id="24" w:name="_Toc244331633"/>
      <w:r w:rsidRPr="00E9267E">
        <w:t>Tab. II-1.2-1:</w:t>
      </w:r>
      <w:r w:rsidRPr="00E9267E">
        <w:tab/>
        <w:t xml:space="preserve">Änderungen in der Ausweisung der Grundwasserkörper gegenüber </w:t>
      </w:r>
      <w:del w:id="25" w:author="S. Börner" w:date="2013-11-12T15:07:00Z">
        <w:r w:rsidRPr="00E9267E" w:rsidDel="00C03DE6">
          <w:delText>2004</w:delText>
        </w:r>
      </w:del>
      <w:bookmarkEnd w:id="24"/>
      <w:ins w:id="26" w:author="S. Börner" w:date="2013-11-12T15:07:00Z">
        <w:r w:rsidRPr="00E9267E">
          <w:t>dem 1. Bewir</w:t>
        </w:r>
        <w:r w:rsidRPr="00E9267E">
          <w:t>t</w:t>
        </w:r>
        <w:r w:rsidRPr="00E9267E">
          <w:t>schaftungsplan</w:t>
        </w:r>
      </w:ins>
    </w:p>
    <w:tbl>
      <w:tblPr>
        <w:tblW w:w="935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4236"/>
        <w:gridCol w:w="2560"/>
        <w:gridCol w:w="2560"/>
      </w:tblGrid>
      <w:tr w:rsidR="000B1B3A" w:rsidRPr="00E9267E" w:rsidTr="00407255">
        <w:trPr>
          <w:trHeight w:val="283"/>
          <w:jc w:val="center"/>
        </w:trPr>
        <w:tc>
          <w:tcPr>
            <w:tcW w:w="4236" w:type="dxa"/>
            <w:tcBorders>
              <w:bottom w:val="double" w:sz="4" w:space="0" w:color="auto"/>
            </w:tcBorders>
            <w:shd w:val="clear" w:color="auto" w:fill="FBD4B4"/>
            <w:vAlign w:val="center"/>
          </w:tcPr>
          <w:p w:rsidR="000B1B3A" w:rsidRPr="00E9267E" w:rsidRDefault="000B1B3A" w:rsidP="00407255">
            <w:pPr>
              <w:pStyle w:val="StandardTabelle9pt"/>
              <w:jc w:val="center"/>
            </w:pPr>
            <w:r w:rsidRPr="00E9267E">
              <w:t>Anzahl der Grundwasserkörper</w:t>
            </w:r>
          </w:p>
        </w:tc>
        <w:tc>
          <w:tcPr>
            <w:tcW w:w="2560" w:type="dxa"/>
            <w:tcBorders>
              <w:bottom w:val="double" w:sz="4" w:space="0" w:color="auto"/>
            </w:tcBorders>
            <w:shd w:val="clear" w:color="auto" w:fill="FBD4B4"/>
            <w:vAlign w:val="center"/>
          </w:tcPr>
          <w:p w:rsidR="000B1B3A" w:rsidRPr="00E9267E" w:rsidRDefault="000B1B3A" w:rsidP="00407255">
            <w:pPr>
              <w:pStyle w:val="StandardTabelle9pt"/>
              <w:jc w:val="center"/>
            </w:pPr>
            <w:del w:id="27" w:author="S. Börner" w:date="2013-11-12T15:05:00Z">
              <w:r w:rsidRPr="00E9267E" w:rsidDel="00C03DE6">
                <w:delText>Ausweisung 2004</w:delText>
              </w:r>
            </w:del>
            <w:ins w:id="28" w:author="S. Börner" w:date="2013-11-12T15:05:00Z">
              <w:r w:rsidRPr="00E9267E">
                <w:t>1. Bewirtschaftungsplan</w:t>
              </w:r>
            </w:ins>
            <w:ins w:id="29" w:author="S. Börner" w:date="2013-11-12T15:16:00Z">
              <w:r w:rsidRPr="00E9267E">
                <w:t xml:space="preserve"> 2009</w:t>
              </w:r>
            </w:ins>
          </w:p>
        </w:tc>
        <w:tc>
          <w:tcPr>
            <w:tcW w:w="2560" w:type="dxa"/>
            <w:tcBorders>
              <w:bottom w:val="double" w:sz="4" w:space="0" w:color="auto"/>
            </w:tcBorders>
            <w:shd w:val="clear" w:color="auto" w:fill="FBD4B4"/>
            <w:vAlign w:val="center"/>
          </w:tcPr>
          <w:p w:rsidR="000B1B3A" w:rsidRPr="00E9267E" w:rsidRDefault="000B1B3A" w:rsidP="00407255">
            <w:pPr>
              <w:pStyle w:val="StandardTabelle9pt"/>
              <w:jc w:val="center"/>
            </w:pPr>
            <w:del w:id="30" w:author="S. Börner" w:date="2013-11-12T15:06:00Z">
              <w:r w:rsidRPr="00E9267E" w:rsidDel="00C03DE6">
                <w:delText>Ausweisung 2008</w:delText>
              </w:r>
            </w:del>
            <w:ins w:id="31" w:author="S. Börner" w:date="2013-11-12T15:06:00Z">
              <w:r w:rsidRPr="00E9267E">
                <w:t>2. Bewirtschaftungsplan</w:t>
              </w:r>
            </w:ins>
            <w:ins w:id="32" w:author="S. Börner" w:date="2013-11-12T15:16:00Z">
              <w:r w:rsidRPr="00E9267E">
                <w:t xml:space="preserve"> 2015</w:t>
              </w:r>
            </w:ins>
          </w:p>
        </w:tc>
      </w:tr>
      <w:tr w:rsidR="000B1B3A" w:rsidRPr="00E9267E" w:rsidTr="00407255">
        <w:trPr>
          <w:trHeight w:val="283"/>
          <w:jc w:val="center"/>
        </w:trPr>
        <w:tc>
          <w:tcPr>
            <w:tcW w:w="4236" w:type="dxa"/>
            <w:tcBorders>
              <w:top w:val="double" w:sz="4" w:space="0" w:color="auto"/>
              <w:bottom w:val="single" w:sz="6" w:space="0" w:color="000000"/>
            </w:tcBorders>
            <w:vAlign w:val="center"/>
          </w:tcPr>
          <w:p w:rsidR="000B1B3A" w:rsidRPr="00E9267E" w:rsidRDefault="000B1B3A" w:rsidP="00407255">
            <w:pPr>
              <w:pStyle w:val="StandardTabelle9pt"/>
              <w:jc w:val="left"/>
            </w:pPr>
            <w:r w:rsidRPr="00E9267E">
              <w:t>Oberflächennahe Grundwasserkörper</w:t>
            </w:r>
          </w:p>
        </w:tc>
        <w:tc>
          <w:tcPr>
            <w:tcW w:w="2560" w:type="dxa"/>
            <w:tcBorders>
              <w:top w:val="double" w:sz="4" w:space="0" w:color="auto"/>
              <w:bottom w:val="single" w:sz="6" w:space="0" w:color="000000"/>
            </w:tcBorders>
            <w:vAlign w:val="center"/>
          </w:tcPr>
          <w:p w:rsidR="000B1B3A" w:rsidRPr="00E9267E" w:rsidRDefault="000B1B3A" w:rsidP="00407255">
            <w:pPr>
              <w:pStyle w:val="StandardTabelle9pt"/>
              <w:ind w:right="1134"/>
              <w:jc w:val="right"/>
            </w:pPr>
            <w:del w:id="33" w:author="S. Börner" w:date="2013-11-12T15:06:00Z">
              <w:r w:rsidRPr="00E9267E" w:rsidDel="00C03DE6">
                <w:delText>16</w:delText>
              </w:r>
            </w:del>
            <w:ins w:id="34" w:author="S. Börner" w:date="2013-11-12T15:06:00Z">
              <w:r w:rsidRPr="00E9267E">
                <w:t>19</w:t>
              </w:r>
            </w:ins>
          </w:p>
        </w:tc>
        <w:tc>
          <w:tcPr>
            <w:tcW w:w="2560" w:type="dxa"/>
            <w:tcBorders>
              <w:top w:val="double" w:sz="4" w:space="0" w:color="auto"/>
              <w:bottom w:val="single" w:sz="6" w:space="0" w:color="000000"/>
            </w:tcBorders>
            <w:vAlign w:val="center"/>
          </w:tcPr>
          <w:p w:rsidR="000B1B3A" w:rsidRPr="00E9267E" w:rsidRDefault="000B1B3A" w:rsidP="00407255">
            <w:pPr>
              <w:pStyle w:val="StandardTabelle9pt"/>
              <w:ind w:right="1134"/>
              <w:jc w:val="right"/>
            </w:pPr>
            <w:del w:id="35" w:author="S. Börner" w:date="2013-11-12T15:06:00Z">
              <w:r w:rsidRPr="00E9267E" w:rsidDel="00C03DE6">
                <w:delText>19</w:delText>
              </w:r>
            </w:del>
            <w:ins w:id="36" w:author="S. Börner" w:date="2013-11-12T15:06:00Z">
              <w:r w:rsidRPr="00E9267E">
                <w:rPr>
                  <w:highlight w:val="yellow"/>
                </w:rPr>
                <w:t>X</w:t>
              </w:r>
            </w:ins>
          </w:p>
        </w:tc>
      </w:tr>
      <w:tr w:rsidR="000B1B3A" w:rsidRPr="00E9267E" w:rsidTr="00407255">
        <w:trPr>
          <w:trHeight w:val="283"/>
          <w:jc w:val="center"/>
        </w:trPr>
        <w:tc>
          <w:tcPr>
            <w:tcW w:w="4236" w:type="dxa"/>
            <w:tcBorders>
              <w:top w:val="single" w:sz="6" w:space="0" w:color="000000"/>
              <w:bottom w:val="single" w:sz="6" w:space="0" w:color="000000"/>
            </w:tcBorders>
            <w:vAlign w:val="center"/>
          </w:tcPr>
          <w:p w:rsidR="000B1B3A" w:rsidRPr="00E9267E" w:rsidRDefault="000B1B3A" w:rsidP="00407255">
            <w:pPr>
              <w:pStyle w:val="StandardTabelle9pt"/>
              <w:jc w:val="left"/>
            </w:pPr>
            <w:r w:rsidRPr="00E9267E">
              <w:t>Grundwasserkörper in Hauptgrundwasserleitern</w:t>
            </w:r>
          </w:p>
        </w:tc>
        <w:tc>
          <w:tcPr>
            <w:tcW w:w="2560" w:type="dxa"/>
            <w:tcBorders>
              <w:top w:val="single" w:sz="6" w:space="0" w:color="000000"/>
              <w:bottom w:val="single" w:sz="6" w:space="0" w:color="000000"/>
            </w:tcBorders>
            <w:vAlign w:val="center"/>
          </w:tcPr>
          <w:p w:rsidR="000B1B3A" w:rsidRPr="00E9267E" w:rsidRDefault="000B1B3A" w:rsidP="00407255">
            <w:pPr>
              <w:pStyle w:val="StandardTabelle9pt"/>
              <w:ind w:right="1134"/>
              <w:jc w:val="right"/>
            </w:pPr>
            <w:del w:id="37" w:author="S. Börner" w:date="2013-11-12T15:06:00Z">
              <w:r w:rsidRPr="00E9267E" w:rsidDel="00C03DE6">
                <w:delText>285</w:delText>
              </w:r>
            </w:del>
            <w:ins w:id="38" w:author="S. Börner" w:date="2013-11-12T15:06:00Z">
              <w:r w:rsidRPr="00E9267E">
                <w:t>301</w:t>
              </w:r>
            </w:ins>
          </w:p>
        </w:tc>
        <w:tc>
          <w:tcPr>
            <w:tcW w:w="2560" w:type="dxa"/>
            <w:tcBorders>
              <w:top w:val="single" w:sz="6" w:space="0" w:color="000000"/>
              <w:bottom w:val="single" w:sz="6" w:space="0" w:color="000000"/>
            </w:tcBorders>
            <w:vAlign w:val="center"/>
          </w:tcPr>
          <w:p w:rsidR="000B1B3A" w:rsidRPr="00E9267E" w:rsidRDefault="000B1B3A" w:rsidP="00407255">
            <w:pPr>
              <w:pStyle w:val="StandardTabelle9pt"/>
              <w:ind w:right="1134"/>
              <w:jc w:val="right"/>
            </w:pPr>
            <w:del w:id="39" w:author="S. Börner" w:date="2013-11-12T15:06:00Z">
              <w:r w:rsidRPr="00E9267E" w:rsidDel="00C03DE6">
                <w:delText>301</w:delText>
              </w:r>
            </w:del>
            <w:ins w:id="40" w:author="S. Börner" w:date="2013-11-12T15:06:00Z">
              <w:r w:rsidRPr="00E9267E">
                <w:rPr>
                  <w:highlight w:val="yellow"/>
                </w:rPr>
                <w:t>X</w:t>
              </w:r>
            </w:ins>
          </w:p>
        </w:tc>
      </w:tr>
      <w:tr w:rsidR="000B1B3A" w:rsidRPr="00E9267E" w:rsidTr="00407255">
        <w:trPr>
          <w:trHeight w:val="283"/>
          <w:jc w:val="center"/>
        </w:trPr>
        <w:tc>
          <w:tcPr>
            <w:tcW w:w="4236" w:type="dxa"/>
            <w:tcBorders>
              <w:top w:val="single" w:sz="6" w:space="0" w:color="000000"/>
              <w:bottom w:val="double" w:sz="4" w:space="0" w:color="auto"/>
            </w:tcBorders>
            <w:vAlign w:val="center"/>
          </w:tcPr>
          <w:p w:rsidR="000B1B3A" w:rsidRPr="00E9267E" w:rsidRDefault="000B1B3A" w:rsidP="00407255">
            <w:pPr>
              <w:pStyle w:val="StandardTabelle9pt"/>
              <w:jc w:val="left"/>
            </w:pPr>
            <w:r w:rsidRPr="00E9267E">
              <w:t>Tiefe Grundwasserkörper</w:t>
            </w:r>
          </w:p>
        </w:tc>
        <w:tc>
          <w:tcPr>
            <w:tcW w:w="2560" w:type="dxa"/>
            <w:tcBorders>
              <w:top w:val="single" w:sz="6" w:space="0" w:color="000000"/>
              <w:bottom w:val="double" w:sz="4" w:space="0" w:color="auto"/>
            </w:tcBorders>
            <w:vAlign w:val="center"/>
          </w:tcPr>
          <w:p w:rsidR="000B1B3A" w:rsidRPr="00E9267E" w:rsidRDefault="000B1B3A" w:rsidP="00407255">
            <w:pPr>
              <w:pStyle w:val="StandardTabelle9pt"/>
              <w:ind w:right="1134"/>
              <w:jc w:val="right"/>
            </w:pPr>
            <w:del w:id="41" w:author="S. Börner" w:date="2013-11-12T15:06:00Z">
              <w:r w:rsidRPr="00E9267E" w:rsidDel="00C03DE6">
                <w:delText>9</w:delText>
              </w:r>
            </w:del>
            <w:ins w:id="42" w:author="S. Börner" w:date="2013-11-12T15:06:00Z">
              <w:r w:rsidRPr="00E9267E">
                <w:t>7</w:t>
              </w:r>
            </w:ins>
          </w:p>
        </w:tc>
        <w:tc>
          <w:tcPr>
            <w:tcW w:w="2560" w:type="dxa"/>
            <w:tcBorders>
              <w:top w:val="single" w:sz="6" w:space="0" w:color="000000"/>
              <w:bottom w:val="double" w:sz="4" w:space="0" w:color="auto"/>
            </w:tcBorders>
            <w:vAlign w:val="center"/>
          </w:tcPr>
          <w:p w:rsidR="000B1B3A" w:rsidRPr="00E9267E" w:rsidRDefault="000B1B3A" w:rsidP="00407255">
            <w:pPr>
              <w:pStyle w:val="StandardTabelle9pt"/>
              <w:ind w:right="1134"/>
              <w:jc w:val="right"/>
            </w:pPr>
            <w:del w:id="43" w:author="S. Börner" w:date="2013-11-12T15:06:00Z">
              <w:r w:rsidRPr="00E9267E" w:rsidDel="00C03DE6">
                <w:delText>7</w:delText>
              </w:r>
            </w:del>
            <w:ins w:id="44" w:author="S. Börner" w:date="2013-11-12T15:06:00Z">
              <w:r w:rsidRPr="00E9267E">
                <w:rPr>
                  <w:highlight w:val="yellow"/>
                </w:rPr>
                <w:t>X</w:t>
              </w:r>
            </w:ins>
          </w:p>
        </w:tc>
      </w:tr>
      <w:tr w:rsidR="000B1B3A" w:rsidRPr="00E9267E" w:rsidTr="00407255">
        <w:trPr>
          <w:trHeight w:val="283"/>
          <w:jc w:val="center"/>
        </w:trPr>
        <w:tc>
          <w:tcPr>
            <w:tcW w:w="4236" w:type="dxa"/>
            <w:tcBorders>
              <w:top w:val="double" w:sz="4" w:space="0" w:color="auto"/>
            </w:tcBorders>
            <w:shd w:val="clear" w:color="auto" w:fill="FBD4B4"/>
            <w:vAlign w:val="center"/>
          </w:tcPr>
          <w:p w:rsidR="000B1B3A" w:rsidRPr="00E9267E" w:rsidRDefault="000B1B3A" w:rsidP="00407255">
            <w:pPr>
              <w:pStyle w:val="StandardTabelle9pt"/>
              <w:jc w:val="left"/>
            </w:pPr>
            <w:r w:rsidRPr="00E9267E">
              <w:t>Internationale Flussgebietseinheit Elbe gesamt</w:t>
            </w:r>
          </w:p>
        </w:tc>
        <w:tc>
          <w:tcPr>
            <w:tcW w:w="2560" w:type="dxa"/>
            <w:tcBorders>
              <w:top w:val="double" w:sz="4" w:space="0" w:color="auto"/>
            </w:tcBorders>
            <w:shd w:val="clear" w:color="auto" w:fill="FBD4B4"/>
            <w:vAlign w:val="center"/>
          </w:tcPr>
          <w:p w:rsidR="000B1B3A" w:rsidRPr="00E9267E" w:rsidRDefault="000B1B3A" w:rsidP="00407255">
            <w:pPr>
              <w:pStyle w:val="StandardTabelle9pt"/>
              <w:ind w:right="1134"/>
              <w:jc w:val="right"/>
            </w:pPr>
            <w:del w:id="45" w:author="S. Börner" w:date="2013-11-12T15:06:00Z">
              <w:r w:rsidRPr="00E9267E" w:rsidDel="00C03DE6">
                <w:delText>310</w:delText>
              </w:r>
            </w:del>
            <w:ins w:id="46" w:author="S. Börner" w:date="2013-11-12T15:06:00Z">
              <w:r w:rsidRPr="00E9267E">
                <w:t>327</w:t>
              </w:r>
            </w:ins>
          </w:p>
        </w:tc>
        <w:tc>
          <w:tcPr>
            <w:tcW w:w="2560" w:type="dxa"/>
            <w:tcBorders>
              <w:top w:val="double" w:sz="4" w:space="0" w:color="auto"/>
            </w:tcBorders>
            <w:shd w:val="clear" w:color="auto" w:fill="FBD4B4"/>
            <w:vAlign w:val="center"/>
          </w:tcPr>
          <w:p w:rsidR="000B1B3A" w:rsidRPr="00E9267E" w:rsidRDefault="000B1B3A" w:rsidP="00407255">
            <w:pPr>
              <w:pStyle w:val="StandardTabelle9pt"/>
              <w:ind w:right="1134"/>
              <w:jc w:val="right"/>
            </w:pPr>
            <w:commentRangeStart w:id="47"/>
            <w:del w:id="48" w:author="S. Börner" w:date="2013-11-12T15:06:00Z">
              <w:r w:rsidRPr="00E9267E" w:rsidDel="00C03DE6">
                <w:delText>327</w:delText>
              </w:r>
            </w:del>
            <w:ins w:id="49" w:author="S. Börner" w:date="2013-11-12T15:06:00Z">
              <w:r w:rsidRPr="00E9267E">
                <w:rPr>
                  <w:highlight w:val="yellow"/>
                </w:rPr>
                <w:t>X</w:t>
              </w:r>
            </w:ins>
            <w:commentRangeEnd w:id="47"/>
            <w:r w:rsidRPr="00E9267E">
              <w:rPr>
                <w:rStyle w:val="Kommentarzeichen"/>
              </w:rPr>
              <w:commentReference w:id="47"/>
            </w:r>
          </w:p>
        </w:tc>
      </w:tr>
    </w:tbl>
    <w:p w:rsidR="000B1B3A" w:rsidRPr="00E9267E" w:rsidRDefault="000B1B3A" w:rsidP="000B1B3A">
      <w:pPr>
        <w:rPr>
          <w:lang w:val="de-DE"/>
        </w:rPr>
      </w:pPr>
    </w:p>
    <w:p w:rsidR="000B1B3A" w:rsidRPr="00E9267E" w:rsidRDefault="000B1B3A" w:rsidP="000B1B3A">
      <w:pPr>
        <w:rPr>
          <w:lang w:val="de-DE"/>
        </w:rPr>
      </w:pPr>
    </w:p>
    <w:p w:rsidR="000B1B3A" w:rsidRPr="00E9267E" w:rsidRDefault="000B1B3A" w:rsidP="000B1B3A">
      <w:pPr>
        <w:rPr>
          <w:lang w:val="de-DE"/>
        </w:rPr>
      </w:pPr>
      <w:r w:rsidRPr="00E9267E">
        <w:rPr>
          <w:lang w:val="de-DE"/>
        </w:rPr>
        <w:t>Tabelle II-1.2-2 enthält die aktualisierten Angaben für die Anzahl und die Gesamtfläche der ausgewiesenen Grundwasserkörper in den einzelnen Horizonten.</w:t>
      </w:r>
    </w:p>
    <w:p w:rsidR="000B1B3A" w:rsidRPr="00E9267E" w:rsidRDefault="000B1B3A" w:rsidP="000B1B3A">
      <w:pPr>
        <w:rPr>
          <w:lang w:val="de-DE"/>
        </w:rPr>
      </w:pPr>
    </w:p>
    <w:p w:rsidR="000B1B3A" w:rsidRPr="00E9267E" w:rsidRDefault="000B1B3A" w:rsidP="000B1B3A">
      <w:pPr>
        <w:pStyle w:val="Tabelle"/>
      </w:pPr>
      <w:bookmarkStart w:id="50" w:name="_Toc244331634"/>
      <w:r w:rsidRPr="00E9267E">
        <w:t>Tab. II-1.2-2:</w:t>
      </w:r>
      <w:r w:rsidRPr="00E9267E">
        <w:tab/>
        <w:t xml:space="preserve">Anzahl der ausgewiesenen </w:t>
      </w:r>
      <w:commentRangeStart w:id="51"/>
      <w:r w:rsidRPr="00E9267E">
        <w:t>Grundwasserkörper</w:t>
      </w:r>
      <w:bookmarkEnd w:id="50"/>
      <w:commentRangeEnd w:id="51"/>
      <w:r w:rsidRPr="00E9267E">
        <w:rPr>
          <w:rStyle w:val="Kommentarzeichen"/>
          <w:b w:val="0"/>
          <w:i w:val="0"/>
        </w:rPr>
        <w:commentReference w:id="51"/>
      </w:r>
    </w:p>
    <w:tbl>
      <w:tblPr>
        <w:tblW w:w="934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1111"/>
        <w:gridCol w:w="1111"/>
        <w:gridCol w:w="1169"/>
        <w:gridCol w:w="1170"/>
        <w:gridCol w:w="1542"/>
        <w:gridCol w:w="1542"/>
        <w:gridCol w:w="850"/>
        <w:gridCol w:w="850"/>
      </w:tblGrid>
      <w:tr w:rsidR="000B1B3A" w:rsidRPr="00E9267E" w:rsidTr="00407255">
        <w:trPr>
          <w:trHeight w:val="283"/>
          <w:jc w:val="center"/>
        </w:trPr>
        <w:tc>
          <w:tcPr>
            <w:tcW w:w="2222" w:type="dxa"/>
            <w:gridSpan w:val="2"/>
            <w:tcBorders>
              <w:right w:val="double" w:sz="4" w:space="0" w:color="auto"/>
            </w:tcBorders>
            <w:shd w:val="clear" w:color="auto" w:fill="FBD4B4"/>
            <w:vAlign w:val="center"/>
          </w:tcPr>
          <w:p w:rsidR="000B1B3A" w:rsidRPr="00E9267E" w:rsidRDefault="000B1B3A" w:rsidP="00407255">
            <w:pPr>
              <w:pStyle w:val="StandardTabelle9pt"/>
              <w:jc w:val="center"/>
            </w:pPr>
            <w:r w:rsidRPr="00E9267E">
              <w:t>Gesamt</w:t>
            </w:r>
          </w:p>
        </w:tc>
        <w:tc>
          <w:tcPr>
            <w:tcW w:w="2339" w:type="dxa"/>
            <w:gridSpan w:val="2"/>
            <w:tcBorders>
              <w:top w:val="single" w:sz="12" w:space="0" w:color="000000"/>
              <w:left w:val="double" w:sz="4" w:space="0" w:color="auto"/>
              <w:bottom w:val="single" w:sz="6" w:space="0" w:color="000000"/>
              <w:right w:val="double" w:sz="4" w:space="0" w:color="auto"/>
            </w:tcBorders>
            <w:shd w:val="clear" w:color="auto" w:fill="FBD4B4"/>
            <w:vAlign w:val="center"/>
          </w:tcPr>
          <w:p w:rsidR="000B1B3A" w:rsidRPr="00E9267E" w:rsidRDefault="000B1B3A" w:rsidP="00407255">
            <w:pPr>
              <w:pStyle w:val="StandardTabelle9pt"/>
              <w:jc w:val="center"/>
            </w:pPr>
            <w:r w:rsidRPr="00E9267E">
              <w:t>Davon oberflächennah</w:t>
            </w:r>
          </w:p>
        </w:tc>
        <w:tc>
          <w:tcPr>
            <w:tcW w:w="3084" w:type="dxa"/>
            <w:gridSpan w:val="2"/>
            <w:tcBorders>
              <w:top w:val="single" w:sz="12" w:space="0" w:color="000000"/>
              <w:left w:val="double" w:sz="4" w:space="0" w:color="auto"/>
              <w:bottom w:val="single" w:sz="6" w:space="0" w:color="000000"/>
              <w:right w:val="double" w:sz="4" w:space="0" w:color="auto"/>
            </w:tcBorders>
            <w:shd w:val="clear" w:color="auto" w:fill="FBD4B4"/>
            <w:vAlign w:val="center"/>
          </w:tcPr>
          <w:p w:rsidR="000B1B3A" w:rsidRPr="00E9267E" w:rsidRDefault="000B1B3A" w:rsidP="00407255">
            <w:pPr>
              <w:pStyle w:val="StandardTabelle9pt"/>
              <w:jc w:val="center"/>
            </w:pPr>
            <w:r w:rsidRPr="00E9267E">
              <w:t>Davon in Hauptgrundwasserleitern</w:t>
            </w:r>
          </w:p>
        </w:tc>
        <w:tc>
          <w:tcPr>
            <w:tcW w:w="1700" w:type="dxa"/>
            <w:gridSpan w:val="2"/>
            <w:tcBorders>
              <w:left w:val="double" w:sz="4" w:space="0" w:color="auto"/>
            </w:tcBorders>
            <w:shd w:val="clear" w:color="auto" w:fill="FBD4B4"/>
            <w:vAlign w:val="center"/>
          </w:tcPr>
          <w:p w:rsidR="000B1B3A" w:rsidRPr="00E9267E" w:rsidRDefault="000B1B3A" w:rsidP="00407255">
            <w:pPr>
              <w:pStyle w:val="StandardTabelle9pt"/>
              <w:jc w:val="center"/>
            </w:pPr>
            <w:r w:rsidRPr="00E9267E">
              <w:t>Davon tief</w:t>
            </w:r>
          </w:p>
        </w:tc>
      </w:tr>
      <w:tr w:rsidR="000B1B3A" w:rsidRPr="00E9267E" w:rsidTr="00407255">
        <w:trPr>
          <w:trHeight w:val="510"/>
          <w:jc w:val="center"/>
        </w:trPr>
        <w:tc>
          <w:tcPr>
            <w:tcW w:w="1111" w:type="dxa"/>
            <w:tcBorders>
              <w:bottom w:val="double" w:sz="4" w:space="0" w:color="auto"/>
            </w:tcBorders>
            <w:vAlign w:val="center"/>
          </w:tcPr>
          <w:p w:rsidR="000B1B3A" w:rsidRPr="00E9267E" w:rsidRDefault="000B1B3A" w:rsidP="00407255">
            <w:pPr>
              <w:pStyle w:val="StandardTabelle9pt"/>
              <w:jc w:val="center"/>
            </w:pPr>
            <w:r w:rsidRPr="00E9267E">
              <w:t>Anzahl</w:t>
            </w:r>
          </w:p>
        </w:tc>
        <w:tc>
          <w:tcPr>
            <w:tcW w:w="1111" w:type="dxa"/>
            <w:tcBorders>
              <w:bottom w:val="double" w:sz="4" w:space="0" w:color="auto"/>
              <w:right w:val="double" w:sz="4" w:space="0" w:color="auto"/>
            </w:tcBorders>
            <w:vAlign w:val="center"/>
          </w:tcPr>
          <w:p w:rsidR="000B1B3A" w:rsidRPr="00E9267E" w:rsidRDefault="000B1B3A" w:rsidP="00407255">
            <w:pPr>
              <w:pStyle w:val="StandardTabelle9pt"/>
              <w:jc w:val="center"/>
            </w:pPr>
            <w:r w:rsidRPr="00E9267E">
              <w:t>Fläche</w:t>
            </w:r>
            <w:r w:rsidRPr="00E9267E">
              <w:br/>
              <w:t>[km</w:t>
            </w:r>
            <w:r w:rsidRPr="00E9267E">
              <w:rPr>
                <w:vertAlign w:val="superscript"/>
              </w:rPr>
              <w:t>2</w:t>
            </w:r>
            <w:r w:rsidRPr="00E9267E">
              <w:t>]</w:t>
            </w:r>
          </w:p>
        </w:tc>
        <w:tc>
          <w:tcPr>
            <w:tcW w:w="1169" w:type="dxa"/>
            <w:tcBorders>
              <w:top w:val="single" w:sz="6" w:space="0" w:color="000000"/>
              <w:left w:val="double" w:sz="4" w:space="0" w:color="auto"/>
              <w:bottom w:val="double" w:sz="4" w:space="0" w:color="auto"/>
            </w:tcBorders>
            <w:vAlign w:val="center"/>
          </w:tcPr>
          <w:p w:rsidR="000B1B3A" w:rsidRPr="00E9267E" w:rsidRDefault="000B1B3A" w:rsidP="00407255">
            <w:pPr>
              <w:pStyle w:val="StandardTabelle9pt"/>
              <w:jc w:val="center"/>
            </w:pPr>
            <w:r w:rsidRPr="00E9267E">
              <w:t>Anzahl</w:t>
            </w:r>
          </w:p>
        </w:tc>
        <w:tc>
          <w:tcPr>
            <w:tcW w:w="1170" w:type="dxa"/>
            <w:tcBorders>
              <w:top w:val="single" w:sz="6" w:space="0" w:color="000000"/>
              <w:bottom w:val="double" w:sz="4" w:space="0" w:color="auto"/>
              <w:right w:val="double" w:sz="4" w:space="0" w:color="auto"/>
            </w:tcBorders>
            <w:vAlign w:val="center"/>
          </w:tcPr>
          <w:p w:rsidR="000B1B3A" w:rsidRPr="00E9267E" w:rsidRDefault="000B1B3A" w:rsidP="00407255">
            <w:pPr>
              <w:pStyle w:val="StandardTabelle9pt"/>
              <w:jc w:val="center"/>
            </w:pPr>
            <w:r w:rsidRPr="00E9267E">
              <w:t>Fläche</w:t>
            </w:r>
            <w:r w:rsidRPr="00E9267E">
              <w:br/>
              <w:t>[km</w:t>
            </w:r>
            <w:r w:rsidRPr="00E9267E">
              <w:rPr>
                <w:vertAlign w:val="superscript"/>
              </w:rPr>
              <w:t>2</w:t>
            </w:r>
            <w:r w:rsidRPr="00E9267E">
              <w:t>]</w:t>
            </w:r>
          </w:p>
        </w:tc>
        <w:tc>
          <w:tcPr>
            <w:tcW w:w="1542" w:type="dxa"/>
            <w:tcBorders>
              <w:top w:val="single" w:sz="6" w:space="0" w:color="000000"/>
              <w:left w:val="double" w:sz="4" w:space="0" w:color="auto"/>
              <w:bottom w:val="double" w:sz="4" w:space="0" w:color="auto"/>
            </w:tcBorders>
            <w:vAlign w:val="center"/>
          </w:tcPr>
          <w:p w:rsidR="000B1B3A" w:rsidRPr="00E9267E" w:rsidRDefault="000B1B3A" w:rsidP="00407255">
            <w:pPr>
              <w:pStyle w:val="StandardTabelle9pt"/>
              <w:jc w:val="center"/>
            </w:pPr>
            <w:r w:rsidRPr="00E9267E">
              <w:t>Anzahl</w:t>
            </w:r>
          </w:p>
        </w:tc>
        <w:tc>
          <w:tcPr>
            <w:tcW w:w="1542" w:type="dxa"/>
            <w:tcBorders>
              <w:top w:val="single" w:sz="6" w:space="0" w:color="000000"/>
              <w:bottom w:val="double" w:sz="4" w:space="0" w:color="auto"/>
              <w:right w:val="double" w:sz="4" w:space="0" w:color="auto"/>
            </w:tcBorders>
            <w:vAlign w:val="center"/>
          </w:tcPr>
          <w:p w:rsidR="000B1B3A" w:rsidRPr="00E9267E" w:rsidRDefault="000B1B3A" w:rsidP="00407255">
            <w:pPr>
              <w:pStyle w:val="StandardTabelle9pt"/>
              <w:jc w:val="center"/>
            </w:pPr>
            <w:r w:rsidRPr="00E9267E">
              <w:t>Fläche</w:t>
            </w:r>
            <w:r w:rsidRPr="00E9267E">
              <w:br/>
              <w:t>[km</w:t>
            </w:r>
            <w:r w:rsidRPr="00E9267E">
              <w:rPr>
                <w:vertAlign w:val="superscript"/>
              </w:rPr>
              <w:t>2</w:t>
            </w:r>
            <w:r w:rsidRPr="00E9267E">
              <w:t>]</w:t>
            </w:r>
          </w:p>
        </w:tc>
        <w:tc>
          <w:tcPr>
            <w:tcW w:w="850" w:type="dxa"/>
            <w:tcBorders>
              <w:left w:val="double" w:sz="4" w:space="0" w:color="auto"/>
              <w:bottom w:val="double" w:sz="4" w:space="0" w:color="auto"/>
            </w:tcBorders>
            <w:vAlign w:val="center"/>
          </w:tcPr>
          <w:p w:rsidR="000B1B3A" w:rsidRPr="00E9267E" w:rsidRDefault="000B1B3A" w:rsidP="00407255">
            <w:pPr>
              <w:pStyle w:val="StandardTabelle9pt"/>
              <w:jc w:val="center"/>
            </w:pPr>
            <w:r w:rsidRPr="00E9267E">
              <w:t>Anzahl</w:t>
            </w:r>
          </w:p>
        </w:tc>
        <w:tc>
          <w:tcPr>
            <w:tcW w:w="850" w:type="dxa"/>
            <w:tcBorders>
              <w:bottom w:val="double" w:sz="4" w:space="0" w:color="auto"/>
            </w:tcBorders>
            <w:vAlign w:val="center"/>
          </w:tcPr>
          <w:p w:rsidR="000B1B3A" w:rsidRPr="00E9267E" w:rsidRDefault="000B1B3A" w:rsidP="00407255">
            <w:pPr>
              <w:pStyle w:val="StandardTabelle9pt"/>
              <w:jc w:val="center"/>
            </w:pPr>
            <w:r w:rsidRPr="00E9267E">
              <w:t>Fläche</w:t>
            </w:r>
            <w:r w:rsidRPr="00E9267E">
              <w:br/>
              <w:t>[km</w:t>
            </w:r>
            <w:r w:rsidRPr="00E9267E">
              <w:rPr>
                <w:vertAlign w:val="superscript"/>
              </w:rPr>
              <w:t>2</w:t>
            </w:r>
            <w:r w:rsidRPr="00E9267E">
              <w:t>]</w:t>
            </w:r>
          </w:p>
        </w:tc>
      </w:tr>
      <w:tr w:rsidR="000B1B3A" w:rsidRPr="00E9267E" w:rsidTr="00407255">
        <w:trPr>
          <w:trHeight w:val="283"/>
          <w:jc w:val="center"/>
        </w:trPr>
        <w:tc>
          <w:tcPr>
            <w:tcW w:w="9345" w:type="dxa"/>
            <w:gridSpan w:val="8"/>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b/>
              </w:rPr>
            </w:pPr>
            <w:r w:rsidRPr="00E9267E">
              <w:rPr>
                <w:b/>
              </w:rPr>
              <w:t>Internationale Flussgebietseinheit Elbe</w:t>
            </w:r>
          </w:p>
        </w:tc>
      </w:tr>
      <w:tr w:rsidR="000B1B3A" w:rsidRPr="00E9267E" w:rsidTr="00407255">
        <w:trPr>
          <w:trHeight w:val="283"/>
          <w:jc w:val="center"/>
        </w:trPr>
        <w:tc>
          <w:tcPr>
            <w:tcW w:w="1111" w:type="dxa"/>
            <w:tcBorders>
              <w:top w:val="double" w:sz="4" w:space="0" w:color="auto"/>
              <w:bottom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327</w:t>
            </w:r>
          </w:p>
        </w:tc>
        <w:tc>
          <w:tcPr>
            <w:tcW w:w="1111"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157 244</w:t>
            </w:r>
          </w:p>
        </w:tc>
        <w:tc>
          <w:tcPr>
            <w:tcW w:w="1169"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576"/>
              </w:tabs>
              <w:jc w:val="left"/>
              <w:rPr>
                <w:highlight w:val="yellow"/>
              </w:rPr>
            </w:pPr>
            <w:r w:rsidRPr="00E9267E">
              <w:rPr>
                <w:highlight w:val="yellow"/>
              </w:rPr>
              <w:t>19</w:t>
            </w:r>
          </w:p>
        </w:tc>
        <w:tc>
          <w:tcPr>
            <w:tcW w:w="1170"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227"/>
              <w:jc w:val="right"/>
              <w:rPr>
                <w:highlight w:val="yellow"/>
              </w:rPr>
            </w:pPr>
            <w:r w:rsidRPr="00E9267E">
              <w:rPr>
                <w:highlight w:val="yellow"/>
              </w:rPr>
              <w:t>2 260</w:t>
            </w:r>
          </w:p>
        </w:tc>
        <w:tc>
          <w:tcPr>
            <w:tcW w:w="1542"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ind w:right="454"/>
              <w:jc w:val="right"/>
              <w:rPr>
                <w:highlight w:val="yellow"/>
              </w:rPr>
            </w:pPr>
            <w:r w:rsidRPr="00E9267E">
              <w:rPr>
                <w:highlight w:val="yellow"/>
              </w:rPr>
              <w:t>301</w:t>
            </w:r>
          </w:p>
        </w:tc>
        <w:tc>
          <w:tcPr>
            <w:tcW w:w="1542"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340"/>
              <w:jc w:val="right"/>
              <w:rPr>
                <w:highlight w:val="yellow"/>
              </w:rPr>
            </w:pPr>
            <w:r w:rsidRPr="00E9267E">
              <w:rPr>
                <w:highlight w:val="yellow"/>
              </w:rPr>
              <w:t>146 992</w:t>
            </w:r>
          </w:p>
        </w:tc>
        <w:tc>
          <w:tcPr>
            <w:tcW w:w="850"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403"/>
              </w:tabs>
              <w:jc w:val="left"/>
              <w:rPr>
                <w:highlight w:val="yellow"/>
              </w:rPr>
            </w:pPr>
            <w:r w:rsidRPr="00E9267E">
              <w:rPr>
                <w:highlight w:val="yellow"/>
              </w:rPr>
              <w:t>7</w:t>
            </w:r>
          </w:p>
        </w:tc>
        <w:tc>
          <w:tcPr>
            <w:tcW w:w="850" w:type="dxa"/>
            <w:tcBorders>
              <w:top w:val="double" w:sz="4" w:space="0" w:color="auto"/>
              <w:bottom w:val="double" w:sz="4" w:space="0" w:color="auto"/>
            </w:tcBorders>
            <w:vAlign w:val="center"/>
          </w:tcPr>
          <w:p w:rsidR="000B1B3A" w:rsidRPr="00E9267E" w:rsidRDefault="000B1B3A" w:rsidP="00407255">
            <w:pPr>
              <w:pStyle w:val="StandardTabelle9pt"/>
              <w:ind w:right="113"/>
              <w:jc w:val="right"/>
              <w:rPr>
                <w:highlight w:val="yellow"/>
              </w:rPr>
            </w:pPr>
            <w:r w:rsidRPr="00E9267E">
              <w:rPr>
                <w:highlight w:val="yellow"/>
              </w:rPr>
              <w:t>7 992</w:t>
            </w:r>
          </w:p>
        </w:tc>
      </w:tr>
      <w:tr w:rsidR="000B1B3A" w:rsidRPr="00E9267E" w:rsidTr="00407255">
        <w:trPr>
          <w:trHeight w:val="283"/>
          <w:jc w:val="center"/>
        </w:trPr>
        <w:tc>
          <w:tcPr>
            <w:tcW w:w="9345" w:type="dxa"/>
            <w:gridSpan w:val="8"/>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b/>
              </w:rPr>
            </w:pPr>
            <w:r w:rsidRPr="00E9267E">
              <w:rPr>
                <w:b/>
              </w:rPr>
              <w:t>Tschechien</w:t>
            </w:r>
          </w:p>
        </w:tc>
      </w:tr>
      <w:tr w:rsidR="000B1B3A" w:rsidRPr="00E9267E" w:rsidTr="00407255">
        <w:trPr>
          <w:trHeight w:val="283"/>
          <w:jc w:val="center"/>
        </w:trPr>
        <w:tc>
          <w:tcPr>
            <w:tcW w:w="1111" w:type="dxa"/>
            <w:tcBorders>
              <w:top w:val="double" w:sz="4" w:space="0" w:color="auto"/>
              <w:bottom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99</w:t>
            </w:r>
          </w:p>
        </w:tc>
        <w:tc>
          <w:tcPr>
            <w:tcW w:w="1111"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56 476</w:t>
            </w:r>
          </w:p>
        </w:tc>
        <w:tc>
          <w:tcPr>
            <w:tcW w:w="1169"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576"/>
              </w:tabs>
              <w:jc w:val="left"/>
              <w:rPr>
                <w:highlight w:val="yellow"/>
              </w:rPr>
            </w:pPr>
            <w:r w:rsidRPr="00E9267E">
              <w:rPr>
                <w:highlight w:val="yellow"/>
              </w:rPr>
              <w:t>19</w:t>
            </w:r>
          </w:p>
        </w:tc>
        <w:tc>
          <w:tcPr>
            <w:tcW w:w="1170"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227"/>
              <w:jc w:val="right"/>
              <w:rPr>
                <w:highlight w:val="yellow"/>
              </w:rPr>
            </w:pPr>
            <w:r w:rsidRPr="00E9267E">
              <w:rPr>
                <w:highlight w:val="yellow"/>
              </w:rPr>
              <w:t>2 260</w:t>
            </w:r>
          </w:p>
        </w:tc>
        <w:tc>
          <w:tcPr>
            <w:tcW w:w="1542"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ind w:right="454"/>
              <w:jc w:val="right"/>
              <w:rPr>
                <w:highlight w:val="yellow"/>
              </w:rPr>
            </w:pPr>
            <w:r w:rsidRPr="00E9267E">
              <w:rPr>
                <w:highlight w:val="yellow"/>
              </w:rPr>
              <w:t>77</w:t>
            </w:r>
          </w:p>
        </w:tc>
        <w:tc>
          <w:tcPr>
            <w:tcW w:w="1542"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340"/>
              <w:jc w:val="right"/>
              <w:rPr>
                <w:highlight w:val="yellow"/>
              </w:rPr>
            </w:pPr>
            <w:r w:rsidRPr="00E9267E">
              <w:rPr>
                <w:highlight w:val="yellow"/>
              </w:rPr>
              <w:t>50 045</w:t>
            </w:r>
          </w:p>
        </w:tc>
        <w:tc>
          <w:tcPr>
            <w:tcW w:w="850"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403"/>
              </w:tabs>
              <w:jc w:val="left"/>
              <w:rPr>
                <w:highlight w:val="yellow"/>
              </w:rPr>
            </w:pPr>
            <w:r w:rsidRPr="00E9267E">
              <w:rPr>
                <w:highlight w:val="yellow"/>
              </w:rPr>
              <w:t>3</w:t>
            </w:r>
          </w:p>
        </w:tc>
        <w:tc>
          <w:tcPr>
            <w:tcW w:w="850" w:type="dxa"/>
            <w:tcBorders>
              <w:top w:val="double" w:sz="4" w:space="0" w:color="auto"/>
              <w:bottom w:val="double" w:sz="4" w:space="0" w:color="auto"/>
            </w:tcBorders>
            <w:vAlign w:val="center"/>
          </w:tcPr>
          <w:p w:rsidR="000B1B3A" w:rsidRPr="00E9267E" w:rsidRDefault="000B1B3A" w:rsidP="00407255">
            <w:pPr>
              <w:pStyle w:val="StandardTabelle9pt"/>
              <w:ind w:right="113"/>
              <w:jc w:val="right"/>
              <w:rPr>
                <w:highlight w:val="yellow"/>
              </w:rPr>
            </w:pPr>
            <w:r w:rsidRPr="00E9267E">
              <w:rPr>
                <w:highlight w:val="yellow"/>
              </w:rPr>
              <w:t>4 171</w:t>
            </w:r>
          </w:p>
        </w:tc>
      </w:tr>
      <w:tr w:rsidR="000B1B3A" w:rsidRPr="00E9267E" w:rsidTr="00407255">
        <w:trPr>
          <w:trHeight w:val="283"/>
          <w:jc w:val="center"/>
        </w:trPr>
        <w:tc>
          <w:tcPr>
            <w:tcW w:w="9345" w:type="dxa"/>
            <w:gridSpan w:val="8"/>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b/>
              </w:rPr>
            </w:pPr>
            <w:r w:rsidRPr="00E9267E">
              <w:rPr>
                <w:b/>
              </w:rPr>
              <w:t>Deutschland</w:t>
            </w:r>
          </w:p>
        </w:tc>
      </w:tr>
      <w:tr w:rsidR="000B1B3A" w:rsidRPr="00E9267E" w:rsidTr="00407255">
        <w:trPr>
          <w:trHeight w:val="283"/>
          <w:jc w:val="center"/>
        </w:trPr>
        <w:tc>
          <w:tcPr>
            <w:tcW w:w="1111" w:type="dxa"/>
            <w:tcBorders>
              <w:top w:val="double" w:sz="4" w:space="0" w:color="auto"/>
              <w:bottom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224</w:t>
            </w:r>
          </w:p>
        </w:tc>
        <w:tc>
          <w:tcPr>
            <w:tcW w:w="1111"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99 629</w:t>
            </w:r>
          </w:p>
        </w:tc>
        <w:tc>
          <w:tcPr>
            <w:tcW w:w="1169"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576"/>
              </w:tabs>
              <w:jc w:val="left"/>
              <w:rPr>
                <w:highlight w:val="yellow"/>
              </w:rPr>
            </w:pPr>
            <w:r w:rsidRPr="00E9267E">
              <w:rPr>
                <w:highlight w:val="yellow"/>
              </w:rPr>
              <w:t>0</w:t>
            </w:r>
          </w:p>
        </w:tc>
        <w:tc>
          <w:tcPr>
            <w:tcW w:w="1170"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227"/>
              <w:jc w:val="right"/>
              <w:rPr>
                <w:highlight w:val="yellow"/>
              </w:rPr>
            </w:pPr>
            <w:r w:rsidRPr="00E9267E">
              <w:rPr>
                <w:highlight w:val="yellow"/>
              </w:rPr>
              <w:t>0</w:t>
            </w:r>
          </w:p>
        </w:tc>
        <w:tc>
          <w:tcPr>
            <w:tcW w:w="1542"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ind w:right="454"/>
              <w:jc w:val="right"/>
              <w:rPr>
                <w:highlight w:val="yellow"/>
              </w:rPr>
            </w:pPr>
            <w:r w:rsidRPr="00E9267E">
              <w:rPr>
                <w:highlight w:val="yellow"/>
              </w:rPr>
              <w:t>220</w:t>
            </w:r>
          </w:p>
        </w:tc>
        <w:tc>
          <w:tcPr>
            <w:tcW w:w="1542" w:type="dxa"/>
            <w:tcBorders>
              <w:top w:val="double" w:sz="4" w:space="0" w:color="auto"/>
              <w:bottom w:val="double" w:sz="4" w:space="0" w:color="auto"/>
              <w:right w:val="double" w:sz="4" w:space="0" w:color="auto"/>
            </w:tcBorders>
            <w:vAlign w:val="center"/>
          </w:tcPr>
          <w:p w:rsidR="000B1B3A" w:rsidRPr="00E9267E" w:rsidRDefault="000B1B3A" w:rsidP="00407255">
            <w:pPr>
              <w:pStyle w:val="StandardTabelle9pt"/>
              <w:ind w:right="340"/>
              <w:jc w:val="right"/>
              <w:rPr>
                <w:highlight w:val="yellow"/>
              </w:rPr>
            </w:pPr>
            <w:r w:rsidRPr="00E9267E">
              <w:rPr>
                <w:highlight w:val="yellow"/>
              </w:rPr>
              <w:t>95 808</w:t>
            </w:r>
          </w:p>
        </w:tc>
        <w:tc>
          <w:tcPr>
            <w:tcW w:w="850" w:type="dxa"/>
            <w:tcBorders>
              <w:top w:val="double" w:sz="4" w:space="0" w:color="auto"/>
              <w:left w:val="double" w:sz="4" w:space="0" w:color="auto"/>
              <w:bottom w:val="double" w:sz="4" w:space="0" w:color="auto"/>
            </w:tcBorders>
            <w:vAlign w:val="center"/>
          </w:tcPr>
          <w:p w:rsidR="000B1B3A" w:rsidRPr="00E9267E" w:rsidRDefault="000B1B3A" w:rsidP="00407255">
            <w:pPr>
              <w:pStyle w:val="StandardTabelle9pt"/>
              <w:tabs>
                <w:tab w:val="decimal" w:pos="403"/>
              </w:tabs>
              <w:jc w:val="left"/>
              <w:rPr>
                <w:highlight w:val="yellow"/>
              </w:rPr>
            </w:pPr>
            <w:r w:rsidRPr="00E9267E">
              <w:rPr>
                <w:highlight w:val="yellow"/>
              </w:rPr>
              <w:t>4</w:t>
            </w:r>
          </w:p>
        </w:tc>
        <w:tc>
          <w:tcPr>
            <w:tcW w:w="850" w:type="dxa"/>
            <w:tcBorders>
              <w:top w:val="double" w:sz="4" w:space="0" w:color="auto"/>
              <w:bottom w:val="double" w:sz="4" w:space="0" w:color="auto"/>
            </w:tcBorders>
            <w:vAlign w:val="center"/>
          </w:tcPr>
          <w:p w:rsidR="000B1B3A" w:rsidRPr="00E9267E" w:rsidRDefault="000B1B3A" w:rsidP="00407255">
            <w:pPr>
              <w:pStyle w:val="StandardTabelle9pt"/>
              <w:ind w:right="113"/>
              <w:jc w:val="right"/>
              <w:rPr>
                <w:highlight w:val="yellow"/>
              </w:rPr>
            </w:pPr>
            <w:r w:rsidRPr="00E9267E">
              <w:rPr>
                <w:highlight w:val="yellow"/>
              </w:rPr>
              <w:t>3 821</w:t>
            </w:r>
          </w:p>
        </w:tc>
      </w:tr>
      <w:tr w:rsidR="000B1B3A" w:rsidRPr="00E9267E" w:rsidTr="00407255">
        <w:trPr>
          <w:trHeight w:val="283"/>
          <w:jc w:val="center"/>
        </w:trPr>
        <w:tc>
          <w:tcPr>
            <w:tcW w:w="9345" w:type="dxa"/>
            <w:gridSpan w:val="8"/>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b/>
              </w:rPr>
            </w:pPr>
            <w:r w:rsidRPr="00E9267E">
              <w:rPr>
                <w:b/>
              </w:rPr>
              <w:t>Österreich</w:t>
            </w:r>
          </w:p>
        </w:tc>
      </w:tr>
      <w:tr w:rsidR="000B1B3A" w:rsidRPr="00E9267E" w:rsidTr="00407255">
        <w:trPr>
          <w:trHeight w:val="283"/>
          <w:jc w:val="center"/>
        </w:trPr>
        <w:tc>
          <w:tcPr>
            <w:tcW w:w="1111" w:type="dxa"/>
            <w:tcBorders>
              <w:top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1</w:t>
            </w:r>
          </w:p>
        </w:tc>
        <w:tc>
          <w:tcPr>
            <w:tcW w:w="1111" w:type="dxa"/>
            <w:tcBorders>
              <w:top w:val="double" w:sz="4" w:space="0" w:color="auto"/>
              <w:right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909</w:t>
            </w:r>
          </w:p>
        </w:tc>
        <w:tc>
          <w:tcPr>
            <w:tcW w:w="1169" w:type="dxa"/>
            <w:tcBorders>
              <w:top w:val="double" w:sz="4" w:space="0" w:color="auto"/>
              <w:left w:val="double" w:sz="4" w:space="0" w:color="auto"/>
              <w:bottom w:val="single" w:sz="6" w:space="0" w:color="000000"/>
            </w:tcBorders>
            <w:vAlign w:val="center"/>
          </w:tcPr>
          <w:p w:rsidR="000B1B3A" w:rsidRPr="00E9267E" w:rsidRDefault="000B1B3A" w:rsidP="00407255">
            <w:pPr>
              <w:pStyle w:val="StandardTabelle9pt"/>
              <w:tabs>
                <w:tab w:val="decimal" w:pos="576"/>
              </w:tabs>
              <w:jc w:val="left"/>
              <w:rPr>
                <w:highlight w:val="yellow"/>
              </w:rPr>
            </w:pPr>
            <w:r w:rsidRPr="00E9267E">
              <w:rPr>
                <w:highlight w:val="yellow"/>
              </w:rPr>
              <w:t>0</w:t>
            </w:r>
          </w:p>
        </w:tc>
        <w:tc>
          <w:tcPr>
            <w:tcW w:w="1170" w:type="dxa"/>
            <w:tcBorders>
              <w:top w:val="double" w:sz="4" w:space="0" w:color="auto"/>
              <w:bottom w:val="single" w:sz="6" w:space="0" w:color="000000"/>
              <w:right w:val="double" w:sz="4" w:space="0" w:color="auto"/>
            </w:tcBorders>
            <w:vAlign w:val="center"/>
          </w:tcPr>
          <w:p w:rsidR="000B1B3A" w:rsidRPr="00E9267E" w:rsidRDefault="000B1B3A" w:rsidP="00407255">
            <w:pPr>
              <w:pStyle w:val="StandardTabelle9pt"/>
              <w:ind w:right="227"/>
              <w:jc w:val="right"/>
              <w:rPr>
                <w:highlight w:val="yellow"/>
              </w:rPr>
            </w:pPr>
            <w:r w:rsidRPr="00E9267E">
              <w:rPr>
                <w:highlight w:val="yellow"/>
              </w:rPr>
              <w:t>0</w:t>
            </w:r>
          </w:p>
        </w:tc>
        <w:tc>
          <w:tcPr>
            <w:tcW w:w="1542" w:type="dxa"/>
            <w:tcBorders>
              <w:top w:val="double" w:sz="4" w:space="0" w:color="auto"/>
              <w:left w:val="double" w:sz="4" w:space="0" w:color="auto"/>
              <w:bottom w:val="single" w:sz="6" w:space="0" w:color="000000"/>
            </w:tcBorders>
            <w:vAlign w:val="center"/>
          </w:tcPr>
          <w:p w:rsidR="000B1B3A" w:rsidRPr="00E9267E" w:rsidRDefault="000B1B3A" w:rsidP="00407255">
            <w:pPr>
              <w:pStyle w:val="StandardTabelle9pt"/>
              <w:ind w:right="454"/>
              <w:jc w:val="right"/>
              <w:rPr>
                <w:highlight w:val="yellow"/>
              </w:rPr>
            </w:pPr>
            <w:r w:rsidRPr="00E9267E">
              <w:rPr>
                <w:highlight w:val="yellow"/>
              </w:rPr>
              <w:t>1</w:t>
            </w:r>
          </w:p>
        </w:tc>
        <w:tc>
          <w:tcPr>
            <w:tcW w:w="1542" w:type="dxa"/>
            <w:tcBorders>
              <w:top w:val="double" w:sz="4" w:space="0" w:color="auto"/>
              <w:bottom w:val="single" w:sz="6" w:space="0" w:color="000000"/>
              <w:right w:val="double" w:sz="4" w:space="0" w:color="auto"/>
            </w:tcBorders>
            <w:vAlign w:val="center"/>
          </w:tcPr>
          <w:p w:rsidR="000B1B3A" w:rsidRPr="00E9267E" w:rsidRDefault="000B1B3A" w:rsidP="00407255">
            <w:pPr>
              <w:pStyle w:val="StandardTabelle9pt"/>
              <w:ind w:right="340"/>
              <w:jc w:val="right"/>
              <w:rPr>
                <w:highlight w:val="yellow"/>
              </w:rPr>
            </w:pPr>
            <w:r w:rsidRPr="00E9267E">
              <w:rPr>
                <w:highlight w:val="yellow"/>
              </w:rPr>
              <w:t>909</w:t>
            </w:r>
          </w:p>
        </w:tc>
        <w:tc>
          <w:tcPr>
            <w:tcW w:w="850" w:type="dxa"/>
            <w:tcBorders>
              <w:top w:val="double" w:sz="4" w:space="0" w:color="auto"/>
              <w:left w:val="double" w:sz="4" w:space="0" w:color="auto"/>
            </w:tcBorders>
            <w:vAlign w:val="center"/>
          </w:tcPr>
          <w:p w:rsidR="000B1B3A" w:rsidRPr="00E9267E" w:rsidRDefault="000B1B3A" w:rsidP="00407255">
            <w:pPr>
              <w:pStyle w:val="StandardTabelle9pt"/>
              <w:tabs>
                <w:tab w:val="decimal" w:pos="403"/>
              </w:tabs>
              <w:jc w:val="left"/>
              <w:rPr>
                <w:highlight w:val="yellow"/>
              </w:rPr>
            </w:pPr>
            <w:r w:rsidRPr="00E9267E">
              <w:rPr>
                <w:highlight w:val="yellow"/>
              </w:rPr>
              <w:t>0</w:t>
            </w:r>
          </w:p>
        </w:tc>
        <w:tc>
          <w:tcPr>
            <w:tcW w:w="850" w:type="dxa"/>
            <w:tcBorders>
              <w:top w:val="double" w:sz="4" w:space="0" w:color="auto"/>
            </w:tcBorders>
            <w:vAlign w:val="center"/>
          </w:tcPr>
          <w:p w:rsidR="000B1B3A" w:rsidRPr="00E9267E" w:rsidRDefault="000B1B3A" w:rsidP="00407255">
            <w:pPr>
              <w:pStyle w:val="StandardTabelle9pt"/>
              <w:ind w:right="113"/>
              <w:jc w:val="right"/>
              <w:rPr>
                <w:highlight w:val="yellow"/>
              </w:rPr>
            </w:pPr>
            <w:r w:rsidRPr="00E9267E">
              <w:rPr>
                <w:highlight w:val="yellow"/>
              </w:rPr>
              <w:t>0</w:t>
            </w:r>
          </w:p>
        </w:tc>
      </w:tr>
      <w:tr w:rsidR="000B1B3A" w:rsidRPr="00E9267E" w:rsidTr="00407255">
        <w:trPr>
          <w:trHeight w:val="283"/>
          <w:jc w:val="center"/>
        </w:trPr>
        <w:tc>
          <w:tcPr>
            <w:tcW w:w="9345" w:type="dxa"/>
            <w:gridSpan w:val="8"/>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b/>
              </w:rPr>
            </w:pPr>
            <w:r w:rsidRPr="00E9267E">
              <w:rPr>
                <w:b/>
              </w:rPr>
              <w:t>Polen</w:t>
            </w:r>
          </w:p>
        </w:tc>
      </w:tr>
      <w:tr w:rsidR="000B1B3A" w:rsidRPr="00E9267E" w:rsidTr="00407255">
        <w:trPr>
          <w:trHeight w:val="283"/>
          <w:jc w:val="center"/>
        </w:trPr>
        <w:tc>
          <w:tcPr>
            <w:tcW w:w="1111" w:type="dxa"/>
            <w:tcBorders>
              <w:top w:val="double" w:sz="4" w:space="0" w:color="auto"/>
              <w:bottom w:val="single" w:sz="12" w:space="0" w:color="000000"/>
            </w:tcBorders>
            <w:vAlign w:val="center"/>
          </w:tcPr>
          <w:p w:rsidR="000B1B3A" w:rsidRPr="00E9267E" w:rsidRDefault="000B1B3A" w:rsidP="00407255">
            <w:pPr>
              <w:pStyle w:val="StandardTabelle9pt"/>
              <w:ind w:right="170"/>
              <w:jc w:val="right"/>
              <w:rPr>
                <w:highlight w:val="yellow"/>
              </w:rPr>
            </w:pPr>
            <w:r w:rsidRPr="00E9267E">
              <w:rPr>
                <w:highlight w:val="yellow"/>
              </w:rPr>
              <w:t>3</w:t>
            </w:r>
          </w:p>
        </w:tc>
        <w:tc>
          <w:tcPr>
            <w:tcW w:w="1111" w:type="dxa"/>
            <w:tcBorders>
              <w:top w:val="double" w:sz="4" w:space="0" w:color="auto"/>
              <w:bottom w:val="single" w:sz="12" w:space="0" w:color="000000"/>
              <w:right w:val="double" w:sz="4" w:space="0" w:color="auto"/>
            </w:tcBorders>
            <w:vAlign w:val="center"/>
          </w:tcPr>
          <w:p w:rsidR="000B1B3A" w:rsidRPr="00E9267E" w:rsidRDefault="000B1B3A" w:rsidP="00407255">
            <w:pPr>
              <w:pStyle w:val="StandardTabelle9pt"/>
              <w:ind w:right="170"/>
              <w:jc w:val="right"/>
              <w:rPr>
                <w:highlight w:val="yellow"/>
              </w:rPr>
            </w:pPr>
            <w:r w:rsidRPr="00E9267E">
              <w:rPr>
                <w:highlight w:val="yellow"/>
              </w:rPr>
              <w:t>230</w:t>
            </w:r>
          </w:p>
        </w:tc>
        <w:tc>
          <w:tcPr>
            <w:tcW w:w="1169" w:type="dxa"/>
            <w:tcBorders>
              <w:top w:val="double" w:sz="4" w:space="0" w:color="auto"/>
              <w:left w:val="double" w:sz="4" w:space="0" w:color="auto"/>
              <w:bottom w:val="single" w:sz="12" w:space="0" w:color="000000"/>
            </w:tcBorders>
            <w:vAlign w:val="center"/>
          </w:tcPr>
          <w:p w:rsidR="000B1B3A" w:rsidRPr="00E9267E" w:rsidRDefault="000B1B3A" w:rsidP="00407255">
            <w:pPr>
              <w:pStyle w:val="StandardTabelle9pt"/>
              <w:tabs>
                <w:tab w:val="decimal" w:pos="576"/>
              </w:tabs>
              <w:jc w:val="left"/>
              <w:rPr>
                <w:highlight w:val="yellow"/>
              </w:rPr>
            </w:pPr>
            <w:r w:rsidRPr="00E9267E">
              <w:rPr>
                <w:highlight w:val="yellow"/>
              </w:rPr>
              <w:t>0</w:t>
            </w:r>
          </w:p>
        </w:tc>
        <w:tc>
          <w:tcPr>
            <w:tcW w:w="1170" w:type="dxa"/>
            <w:tcBorders>
              <w:top w:val="double" w:sz="4" w:space="0" w:color="auto"/>
              <w:bottom w:val="single" w:sz="12" w:space="0" w:color="000000"/>
              <w:right w:val="double" w:sz="4" w:space="0" w:color="auto"/>
            </w:tcBorders>
            <w:vAlign w:val="center"/>
          </w:tcPr>
          <w:p w:rsidR="000B1B3A" w:rsidRPr="00E9267E" w:rsidRDefault="000B1B3A" w:rsidP="00407255">
            <w:pPr>
              <w:pStyle w:val="StandardTabelle9pt"/>
              <w:ind w:right="227"/>
              <w:jc w:val="right"/>
              <w:rPr>
                <w:highlight w:val="yellow"/>
              </w:rPr>
            </w:pPr>
            <w:r w:rsidRPr="00E9267E">
              <w:rPr>
                <w:highlight w:val="yellow"/>
              </w:rPr>
              <w:t>0</w:t>
            </w:r>
          </w:p>
        </w:tc>
        <w:tc>
          <w:tcPr>
            <w:tcW w:w="1542" w:type="dxa"/>
            <w:tcBorders>
              <w:top w:val="double" w:sz="4" w:space="0" w:color="auto"/>
              <w:left w:val="double" w:sz="4" w:space="0" w:color="auto"/>
              <w:bottom w:val="single" w:sz="12" w:space="0" w:color="000000"/>
            </w:tcBorders>
            <w:vAlign w:val="center"/>
          </w:tcPr>
          <w:p w:rsidR="000B1B3A" w:rsidRPr="00E9267E" w:rsidRDefault="000B1B3A" w:rsidP="00407255">
            <w:pPr>
              <w:pStyle w:val="StandardTabelle9pt"/>
              <w:ind w:right="454"/>
              <w:jc w:val="right"/>
              <w:rPr>
                <w:highlight w:val="yellow"/>
              </w:rPr>
            </w:pPr>
            <w:r w:rsidRPr="00E9267E">
              <w:rPr>
                <w:highlight w:val="yellow"/>
              </w:rPr>
              <w:t>3</w:t>
            </w:r>
          </w:p>
        </w:tc>
        <w:tc>
          <w:tcPr>
            <w:tcW w:w="1542" w:type="dxa"/>
            <w:tcBorders>
              <w:top w:val="double" w:sz="4" w:space="0" w:color="auto"/>
              <w:bottom w:val="single" w:sz="12" w:space="0" w:color="000000"/>
              <w:right w:val="double" w:sz="4" w:space="0" w:color="auto"/>
            </w:tcBorders>
            <w:vAlign w:val="center"/>
          </w:tcPr>
          <w:p w:rsidR="000B1B3A" w:rsidRPr="00E9267E" w:rsidRDefault="000B1B3A" w:rsidP="00407255">
            <w:pPr>
              <w:pStyle w:val="StandardTabelle9pt"/>
              <w:ind w:right="340"/>
              <w:jc w:val="right"/>
              <w:rPr>
                <w:highlight w:val="yellow"/>
              </w:rPr>
            </w:pPr>
            <w:r w:rsidRPr="00E9267E">
              <w:rPr>
                <w:highlight w:val="yellow"/>
              </w:rPr>
              <w:t>230</w:t>
            </w:r>
          </w:p>
        </w:tc>
        <w:tc>
          <w:tcPr>
            <w:tcW w:w="850" w:type="dxa"/>
            <w:tcBorders>
              <w:top w:val="double" w:sz="4" w:space="0" w:color="auto"/>
              <w:left w:val="double" w:sz="4" w:space="0" w:color="auto"/>
              <w:bottom w:val="single" w:sz="12" w:space="0" w:color="000000"/>
            </w:tcBorders>
            <w:vAlign w:val="center"/>
          </w:tcPr>
          <w:p w:rsidR="000B1B3A" w:rsidRPr="00E9267E" w:rsidRDefault="000B1B3A" w:rsidP="00407255">
            <w:pPr>
              <w:pStyle w:val="StandardTabelle9pt"/>
              <w:tabs>
                <w:tab w:val="decimal" w:pos="403"/>
              </w:tabs>
              <w:jc w:val="left"/>
              <w:rPr>
                <w:highlight w:val="yellow"/>
              </w:rPr>
            </w:pPr>
            <w:r w:rsidRPr="00E9267E">
              <w:rPr>
                <w:highlight w:val="yellow"/>
              </w:rPr>
              <w:t>0</w:t>
            </w:r>
          </w:p>
        </w:tc>
        <w:tc>
          <w:tcPr>
            <w:tcW w:w="850" w:type="dxa"/>
            <w:tcBorders>
              <w:top w:val="double" w:sz="4" w:space="0" w:color="auto"/>
              <w:bottom w:val="single" w:sz="12" w:space="0" w:color="000000"/>
            </w:tcBorders>
            <w:vAlign w:val="center"/>
          </w:tcPr>
          <w:p w:rsidR="000B1B3A" w:rsidRPr="00E9267E" w:rsidRDefault="000B1B3A" w:rsidP="00407255">
            <w:pPr>
              <w:pStyle w:val="StandardTabelle9pt"/>
              <w:ind w:right="113"/>
              <w:jc w:val="right"/>
              <w:rPr>
                <w:highlight w:val="yellow"/>
              </w:rPr>
            </w:pPr>
            <w:r w:rsidRPr="00E9267E">
              <w:rPr>
                <w:highlight w:val="yellow"/>
              </w:rPr>
              <w:t>0</w:t>
            </w:r>
          </w:p>
        </w:tc>
      </w:tr>
    </w:tbl>
    <w:p w:rsidR="000B1B3A" w:rsidRPr="00E9267E" w:rsidRDefault="000B1B3A" w:rsidP="000B1B3A">
      <w:pPr>
        <w:rPr>
          <w:lang w:val="de-DE"/>
        </w:rPr>
      </w:pPr>
    </w:p>
    <w:p w:rsidR="000B1B3A" w:rsidRPr="00E9267E" w:rsidRDefault="000B1B3A" w:rsidP="000B1B3A">
      <w:pPr>
        <w:rPr>
          <w:lang w:val="de-DE"/>
        </w:rPr>
      </w:pPr>
    </w:p>
    <w:p w:rsidR="000B1B3A" w:rsidRPr="00E9267E" w:rsidRDefault="000B1B3A" w:rsidP="000B1B3A">
      <w:pPr>
        <w:rPr>
          <w:lang w:val="de-DE"/>
        </w:rPr>
      </w:pPr>
      <w:commentRangeStart w:id="52"/>
      <w:ins w:id="53" w:author="S. Börner" w:date="2013-11-12T15:13:00Z">
        <w:r w:rsidRPr="00E9267E">
          <w:rPr>
            <w:lang w:val="de-DE"/>
          </w:rPr>
          <w:t xml:space="preserve">Die </w:t>
        </w:r>
      </w:ins>
      <w:commentRangeEnd w:id="52"/>
      <w:ins w:id="54" w:author="S. Börner" w:date="2013-11-12T15:15:00Z">
        <w:r w:rsidRPr="00E9267E">
          <w:rPr>
            <w:rStyle w:val="Kommentarzeichen"/>
            <w:rFonts w:eastAsia="Arial"/>
            <w:lang w:val="de-DE"/>
          </w:rPr>
          <w:commentReference w:id="52"/>
        </w:r>
      </w:ins>
      <w:ins w:id="55" w:author="S. Börner" w:date="2013-11-12T15:13:00Z">
        <w:r w:rsidRPr="00E9267E">
          <w:rPr>
            <w:lang w:val="de-DE"/>
          </w:rPr>
          <w:t xml:space="preserve">Veränderungen der </w:t>
        </w:r>
      </w:ins>
      <w:ins w:id="56" w:author="S. Börner" w:date="2013-11-12T15:14:00Z">
        <w:r w:rsidRPr="00E9267E">
          <w:rPr>
            <w:lang w:val="de-DE"/>
          </w:rPr>
          <w:t xml:space="preserve">Grundwasserkörper wirken sich auf die Flächengrößen kaum / wie folgt aus: </w:t>
        </w:r>
      </w:ins>
      <w:r w:rsidRPr="00E9267E">
        <w:rPr>
          <w:lang w:val="de-DE"/>
        </w:rPr>
        <w:t xml:space="preserve">Der internationalen Flussgebietseinheit Elbe wurden </w:t>
      </w:r>
      <w:r w:rsidRPr="00E9267E">
        <w:rPr>
          <w:highlight w:val="yellow"/>
          <w:lang w:val="de-DE"/>
        </w:rPr>
        <w:t>327</w:t>
      </w:r>
      <w:r w:rsidRPr="00E9267E">
        <w:rPr>
          <w:lang w:val="de-DE"/>
        </w:rPr>
        <w:t xml:space="preserve"> Grundwasserkörper mit Fl</w:t>
      </w:r>
      <w:r w:rsidRPr="00E9267E">
        <w:rPr>
          <w:lang w:val="de-DE"/>
        </w:rPr>
        <w:t>ä</w:t>
      </w:r>
      <w:r w:rsidRPr="00E9267E">
        <w:rPr>
          <w:lang w:val="de-DE"/>
        </w:rPr>
        <w:t xml:space="preserve">chen von </w:t>
      </w:r>
      <w:r w:rsidRPr="00E9267E">
        <w:rPr>
          <w:highlight w:val="yellow"/>
          <w:lang w:val="de-DE"/>
        </w:rPr>
        <w:t>6</w:t>
      </w:r>
      <w:r w:rsidRPr="00E9267E">
        <w:rPr>
          <w:lang w:val="de-DE"/>
        </w:rPr>
        <w:t xml:space="preserve"> bis </w:t>
      </w:r>
      <w:r w:rsidRPr="00E9267E">
        <w:rPr>
          <w:highlight w:val="yellow"/>
          <w:lang w:val="de-DE"/>
        </w:rPr>
        <w:t>6 050</w:t>
      </w:r>
      <w:r w:rsidRPr="00E9267E">
        <w:rPr>
          <w:lang w:val="de-DE"/>
        </w:rPr>
        <w:t xml:space="preserve"> km</w:t>
      </w:r>
      <w:r w:rsidRPr="00E9267E">
        <w:rPr>
          <w:vertAlign w:val="superscript"/>
          <w:lang w:val="de-DE"/>
        </w:rPr>
        <w:t>2</w:t>
      </w:r>
      <w:r w:rsidRPr="00E9267E">
        <w:rPr>
          <w:lang w:val="de-DE"/>
        </w:rPr>
        <w:t xml:space="preserve"> zugeordnet. Insgesamt </w:t>
      </w:r>
      <w:r w:rsidRPr="00E9267E">
        <w:rPr>
          <w:highlight w:val="yellow"/>
          <w:lang w:val="de-DE"/>
        </w:rPr>
        <w:t>19</w:t>
      </w:r>
      <w:r w:rsidRPr="00E9267E">
        <w:rPr>
          <w:lang w:val="de-DE"/>
        </w:rPr>
        <w:t xml:space="preserve"> dieser Wasserkörper sind oberflächennahe Grundwasserkörper mit Flächen zwischen </w:t>
      </w:r>
      <w:r w:rsidRPr="00E9267E">
        <w:rPr>
          <w:highlight w:val="yellow"/>
          <w:lang w:val="de-DE"/>
        </w:rPr>
        <w:t>7</w:t>
      </w:r>
      <w:r w:rsidRPr="00E9267E">
        <w:rPr>
          <w:lang w:val="de-DE"/>
        </w:rPr>
        <w:t xml:space="preserve"> und </w:t>
      </w:r>
      <w:r w:rsidRPr="00E9267E">
        <w:rPr>
          <w:highlight w:val="yellow"/>
          <w:lang w:val="de-DE"/>
        </w:rPr>
        <w:t>190</w:t>
      </w:r>
      <w:r w:rsidRPr="00E9267E">
        <w:rPr>
          <w:lang w:val="de-DE"/>
        </w:rPr>
        <w:t xml:space="preserve"> km</w:t>
      </w:r>
      <w:r w:rsidRPr="00E9267E">
        <w:rPr>
          <w:vertAlign w:val="superscript"/>
          <w:lang w:val="de-DE"/>
        </w:rPr>
        <w:t>2</w:t>
      </w:r>
      <w:r w:rsidRPr="00E9267E">
        <w:rPr>
          <w:lang w:val="de-DE"/>
        </w:rPr>
        <w:t xml:space="preserve">, </w:t>
      </w:r>
      <w:r w:rsidRPr="00E9267E">
        <w:rPr>
          <w:highlight w:val="yellow"/>
          <w:lang w:val="de-DE"/>
        </w:rPr>
        <w:t>301</w:t>
      </w:r>
      <w:r w:rsidRPr="00E9267E">
        <w:rPr>
          <w:lang w:val="de-DE"/>
        </w:rPr>
        <w:t xml:space="preserve"> Grundwasserkörper mit Flächen von </w:t>
      </w:r>
      <w:r w:rsidRPr="00E9267E">
        <w:rPr>
          <w:highlight w:val="yellow"/>
          <w:lang w:val="de-DE"/>
        </w:rPr>
        <w:t>6</w:t>
      </w:r>
      <w:r w:rsidRPr="00E9267E">
        <w:rPr>
          <w:lang w:val="de-DE"/>
        </w:rPr>
        <w:t xml:space="preserve"> bis </w:t>
      </w:r>
      <w:r w:rsidRPr="00E9267E">
        <w:rPr>
          <w:highlight w:val="yellow"/>
          <w:lang w:val="de-DE"/>
        </w:rPr>
        <w:t>6 050</w:t>
      </w:r>
      <w:r w:rsidRPr="00E9267E">
        <w:rPr>
          <w:lang w:val="de-DE"/>
        </w:rPr>
        <w:t xml:space="preserve"> km</w:t>
      </w:r>
      <w:r w:rsidRPr="00E9267E">
        <w:rPr>
          <w:vertAlign w:val="superscript"/>
          <w:lang w:val="de-DE"/>
        </w:rPr>
        <w:t>2</w:t>
      </w:r>
      <w:r w:rsidRPr="00E9267E">
        <w:rPr>
          <w:lang w:val="de-DE"/>
        </w:rPr>
        <w:t xml:space="preserve"> liegen in Hauptgrundwasserleitern und </w:t>
      </w:r>
      <w:r w:rsidRPr="00E9267E">
        <w:rPr>
          <w:highlight w:val="yellow"/>
          <w:lang w:val="de-DE"/>
        </w:rPr>
        <w:t>7</w:t>
      </w:r>
      <w:r w:rsidRPr="00E9267E">
        <w:rPr>
          <w:lang w:val="de-DE"/>
        </w:rPr>
        <w:t xml:space="preserve"> Wasserkörper mit Flächen zw</w:t>
      </w:r>
      <w:r w:rsidRPr="00E9267E">
        <w:rPr>
          <w:lang w:val="de-DE"/>
        </w:rPr>
        <w:t>i</w:t>
      </w:r>
      <w:r w:rsidRPr="00E9267E">
        <w:rPr>
          <w:lang w:val="de-DE"/>
        </w:rPr>
        <w:t xml:space="preserve">schen </w:t>
      </w:r>
      <w:r w:rsidRPr="00E9267E">
        <w:rPr>
          <w:highlight w:val="yellow"/>
          <w:lang w:val="de-DE"/>
        </w:rPr>
        <w:t>46</w:t>
      </w:r>
      <w:r w:rsidRPr="00E9267E">
        <w:rPr>
          <w:lang w:val="de-DE"/>
        </w:rPr>
        <w:t xml:space="preserve"> und </w:t>
      </w:r>
      <w:r w:rsidRPr="00E9267E">
        <w:rPr>
          <w:highlight w:val="yellow"/>
          <w:lang w:val="de-DE"/>
        </w:rPr>
        <w:t>2 215</w:t>
      </w:r>
      <w:r w:rsidRPr="00E9267E">
        <w:rPr>
          <w:lang w:val="de-DE"/>
        </w:rPr>
        <w:t> km</w:t>
      </w:r>
      <w:r w:rsidRPr="00E9267E">
        <w:rPr>
          <w:vertAlign w:val="superscript"/>
          <w:lang w:val="de-DE"/>
        </w:rPr>
        <w:t>2</w:t>
      </w:r>
      <w:r w:rsidRPr="00E9267E">
        <w:rPr>
          <w:lang w:val="de-DE"/>
        </w:rPr>
        <w:t xml:space="preserve"> sind tiefe Grundwasserkörper. Die Fläche der Grundwasserkörper in Hauptgrundwasserleitern, die der internationalen Flussgebietseinheit Elbe zugeordnet wurden, beträgt </w:t>
      </w:r>
      <w:r w:rsidRPr="00E9267E">
        <w:rPr>
          <w:highlight w:val="yellow"/>
          <w:lang w:val="de-DE"/>
        </w:rPr>
        <w:t>146 992</w:t>
      </w:r>
      <w:r w:rsidRPr="00E9267E">
        <w:rPr>
          <w:lang w:val="de-DE"/>
        </w:rPr>
        <w:t xml:space="preserve"> km</w:t>
      </w:r>
      <w:r w:rsidRPr="00E9267E">
        <w:rPr>
          <w:vertAlign w:val="superscript"/>
          <w:lang w:val="de-DE"/>
        </w:rPr>
        <w:t>2</w:t>
      </w:r>
      <w:r w:rsidRPr="00E9267E">
        <w:rPr>
          <w:lang w:val="de-DE"/>
        </w:rPr>
        <w:t>.</w:t>
      </w:r>
    </w:p>
    <w:p w:rsidR="000B1B3A" w:rsidRPr="00E9267E" w:rsidRDefault="000B1B3A" w:rsidP="000B1B3A">
      <w:pPr>
        <w:rPr>
          <w:lang w:val="de-DE"/>
        </w:rPr>
      </w:pPr>
    </w:p>
    <w:p w:rsidR="000B1B3A" w:rsidRPr="00E9267E" w:rsidRDefault="000B1B3A" w:rsidP="000B1B3A">
      <w:pPr>
        <w:rPr>
          <w:lang w:val="de-DE"/>
        </w:rPr>
      </w:pPr>
      <w:r w:rsidRPr="00E9267E">
        <w:rPr>
          <w:lang w:val="de-DE"/>
        </w:rPr>
        <w:t>Die Lage der Grundwasserkörper in der internationalen Flussgebietseinheit Elbe ist Karte 1.4 zu entnehmen.</w:t>
      </w:r>
    </w:p>
    <w:p w:rsidR="000B1B3A" w:rsidRPr="00E9267E" w:rsidRDefault="000B1B3A" w:rsidP="000B1B3A">
      <w:pPr>
        <w:rPr>
          <w:lang w:val="de-DE"/>
        </w:rPr>
      </w:pPr>
    </w:p>
    <w:p w:rsidR="000B1B3A" w:rsidRPr="00E9267E" w:rsidRDefault="000B1B3A" w:rsidP="000B1B3A">
      <w:pPr>
        <w:rPr>
          <w:lang w:val="de-DE"/>
        </w:rPr>
      </w:pPr>
      <w:r w:rsidRPr="00E9267E">
        <w:rPr>
          <w:lang w:val="de-DE"/>
        </w:rPr>
        <w:t>Nähere Angaben zur Ausweisung der Grundwasserkörper sind in den entsprechenden nation</w:t>
      </w:r>
      <w:r w:rsidRPr="00E9267E">
        <w:rPr>
          <w:lang w:val="de-DE"/>
        </w:rPr>
        <w:t>a</w:t>
      </w:r>
      <w:r w:rsidRPr="00E9267E">
        <w:rPr>
          <w:lang w:val="de-DE"/>
        </w:rPr>
        <w:t>len Bewirtschaftungsplänen aufgeführt.</w:t>
      </w:r>
    </w:p>
    <w:p w:rsidR="000B1B3A" w:rsidRPr="00E9267E" w:rsidRDefault="000B1B3A" w:rsidP="000B1B3A">
      <w:pPr>
        <w:pStyle w:val="berschrift2"/>
        <w:rPr>
          <w:lang w:val="de-DE"/>
        </w:rPr>
      </w:pPr>
      <w:bookmarkStart w:id="57" w:name="_Toc244676055"/>
      <w:r w:rsidRPr="00E9267E">
        <w:rPr>
          <w:lang w:val="de-DE"/>
        </w:rPr>
        <w:lastRenderedPageBreak/>
        <w:t>2.2</w:t>
      </w:r>
      <w:r w:rsidRPr="00E9267E">
        <w:rPr>
          <w:lang w:val="de-DE"/>
        </w:rPr>
        <w:tab/>
        <w:t>Grundwasser</w:t>
      </w:r>
      <w:bookmarkEnd w:id="57"/>
    </w:p>
    <w:p w:rsidR="000B1B3A" w:rsidRPr="00E9267E" w:rsidRDefault="000B1B3A" w:rsidP="000B1B3A">
      <w:pPr>
        <w:rPr>
          <w:ins w:id="58" w:author="S. Börner" w:date="2013-11-12T16:02:00Z"/>
          <w:lang w:val="de-DE"/>
        </w:rPr>
      </w:pPr>
      <w:ins w:id="59" w:author="S. Börner" w:date="2013-11-12T15:23:00Z">
        <w:r w:rsidRPr="00E9267E">
          <w:rPr>
            <w:lang w:val="de-DE"/>
          </w:rPr>
          <w:t xml:space="preserve">Die Analyse der Belastungen und Auswirkungen aus dem Jahr 2004 wurde </w:t>
        </w:r>
      </w:ins>
      <w:ins w:id="60" w:author="S. Börner" w:date="2013-11-12T15:24:00Z">
        <w:r w:rsidRPr="00E9267E">
          <w:rPr>
            <w:lang w:val="de-DE"/>
          </w:rPr>
          <w:t>in der internation</w:t>
        </w:r>
        <w:r w:rsidRPr="00E9267E">
          <w:rPr>
            <w:lang w:val="de-DE"/>
          </w:rPr>
          <w:t>a</w:t>
        </w:r>
        <w:r w:rsidRPr="00E9267E">
          <w:rPr>
            <w:lang w:val="de-DE"/>
          </w:rPr>
          <w:t>len Flussgebietseinheit</w:t>
        </w:r>
      </w:ins>
      <w:ins w:id="61" w:author="S. Börner" w:date="2013-11-12T16:01:00Z">
        <w:r w:rsidRPr="00E9267E">
          <w:rPr>
            <w:lang w:val="de-DE"/>
          </w:rPr>
          <w:t xml:space="preserve"> </w:t>
        </w:r>
      </w:ins>
      <w:ins w:id="62" w:author="S. Börner" w:date="2013-11-12T15:24:00Z">
        <w:r w:rsidRPr="00E9267E">
          <w:rPr>
            <w:lang w:val="de-DE"/>
          </w:rPr>
          <w:t xml:space="preserve">Elbe </w:t>
        </w:r>
      </w:ins>
      <w:ins w:id="63" w:author="S. Börner" w:date="2013-11-12T15:26:00Z">
        <w:r w:rsidRPr="00E9267E">
          <w:rPr>
            <w:lang w:val="de-DE"/>
          </w:rPr>
          <w:t xml:space="preserve">erstmals </w:t>
        </w:r>
      </w:ins>
      <w:del w:id="64" w:author="S. Börner" w:date="2013-11-12T15:23:00Z">
        <w:r w:rsidRPr="00E9267E" w:rsidDel="007C1258">
          <w:rPr>
            <w:lang w:val="de-DE"/>
          </w:rPr>
          <w:delText>N</w:delText>
        </w:r>
      </w:del>
      <w:ins w:id="65" w:author="S. Börner" w:date="2013-11-12T15:24:00Z">
        <w:r w:rsidRPr="00E9267E">
          <w:rPr>
            <w:lang w:val="de-DE"/>
          </w:rPr>
          <w:t>n</w:t>
        </w:r>
      </w:ins>
      <w:r w:rsidRPr="00E9267E">
        <w:rPr>
          <w:lang w:val="de-DE"/>
        </w:rPr>
        <w:t>ach der Aufstellung der Überwachungsprogramme für das Grundwasser und dem Vorliegen erster bzw. ergänzender Messdaten</w:t>
      </w:r>
      <w:ins w:id="66" w:author="S. Börner" w:date="2013-11-12T15:24:00Z">
        <w:r w:rsidRPr="00E9267E">
          <w:rPr>
            <w:lang w:val="de-DE"/>
          </w:rPr>
          <w:t xml:space="preserve"> </w:t>
        </w:r>
      </w:ins>
      <w:ins w:id="67" w:author="S. Börner" w:date="2013-11-12T16:01:00Z">
        <w:r w:rsidRPr="00E9267E">
          <w:rPr>
            <w:lang w:val="de-DE"/>
          </w:rPr>
          <w:t>für den 1. Bewir</w:t>
        </w:r>
        <w:r w:rsidRPr="00E9267E">
          <w:rPr>
            <w:lang w:val="de-DE"/>
          </w:rPr>
          <w:t>t</w:t>
        </w:r>
        <w:r w:rsidRPr="00E9267E">
          <w:rPr>
            <w:lang w:val="de-DE"/>
          </w:rPr>
          <w:t xml:space="preserve">schaftungsplan </w:t>
        </w:r>
      </w:ins>
      <w:ins w:id="68" w:author="S. Börner" w:date="2013-11-12T15:24:00Z">
        <w:r w:rsidRPr="00E9267E">
          <w:rPr>
            <w:lang w:val="de-DE"/>
          </w:rPr>
          <w:t xml:space="preserve">und </w:t>
        </w:r>
      </w:ins>
      <w:ins w:id="69" w:author="S. Börner" w:date="2013-11-12T16:02:00Z">
        <w:r w:rsidRPr="00E9267E">
          <w:rPr>
            <w:lang w:val="de-DE"/>
          </w:rPr>
          <w:t xml:space="preserve">erneut im Jahr 2013 </w:t>
        </w:r>
      </w:ins>
      <w:ins w:id="70" w:author="S. Börner" w:date="2013-11-12T15:24:00Z">
        <w:r w:rsidRPr="00E9267E">
          <w:rPr>
            <w:lang w:val="de-DE"/>
          </w:rPr>
          <w:t>in Vorbereitung des 2. Bewirtschaftungsplanes</w:t>
        </w:r>
      </w:ins>
      <w:ins w:id="71" w:author="S. Börner" w:date="2013-11-12T16:02:00Z">
        <w:r w:rsidRPr="00E9267E">
          <w:rPr>
            <w:lang w:val="de-DE"/>
          </w:rPr>
          <w:t xml:space="preserve"> </w:t>
        </w:r>
      </w:ins>
      <w:del w:id="72" w:author="S. Börner" w:date="2013-11-12T16:02:00Z">
        <w:r w:rsidRPr="00E9267E" w:rsidDel="00C13E40">
          <w:rPr>
            <w:lang w:val="de-DE"/>
          </w:rPr>
          <w:delText xml:space="preserve"> </w:delText>
        </w:r>
      </w:del>
      <w:del w:id="73" w:author="S. Börner" w:date="2013-11-12T15:24:00Z">
        <w:r w:rsidRPr="00E9267E" w:rsidDel="007C1258">
          <w:rPr>
            <w:lang w:val="de-DE"/>
          </w:rPr>
          <w:delText xml:space="preserve">wurde </w:delText>
        </w:r>
      </w:del>
      <w:del w:id="74" w:author="S. Börner" w:date="2013-11-12T15:23:00Z">
        <w:r w:rsidRPr="00E9267E" w:rsidDel="007C1258">
          <w:rPr>
            <w:lang w:val="de-DE"/>
          </w:rPr>
          <w:delText>die für die Ermittlung der Gründe für das Verfehlen der Umweltziele genutzte Analyse der B</w:delText>
        </w:r>
        <w:r w:rsidRPr="00E9267E" w:rsidDel="007C1258">
          <w:rPr>
            <w:lang w:val="de-DE"/>
          </w:rPr>
          <w:delText>e</w:delText>
        </w:r>
        <w:r w:rsidRPr="00E9267E" w:rsidDel="007C1258">
          <w:rPr>
            <w:lang w:val="de-DE"/>
          </w:rPr>
          <w:delText xml:space="preserve">lastungen und Auswirkungen aus dem Jahr 2004 </w:delText>
        </w:r>
      </w:del>
      <w:del w:id="75" w:author="S. Börner" w:date="2013-11-12T15:24:00Z">
        <w:r w:rsidRPr="00E9267E" w:rsidDel="007C1258">
          <w:rPr>
            <w:lang w:val="de-DE"/>
          </w:rPr>
          <w:delText>in der internationalen Flussgebietseinheit Elbe</w:delText>
        </w:r>
      </w:del>
      <w:r w:rsidRPr="00E9267E">
        <w:rPr>
          <w:lang w:val="de-DE"/>
        </w:rPr>
        <w:t xml:space="preserve"> übe</w:t>
      </w:r>
      <w:r w:rsidRPr="00E9267E">
        <w:rPr>
          <w:lang w:val="de-DE"/>
        </w:rPr>
        <w:t>r</w:t>
      </w:r>
      <w:r w:rsidRPr="00E9267E">
        <w:rPr>
          <w:lang w:val="de-DE"/>
        </w:rPr>
        <w:t xml:space="preserve">arbeitet und aktualisiert. </w:t>
      </w:r>
    </w:p>
    <w:p w:rsidR="000B1B3A" w:rsidRPr="00E9267E" w:rsidRDefault="000B1B3A" w:rsidP="000B1B3A">
      <w:pPr>
        <w:rPr>
          <w:lang w:val="de-DE"/>
        </w:rPr>
      </w:pPr>
    </w:p>
    <w:p w:rsidR="000B1B3A" w:rsidRPr="00E9267E" w:rsidRDefault="000B1B3A" w:rsidP="000B1B3A">
      <w:pPr>
        <w:rPr>
          <w:lang w:val="de-DE"/>
        </w:rPr>
      </w:pPr>
      <w:ins w:id="76" w:author="S. Börner" w:date="2013-11-12T16:48:00Z">
        <w:r w:rsidRPr="00E9267E">
          <w:rPr>
            <w:lang w:val="de-DE"/>
          </w:rPr>
          <w:t xml:space="preserve">Im Rahmen dieser Aktualisierung wurden zunächst alle Belastungen ermittelt, die </w:t>
        </w:r>
      </w:ins>
      <w:ins w:id="77" w:author="S. Börner" w:date="2013-11-12T16:49:00Z">
        <w:r w:rsidRPr="00E9267E">
          <w:rPr>
            <w:lang w:val="de-DE"/>
          </w:rPr>
          <w:t>auf den Grundwasserkörper einwirken</w:t>
        </w:r>
      </w:ins>
      <w:ins w:id="78" w:author="S. Börner" w:date="2013-11-12T16:50:00Z">
        <w:r w:rsidRPr="00E9267E">
          <w:rPr>
            <w:lang w:val="de-DE"/>
          </w:rPr>
          <w:t>, und nachfolgend deren Auswirkungen beurteilt. Als Auswirku</w:t>
        </w:r>
        <w:r w:rsidRPr="00E9267E">
          <w:rPr>
            <w:lang w:val="de-DE"/>
          </w:rPr>
          <w:t>n</w:t>
        </w:r>
        <w:r w:rsidRPr="00E9267E">
          <w:rPr>
            <w:lang w:val="de-DE"/>
          </w:rPr>
          <w:t xml:space="preserve">gen wurden dabei Beeinträchtigungen des mengenmäßigen oder des chemischen Zustandes </w:t>
        </w:r>
      </w:ins>
      <w:ins w:id="79" w:author="S. Börner" w:date="2013-11-12T16:52:00Z">
        <w:r w:rsidRPr="00E9267E">
          <w:rPr>
            <w:lang w:val="de-DE"/>
          </w:rPr>
          <w:t>infolge einer oder mehrer</w:t>
        </w:r>
      </w:ins>
      <w:r w:rsidR="002A3872">
        <w:rPr>
          <w:lang w:val="de-DE"/>
        </w:rPr>
        <w:t>er</w:t>
      </w:r>
      <w:ins w:id="80" w:author="S. Börner" w:date="2013-11-12T16:52:00Z">
        <w:r w:rsidRPr="00E9267E">
          <w:rPr>
            <w:lang w:val="de-DE"/>
          </w:rPr>
          <w:t xml:space="preserve"> Belastungen bezeichnet. </w:t>
        </w:r>
      </w:ins>
      <w:r w:rsidRPr="00E9267E">
        <w:rPr>
          <w:lang w:val="de-DE"/>
        </w:rPr>
        <w:t xml:space="preserve">Zur </w:t>
      </w:r>
      <w:del w:id="81" w:author="S. Börner" w:date="2013-11-12T15:42:00Z">
        <w:r w:rsidRPr="00E9267E" w:rsidDel="00B10881">
          <w:rPr>
            <w:lang w:val="de-DE"/>
          </w:rPr>
          <w:delText>Verfehlung der Umweltziele</w:delText>
        </w:r>
      </w:del>
      <w:ins w:id="82" w:author="S. Börner" w:date="2013-11-12T15:42:00Z">
        <w:r w:rsidRPr="00E9267E">
          <w:rPr>
            <w:lang w:val="de-DE"/>
          </w:rPr>
          <w:t>Prognose, dass der gute Zustand</w:t>
        </w:r>
      </w:ins>
      <w:ins w:id="83" w:author="S. Börner" w:date="2013-11-12T15:59:00Z">
        <w:r w:rsidRPr="00E9267E">
          <w:rPr>
            <w:lang w:val="de-DE"/>
          </w:rPr>
          <w:t xml:space="preserve"> bis zum Jahr 2021 nicht erreicht werden kann</w:t>
        </w:r>
      </w:ins>
      <w:ins w:id="84" w:author="S. Börner" w:date="2013-11-12T16:00:00Z">
        <w:r w:rsidRPr="00E9267E">
          <w:rPr>
            <w:lang w:val="de-DE"/>
          </w:rPr>
          <w:t>,</w:t>
        </w:r>
      </w:ins>
      <w:r w:rsidRPr="00E9267E">
        <w:rPr>
          <w:lang w:val="de-DE"/>
        </w:rPr>
        <w:t xml:space="preserve"> führen folgende </w:t>
      </w:r>
      <w:commentRangeStart w:id="85"/>
      <w:r w:rsidRPr="00E9267E">
        <w:rPr>
          <w:lang w:val="de-DE"/>
        </w:rPr>
        <w:t>Bela</w:t>
      </w:r>
      <w:r w:rsidRPr="00E9267E">
        <w:rPr>
          <w:lang w:val="de-DE"/>
        </w:rPr>
        <w:t>s</w:t>
      </w:r>
      <w:r w:rsidRPr="00E9267E">
        <w:rPr>
          <w:lang w:val="de-DE"/>
        </w:rPr>
        <w:t>tungsarten</w:t>
      </w:r>
      <w:commentRangeEnd w:id="85"/>
      <w:r w:rsidRPr="00E9267E">
        <w:rPr>
          <w:rStyle w:val="Kommentarzeichen"/>
          <w:rFonts w:eastAsia="Arial"/>
          <w:lang w:val="de-DE"/>
        </w:rPr>
        <w:commentReference w:id="85"/>
      </w:r>
      <w:r w:rsidRPr="00E9267E">
        <w:rPr>
          <w:lang w:val="de-DE"/>
        </w:rPr>
        <w:t>:</w:t>
      </w:r>
    </w:p>
    <w:p w:rsidR="000B1B3A" w:rsidRPr="00E9267E" w:rsidRDefault="000B1B3A" w:rsidP="000B1B3A">
      <w:pPr>
        <w:pStyle w:val="Kstchen"/>
        <w:tabs>
          <w:tab w:val="clear" w:pos="567"/>
          <w:tab w:val="clear" w:pos="851"/>
        </w:tabs>
        <w:ind w:left="567" w:hanging="284"/>
        <w:rPr>
          <w:lang w:val="de-DE"/>
        </w:rPr>
      </w:pPr>
      <w:r w:rsidRPr="00E9267E">
        <w:rPr>
          <w:lang w:val="de-DE"/>
        </w:rPr>
        <w:t xml:space="preserve">diffuse Quellen: </w:t>
      </w:r>
      <w:r w:rsidRPr="00E9267E">
        <w:rPr>
          <w:highlight w:val="yellow"/>
          <w:lang w:val="de-DE"/>
        </w:rPr>
        <w:t xml:space="preserve">Landwirtschaft, atmosphärischer Eintrag, bebaute Flächen. Sonstige Quellen sind wenig signifikant (fehlender Kanalisationsanschluss, </w:t>
      </w:r>
      <w:proofErr w:type="spellStart"/>
      <w:r w:rsidRPr="00E9267E">
        <w:rPr>
          <w:highlight w:val="yellow"/>
          <w:lang w:val="de-DE"/>
        </w:rPr>
        <w:t>Abschwemmungen</w:t>
      </w:r>
      <w:proofErr w:type="spellEnd"/>
      <w:r w:rsidRPr="00E9267E">
        <w:rPr>
          <w:highlight w:val="yellow"/>
          <w:lang w:val="de-DE"/>
        </w:rPr>
        <w:t>, Bauschutt).</w:t>
      </w:r>
    </w:p>
    <w:p w:rsidR="000B1B3A" w:rsidRPr="00E9267E" w:rsidRDefault="000B1B3A" w:rsidP="000B1B3A">
      <w:pPr>
        <w:pStyle w:val="Kstchen"/>
        <w:tabs>
          <w:tab w:val="clear" w:pos="567"/>
          <w:tab w:val="clear" w:pos="851"/>
        </w:tabs>
        <w:ind w:left="567" w:hanging="284"/>
        <w:rPr>
          <w:lang w:val="de-DE"/>
        </w:rPr>
      </w:pPr>
      <w:r w:rsidRPr="00E9267E">
        <w:rPr>
          <w:lang w:val="de-DE"/>
        </w:rPr>
        <w:t xml:space="preserve">Punktquellen: </w:t>
      </w:r>
      <w:r w:rsidRPr="00E9267E">
        <w:rPr>
          <w:highlight w:val="yellow"/>
          <w:lang w:val="de-DE"/>
        </w:rPr>
        <w:t>Altlasten einschließlich Deponien, soweit sie den Altlasten zuzurechnen sind; Ölindustrie, vereinzelt Direkteinleitungen von Schadstoffen (gereinigte Wässer aus Altlastensanierungen)</w:t>
      </w:r>
    </w:p>
    <w:p w:rsidR="000B1B3A" w:rsidRPr="00E9267E" w:rsidRDefault="000B1B3A" w:rsidP="000B1B3A">
      <w:pPr>
        <w:pStyle w:val="Kstchen"/>
        <w:tabs>
          <w:tab w:val="clear" w:pos="567"/>
          <w:tab w:val="clear" w:pos="851"/>
        </w:tabs>
        <w:ind w:left="567" w:hanging="284"/>
        <w:rPr>
          <w:lang w:val="de-DE"/>
        </w:rPr>
      </w:pPr>
      <w:r w:rsidRPr="00E9267E">
        <w:rPr>
          <w:lang w:val="de-DE"/>
        </w:rPr>
        <w:t xml:space="preserve">Grundwasserentnahmen: </w:t>
      </w:r>
      <w:r w:rsidRPr="00E9267E">
        <w:rPr>
          <w:highlight w:val="yellow"/>
          <w:lang w:val="de-DE"/>
        </w:rPr>
        <w:t>öffentliche Trinkwasserversorgung (Deutschland und Tschech</w:t>
      </w:r>
      <w:r w:rsidRPr="00E9267E">
        <w:rPr>
          <w:highlight w:val="yellow"/>
          <w:lang w:val="de-DE"/>
        </w:rPr>
        <w:t>i</w:t>
      </w:r>
      <w:r w:rsidRPr="00E9267E">
        <w:rPr>
          <w:highlight w:val="yellow"/>
          <w:lang w:val="de-DE"/>
        </w:rPr>
        <w:t>en), Braunkohletagebau (Deutschland)</w:t>
      </w:r>
    </w:p>
    <w:p w:rsidR="000B1B3A" w:rsidRPr="00E9267E" w:rsidRDefault="000B1B3A" w:rsidP="000B1B3A">
      <w:pPr>
        <w:pStyle w:val="Kstchen"/>
        <w:tabs>
          <w:tab w:val="clear" w:pos="567"/>
          <w:tab w:val="clear" w:pos="851"/>
        </w:tabs>
        <w:ind w:left="567" w:hanging="284"/>
        <w:rPr>
          <w:lang w:val="de-DE"/>
        </w:rPr>
      </w:pPr>
      <w:r w:rsidRPr="00E9267E">
        <w:rPr>
          <w:lang w:val="de-DE"/>
        </w:rPr>
        <w:t xml:space="preserve">sonstige anthropogene Einwirkungen: </w:t>
      </w:r>
      <w:r w:rsidRPr="00E9267E">
        <w:rPr>
          <w:highlight w:val="yellow"/>
          <w:lang w:val="de-DE"/>
        </w:rPr>
        <w:t>Auswirkungen des Bergbaus (Belastung des ch</w:t>
      </w:r>
      <w:r w:rsidRPr="00E9267E">
        <w:rPr>
          <w:highlight w:val="yellow"/>
          <w:lang w:val="de-DE"/>
        </w:rPr>
        <w:t>e</w:t>
      </w:r>
      <w:r w:rsidRPr="00E9267E">
        <w:rPr>
          <w:highlight w:val="yellow"/>
          <w:lang w:val="de-DE"/>
        </w:rPr>
        <w:t>mischen und des mengenmäßigen Zustands), geothermische Bohrungen (Tschechien – Belastung des mengenmäßigen Zustands)</w:t>
      </w:r>
    </w:p>
    <w:p w:rsidR="000B1B3A" w:rsidRPr="00E9267E" w:rsidRDefault="000B1B3A" w:rsidP="000B1B3A">
      <w:pPr>
        <w:pStyle w:val="Kstchen"/>
        <w:tabs>
          <w:tab w:val="clear" w:pos="567"/>
          <w:tab w:val="clear" w:pos="851"/>
        </w:tabs>
        <w:ind w:left="567" w:hanging="284"/>
        <w:rPr>
          <w:highlight w:val="yellow"/>
          <w:lang w:val="de-DE"/>
        </w:rPr>
      </w:pPr>
      <w:r w:rsidRPr="00E9267E">
        <w:rPr>
          <w:highlight w:val="yellow"/>
          <w:lang w:val="de-DE"/>
        </w:rPr>
        <w:t>Intrusionen von Salzwasser (Norddeutschland)</w:t>
      </w:r>
    </w:p>
    <w:p w:rsidR="000B1B3A" w:rsidRPr="00E9267E" w:rsidRDefault="000B1B3A" w:rsidP="000B1B3A">
      <w:pPr>
        <w:rPr>
          <w:lang w:val="de-DE"/>
        </w:rPr>
      </w:pPr>
    </w:p>
    <w:p w:rsidR="000B1B3A" w:rsidRPr="00E9267E" w:rsidRDefault="000B1B3A" w:rsidP="000B1B3A">
      <w:pPr>
        <w:rPr>
          <w:lang w:val="de-DE"/>
        </w:rPr>
      </w:pPr>
      <w:r w:rsidRPr="00E9267E">
        <w:rPr>
          <w:lang w:val="de-DE"/>
        </w:rPr>
        <w:t xml:space="preserve">In den nationalen Bewirtschaftungsplänen </w:t>
      </w:r>
      <w:del w:id="86" w:author="S. Börner" w:date="2013-11-13T08:03:00Z">
        <w:r w:rsidRPr="00E9267E" w:rsidDel="000F22F5">
          <w:rPr>
            <w:lang w:val="de-DE"/>
          </w:rPr>
          <w:delText xml:space="preserve">werden </w:delText>
        </w:r>
      </w:del>
      <w:ins w:id="87" w:author="S. Börner" w:date="2013-11-13T08:03:00Z">
        <w:r w:rsidRPr="00E9267E">
          <w:rPr>
            <w:lang w:val="de-DE"/>
          </w:rPr>
          <w:t xml:space="preserve">wird </w:t>
        </w:r>
      </w:ins>
      <w:ins w:id="88" w:author="S. Börner" w:date="2013-11-13T07:58:00Z">
        <w:r w:rsidRPr="00E9267E">
          <w:rPr>
            <w:lang w:val="de-DE"/>
          </w:rPr>
          <w:t>die Akt</w:t>
        </w:r>
      </w:ins>
      <w:ins w:id="89" w:author="S. Börner" w:date="2013-11-13T08:02:00Z">
        <w:r w:rsidRPr="00E9267E">
          <w:rPr>
            <w:lang w:val="de-DE"/>
          </w:rPr>
          <w:t>u</w:t>
        </w:r>
      </w:ins>
      <w:ins w:id="90" w:author="S. Börner" w:date="2013-11-13T07:58:00Z">
        <w:r w:rsidRPr="00E9267E">
          <w:rPr>
            <w:lang w:val="de-DE"/>
          </w:rPr>
          <w:t xml:space="preserve">alisierung der </w:t>
        </w:r>
      </w:ins>
      <w:ins w:id="91" w:author="S. Börner" w:date="2013-11-13T08:01:00Z">
        <w:r w:rsidRPr="00E9267E">
          <w:rPr>
            <w:lang w:val="de-DE"/>
          </w:rPr>
          <w:t>Analysen und Überpr</w:t>
        </w:r>
        <w:r w:rsidRPr="00E9267E">
          <w:rPr>
            <w:lang w:val="de-DE"/>
          </w:rPr>
          <w:t>ü</w:t>
        </w:r>
        <w:r w:rsidRPr="00E9267E">
          <w:rPr>
            <w:lang w:val="de-DE"/>
          </w:rPr>
          <w:t xml:space="preserve">fungen nach Art. 5 Abs. 2 WRRL </w:t>
        </w:r>
      </w:ins>
      <w:ins w:id="92" w:author="S. Börner" w:date="2013-11-13T08:02:00Z">
        <w:r w:rsidRPr="00E9267E">
          <w:rPr>
            <w:lang w:val="de-DE"/>
          </w:rPr>
          <w:t xml:space="preserve">dargestellt </w:t>
        </w:r>
      </w:ins>
      <w:ins w:id="93" w:author="S. Börner" w:date="2013-11-13T08:03:00Z">
        <w:r w:rsidRPr="00E9267E">
          <w:rPr>
            <w:lang w:val="de-DE"/>
          </w:rPr>
          <w:t xml:space="preserve">und dabei auch die genannten, </w:t>
        </w:r>
      </w:ins>
      <w:del w:id="94" w:author="S. Börner" w:date="2013-11-13T08:03:00Z">
        <w:r w:rsidRPr="00E9267E" w:rsidDel="00F87B12">
          <w:rPr>
            <w:lang w:val="de-DE"/>
          </w:rPr>
          <w:delText xml:space="preserve">diese </w:delText>
        </w:r>
      </w:del>
      <w:bookmarkStart w:id="95" w:name="_GoBack"/>
      <w:bookmarkEnd w:id="95"/>
      <w:r w:rsidRPr="00E9267E">
        <w:rPr>
          <w:lang w:val="de-DE"/>
        </w:rPr>
        <w:t>regional unte</w:t>
      </w:r>
      <w:r w:rsidRPr="00E9267E">
        <w:rPr>
          <w:lang w:val="de-DE"/>
        </w:rPr>
        <w:t>r</w:t>
      </w:r>
      <w:r w:rsidRPr="00E9267E">
        <w:rPr>
          <w:lang w:val="de-DE"/>
        </w:rPr>
        <w:t>schiedlich auftretenden Belastungen näher spezifiziert und räumlich zugeordnet.</w:t>
      </w:r>
    </w:p>
    <w:p w:rsidR="000B1B3A" w:rsidRPr="00E9267E" w:rsidRDefault="000B1B3A" w:rsidP="000B1B3A">
      <w:pPr>
        <w:rPr>
          <w:lang w:val="de-DE"/>
        </w:rPr>
      </w:pPr>
    </w:p>
    <w:p w:rsidR="000B1B3A" w:rsidRPr="00E9267E" w:rsidRDefault="000B1B3A" w:rsidP="000B1B3A">
      <w:pPr>
        <w:rPr>
          <w:lang w:val="de-DE"/>
        </w:rPr>
      </w:pPr>
      <w:r w:rsidRPr="00E9267E">
        <w:rPr>
          <w:lang w:val="de-DE"/>
        </w:rPr>
        <w:t>Die Tabelle II-2.2-1 zeigt für die internationale Flussgebietseinheit Elbe und für die Mitgliedsta</w:t>
      </w:r>
      <w:r w:rsidRPr="00E9267E">
        <w:rPr>
          <w:lang w:val="de-DE"/>
        </w:rPr>
        <w:t>a</w:t>
      </w:r>
      <w:r w:rsidRPr="00E9267E">
        <w:rPr>
          <w:lang w:val="de-DE"/>
        </w:rPr>
        <w:t xml:space="preserve">ten die Häufigkeit, mit der die einzelnen Arten von Belastungen zur </w:t>
      </w:r>
      <w:del w:id="96" w:author="S. Börner" w:date="2013-11-13T07:55:00Z">
        <w:r w:rsidRPr="00E9267E" w:rsidDel="000F22F5">
          <w:rPr>
            <w:lang w:val="de-DE"/>
          </w:rPr>
          <w:delText>Bewertung „schlechter mengenmäßiger Zustand“ oder „schlechter chemischer Zustand</w:delText>
        </w:r>
      </w:del>
      <w:ins w:id="97" w:author="S. Börner" w:date="2013-11-13T07:55:00Z">
        <w:r w:rsidRPr="00E9267E">
          <w:rPr>
            <w:lang w:val="de-DE"/>
          </w:rPr>
          <w:t>Einstufung eines Grun</w:t>
        </w:r>
        <w:r w:rsidRPr="00E9267E">
          <w:rPr>
            <w:lang w:val="de-DE"/>
          </w:rPr>
          <w:t>d</w:t>
        </w:r>
        <w:r w:rsidRPr="00E9267E">
          <w:rPr>
            <w:lang w:val="de-DE"/>
          </w:rPr>
          <w:t>wasserkörpers "</w:t>
        </w:r>
        <w:proofErr w:type="spellStart"/>
        <w:r w:rsidRPr="00E9267E">
          <w:rPr>
            <w:lang w:val="de-DE"/>
          </w:rPr>
          <w:t>at</w:t>
        </w:r>
        <w:proofErr w:type="spellEnd"/>
        <w:r w:rsidRPr="00E9267E">
          <w:rPr>
            <w:lang w:val="de-DE"/>
          </w:rPr>
          <w:t xml:space="preserve"> </w:t>
        </w:r>
        <w:proofErr w:type="spellStart"/>
        <w:r w:rsidRPr="00E9267E">
          <w:rPr>
            <w:lang w:val="de-DE"/>
          </w:rPr>
          <w:t>risk</w:t>
        </w:r>
      </w:ins>
      <w:proofErr w:type="spellEnd"/>
      <w:r w:rsidRPr="00E9267E">
        <w:rPr>
          <w:lang w:val="de-DE"/>
        </w:rPr>
        <w:t xml:space="preserve">“ geführt haben. </w:t>
      </w:r>
      <w:del w:id="98" w:author="S. Börner" w:date="2013-11-13T07:56:00Z">
        <w:r w:rsidRPr="00E9267E" w:rsidDel="000F22F5">
          <w:rPr>
            <w:lang w:val="de-DE"/>
          </w:rPr>
          <w:delText>Bei der Ermittlung der Gründe für das Verfehlen der Ziele hi</w:delText>
        </w:r>
        <w:r w:rsidRPr="00E9267E" w:rsidDel="000F22F5">
          <w:rPr>
            <w:lang w:val="de-DE"/>
          </w:rPr>
          <w:delText>n</w:delText>
        </w:r>
        <w:r w:rsidRPr="00E9267E" w:rsidDel="000F22F5">
          <w:rPr>
            <w:lang w:val="de-DE"/>
          </w:rPr>
          <w:delText>sichtlich des chemischen Zustands</w:delText>
        </w:r>
      </w:del>
      <w:ins w:id="99" w:author="S. Börner" w:date="2013-11-13T07:56:00Z">
        <w:r w:rsidRPr="00E9267E">
          <w:rPr>
            <w:lang w:val="de-DE"/>
          </w:rPr>
          <w:t>Dabei</w:t>
        </w:r>
      </w:ins>
      <w:r w:rsidRPr="00E9267E">
        <w:rPr>
          <w:lang w:val="de-DE"/>
        </w:rPr>
        <w:t xml:space="preserve"> ist zu beachten, dass zum Teil mehrere verschi</w:t>
      </w:r>
      <w:r w:rsidRPr="00E9267E">
        <w:rPr>
          <w:lang w:val="de-DE"/>
        </w:rPr>
        <w:t>e</w:t>
      </w:r>
      <w:r w:rsidRPr="00E9267E">
        <w:rPr>
          <w:lang w:val="de-DE"/>
        </w:rPr>
        <w:t>dene Belastungsarten gleichzeitig maßgebend waren.</w:t>
      </w:r>
    </w:p>
    <w:p w:rsidR="000B1B3A" w:rsidRPr="00E9267E" w:rsidRDefault="000B1B3A" w:rsidP="000B1B3A">
      <w:pPr>
        <w:rPr>
          <w:szCs w:val="22"/>
          <w:lang w:val="de-DE"/>
        </w:rPr>
      </w:pPr>
    </w:p>
    <w:p w:rsidR="000B1B3A" w:rsidRPr="00E9267E" w:rsidRDefault="000B1B3A" w:rsidP="000B1B3A">
      <w:pPr>
        <w:pStyle w:val="Tabelle"/>
      </w:pPr>
      <w:bookmarkStart w:id="100" w:name="_Toc244331636"/>
      <w:r w:rsidRPr="00E9267E">
        <w:t>Tab. II-2.2-1:</w:t>
      </w:r>
      <w:r w:rsidRPr="00E9267E">
        <w:tab/>
      </w:r>
      <w:del w:id="101" w:author="S. Börner" w:date="2013-11-12T15:36:00Z">
        <w:r w:rsidRPr="00E9267E" w:rsidDel="000D6B64">
          <w:delText xml:space="preserve">Ergebnisse der aktualisierten Analyse der </w:delText>
        </w:r>
      </w:del>
      <w:r w:rsidRPr="00E9267E">
        <w:t xml:space="preserve">Belastungen und </w:t>
      </w:r>
      <w:ins w:id="102" w:author="S. Börner" w:date="2013-11-12T15:36:00Z">
        <w:r w:rsidRPr="00E9267E">
          <w:t xml:space="preserve">ihre </w:t>
        </w:r>
      </w:ins>
      <w:r w:rsidRPr="00E9267E">
        <w:t xml:space="preserve">Auswirkungen auf </w:t>
      </w:r>
      <w:del w:id="103" w:author="S. Börner" w:date="2013-11-12T15:36:00Z">
        <w:r w:rsidRPr="00E9267E" w:rsidDel="000D6B64">
          <w:delText>den Zustand der</w:delText>
        </w:r>
      </w:del>
      <w:ins w:id="104" w:author="S. Börner" w:date="2013-11-12T15:36:00Z">
        <w:r w:rsidRPr="00E9267E">
          <w:t>Risiko der</w:t>
        </w:r>
      </w:ins>
      <w:r w:rsidRPr="00E9267E">
        <w:t xml:space="preserve"> Grundwasserkörper</w:t>
      </w:r>
      <w:bookmarkEnd w:id="100"/>
      <w:ins w:id="105" w:author="S. Börner" w:date="2013-11-12T15:36:00Z">
        <w:r w:rsidRPr="00E9267E">
          <w:t>, den guten Zustand 2021 nicht zu erreichen</w:t>
        </w:r>
      </w:ins>
    </w:p>
    <w:tbl>
      <w:tblPr>
        <w:tblW w:w="9353" w:type="dxa"/>
        <w:jc w:val="center"/>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4A0"/>
      </w:tblPr>
      <w:tblGrid>
        <w:gridCol w:w="1560"/>
        <w:gridCol w:w="424"/>
        <w:gridCol w:w="850"/>
        <w:gridCol w:w="1077"/>
        <w:gridCol w:w="907"/>
        <w:gridCol w:w="1278"/>
        <w:gridCol w:w="567"/>
        <w:gridCol w:w="850"/>
        <w:gridCol w:w="851"/>
        <w:gridCol w:w="989"/>
      </w:tblGrid>
      <w:tr w:rsidR="000B1B3A" w:rsidRPr="00E9267E" w:rsidTr="00407255">
        <w:trPr>
          <w:jc w:val="center"/>
        </w:trPr>
        <w:tc>
          <w:tcPr>
            <w:tcW w:w="9353" w:type="dxa"/>
            <w:gridSpan w:val="10"/>
            <w:tcBorders>
              <w:top w:val="single" w:sz="12" w:space="0" w:color="000000"/>
              <w:bottom w:val="double" w:sz="4" w:space="0" w:color="auto"/>
            </w:tcBorders>
            <w:shd w:val="clear" w:color="auto" w:fill="FBD4B4"/>
            <w:vAlign w:val="center"/>
          </w:tcPr>
          <w:p w:rsidR="000B1B3A" w:rsidRPr="00E9267E" w:rsidRDefault="000B1B3A" w:rsidP="00407255">
            <w:pPr>
              <w:pStyle w:val="StandardTabelle9pt"/>
              <w:jc w:val="center"/>
            </w:pPr>
            <w:r w:rsidRPr="00E9267E">
              <w:rPr>
                <w:b/>
              </w:rPr>
              <w:t>Internationale Flussgebietseinheit Elbe</w:t>
            </w:r>
            <w:r w:rsidRPr="00E9267E">
              <w:rPr>
                <w:b/>
              </w:rPr>
              <w:br/>
            </w:r>
            <w:r w:rsidRPr="00E9267E">
              <w:t xml:space="preserve">(insgesamt </w:t>
            </w:r>
            <w:r w:rsidRPr="00E9267E">
              <w:rPr>
                <w:highlight w:val="yellow"/>
              </w:rPr>
              <w:t>327</w:t>
            </w:r>
            <w:r w:rsidRPr="00E9267E">
              <w:t xml:space="preserve"> Grundwasserkörper)</w:t>
            </w:r>
          </w:p>
        </w:tc>
      </w:tr>
      <w:tr w:rsidR="000B1B3A" w:rsidRPr="00E9267E" w:rsidTr="00407255">
        <w:trPr>
          <w:trHeight w:val="255"/>
          <w:jc w:val="center"/>
        </w:trPr>
        <w:tc>
          <w:tcPr>
            <w:tcW w:w="9353" w:type="dxa"/>
            <w:gridSpan w:val="10"/>
            <w:tcBorders>
              <w:top w:val="double" w:sz="4" w:space="0" w:color="auto"/>
            </w:tcBorders>
            <w:vAlign w:val="center"/>
          </w:tcPr>
          <w:p w:rsidR="000B1B3A" w:rsidRPr="00E9267E" w:rsidRDefault="000B1B3A" w:rsidP="00407255">
            <w:pPr>
              <w:pStyle w:val="StandardTabelle9pt"/>
              <w:jc w:val="center"/>
            </w:pPr>
            <w:r w:rsidRPr="00E9267E">
              <w:t>Anzahl der Grundwasserkörper mit der Bewertung</w:t>
            </w:r>
          </w:p>
        </w:tc>
      </w:tr>
      <w:tr w:rsidR="000B1B3A" w:rsidRPr="00E9267E" w:rsidTr="00407255">
        <w:trPr>
          <w:trHeight w:val="255"/>
          <w:jc w:val="center"/>
        </w:trPr>
        <w:tc>
          <w:tcPr>
            <w:tcW w:w="1560" w:type="dxa"/>
            <w:vMerge w:val="restart"/>
            <w:vAlign w:val="center"/>
          </w:tcPr>
          <w:p w:rsidR="000B1B3A" w:rsidRPr="00E9267E" w:rsidRDefault="000B1B3A" w:rsidP="00407255">
            <w:pPr>
              <w:pStyle w:val="StandardTabelle9pt"/>
              <w:jc w:val="left"/>
            </w:pPr>
            <w:del w:id="106" w:author="S. Börner" w:date="2013-11-12T15:41:00Z">
              <w:r w:rsidRPr="00E9267E" w:rsidDel="000D6B64">
                <w:delText>Schlechter</w:delText>
              </w:r>
            </w:del>
            <w:proofErr w:type="spellStart"/>
            <w:ins w:id="107" w:author="S. Börner" w:date="2013-11-12T15:41:00Z">
              <w:r w:rsidRPr="00E9267E">
                <w:t>at</w:t>
              </w:r>
              <w:proofErr w:type="spellEnd"/>
              <w:r w:rsidRPr="00E9267E">
                <w:t xml:space="preserve"> </w:t>
              </w:r>
              <w:proofErr w:type="spellStart"/>
              <w:r w:rsidRPr="00E9267E">
                <w:t>risk</w:t>
              </w:r>
            </w:ins>
            <w:proofErr w:type="spellEnd"/>
          </w:p>
          <w:p w:rsidR="000B1B3A" w:rsidRPr="00E9267E" w:rsidRDefault="000B1B3A" w:rsidP="00407255">
            <w:pPr>
              <w:pStyle w:val="StandardTabelle9pt"/>
              <w:jc w:val="left"/>
            </w:pPr>
            <w:r w:rsidRPr="00E9267E">
              <w:t>mengenmäßiger Zustand</w:t>
            </w:r>
          </w:p>
        </w:tc>
        <w:tc>
          <w:tcPr>
            <w:tcW w:w="424" w:type="dxa"/>
            <w:vMerge w:val="restart"/>
            <w:vAlign w:val="center"/>
          </w:tcPr>
          <w:p w:rsidR="000B1B3A" w:rsidRPr="00E9267E" w:rsidRDefault="000B1B3A" w:rsidP="00407255">
            <w:pPr>
              <w:pStyle w:val="StandardTabelle9pt"/>
              <w:jc w:val="left"/>
            </w:pPr>
            <w:r w:rsidRPr="00E9267E">
              <w:rPr>
                <w:highlight w:val="yellow"/>
              </w:rPr>
              <w:t>50</w:t>
            </w:r>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 xml:space="preserve">Verursachende Belastung </w:t>
            </w:r>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pPr>
            <w:del w:id="108" w:author="S. Börner" w:date="2013-11-12T15:41:00Z">
              <w:r w:rsidRPr="00E9267E" w:rsidDel="000D6B64">
                <w:delText>Schlechter</w:delText>
              </w:r>
            </w:del>
            <w:proofErr w:type="spellStart"/>
            <w:ins w:id="109" w:author="S. Börner" w:date="2013-11-12T15:41:00Z">
              <w:r w:rsidRPr="00E9267E">
                <w:t>at</w:t>
              </w:r>
              <w:proofErr w:type="spellEnd"/>
              <w:r w:rsidRPr="00E9267E">
                <w:t xml:space="preserve"> </w:t>
              </w:r>
              <w:proofErr w:type="spellStart"/>
              <w:r w:rsidRPr="00E9267E">
                <w:t>risk</w:t>
              </w:r>
            </w:ins>
            <w:proofErr w:type="spellEnd"/>
          </w:p>
          <w:p w:rsidR="000B1B3A" w:rsidRPr="00E9267E" w:rsidRDefault="000B1B3A" w:rsidP="00407255">
            <w:pPr>
              <w:pStyle w:val="StandardTabelle9pt"/>
              <w:jc w:val="center"/>
            </w:pPr>
            <w:r w:rsidRPr="00E9267E">
              <w:t>chemischer Zustand</w:t>
            </w:r>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pPr>
            <w:r w:rsidRPr="00E9267E">
              <w:rPr>
                <w:highlight w:val="yellow"/>
              </w:rPr>
              <w:t>178</w:t>
            </w:r>
          </w:p>
        </w:tc>
        <w:tc>
          <w:tcPr>
            <w:tcW w:w="2690" w:type="dxa"/>
            <w:gridSpan w:val="3"/>
            <w:vAlign w:val="center"/>
          </w:tcPr>
          <w:p w:rsidR="000B1B3A" w:rsidRPr="00E9267E" w:rsidRDefault="000B1B3A" w:rsidP="00407255">
            <w:pPr>
              <w:pStyle w:val="StandardTabelle9pt"/>
              <w:jc w:val="center"/>
            </w:pPr>
            <w:r w:rsidRPr="00E9267E">
              <w:t>Verursachende Belastung</w:t>
            </w:r>
          </w:p>
        </w:tc>
      </w:tr>
      <w:tr w:rsidR="000B1B3A" w:rsidRPr="00E9267E" w:rsidTr="00407255">
        <w:trPr>
          <w:jc w:val="center"/>
        </w:trPr>
        <w:tc>
          <w:tcPr>
            <w:tcW w:w="1560" w:type="dxa"/>
            <w:vMerge/>
            <w:vAlign w:val="center"/>
          </w:tcPr>
          <w:p w:rsidR="000B1B3A" w:rsidRPr="00E9267E" w:rsidRDefault="000B1B3A" w:rsidP="00407255">
            <w:pPr>
              <w:pStyle w:val="StandardTabelle9pt"/>
              <w:jc w:val="center"/>
            </w:pPr>
          </w:p>
        </w:tc>
        <w:tc>
          <w:tcPr>
            <w:tcW w:w="424" w:type="dxa"/>
            <w:vMerge/>
            <w:vAlign w:val="center"/>
          </w:tcPr>
          <w:p w:rsidR="000B1B3A" w:rsidRPr="00E9267E" w:rsidRDefault="000B1B3A" w:rsidP="00407255">
            <w:pPr>
              <w:pStyle w:val="StandardTabelle9pt"/>
              <w:jc w:val="center"/>
            </w:pPr>
          </w:p>
        </w:tc>
        <w:tc>
          <w:tcPr>
            <w:tcW w:w="850" w:type="dxa"/>
            <w:tcBorders>
              <w:top w:val="single" w:sz="6" w:space="0" w:color="000000"/>
            </w:tcBorders>
            <w:vAlign w:val="center"/>
          </w:tcPr>
          <w:p w:rsidR="000B1B3A" w:rsidRPr="00E9267E" w:rsidRDefault="000B1B3A" w:rsidP="00407255">
            <w:pPr>
              <w:pStyle w:val="StandardTabelle9pt"/>
              <w:jc w:val="center"/>
            </w:pPr>
            <w:proofErr w:type="spellStart"/>
            <w:r w:rsidRPr="00E9267E">
              <w:t>Ent-nahme</w:t>
            </w:r>
            <w:proofErr w:type="spellEnd"/>
          </w:p>
        </w:tc>
        <w:tc>
          <w:tcPr>
            <w:tcW w:w="1077" w:type="dxa"/>
            <w:tcBorders>
              <w:top w:val="single" w:sz="6" w:space="0" w:color="000000"/>
            </w:tcBorders>
            <w:vAlign w:val="center"/>
          </w:tcPr>
          <w:p w:rsidR="000B1B3A" w:rsidRPr="00E9267E" w:rsidRDefault="000B1B3A" w:rsidP="00407255">
            <w:pPr>
              <w:pStyle w:val="StandardTabelle9pt"/>
              <w:jc w:val="center"/>
            </w:pPr>
            <w:r w:rsidRPr="00E9267E">
              <w:t>Bergbau-folgen</w:t>
            </w:r>
            <w:r w:rsidRPr="00E9267E">
              <w:rPr>
                <w:vertAlign w:val="superscript"/>
              </w:rPr>
              <w:t>1)</w:t>
            </w:r>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Intrusi</w:t>
            </w:r>
            <w:r w:rsidRPr="00E9267E">
              <w:t>o</w:t>
            </w:r>
            <w:r w:rsidRPr="00E9267E">
              <w:t>nen</w:t>
            </w:r>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pPr>
          </w:p>
        </w:tc>
        <w:tc>
          <w:tcPr>
            <w:tcW w:w="850" w:type="dxa"/>
            <w:vAlign w:val="center"/>
          </w:tcPr>
          <w:p w:rsidR="000B1B3A" w:rsidRPr="00E9267E" w:rsidRDefault="000B1B3A" w:rsidP="00407255">
            <w:pPr>
              <w:pStyle w:val="StandardTabelle9pt"/>
              <w:jc w:val="center"/>
            </w:pPr>
            <w:r w:rsidRPr="00E9267E">
              <w:t>Diffuse Quellen</w:t>
            </w:r>
          </w:p>
        </w:tc>
        <w:tc>
          <w:tcPr>
            <w:tcW w:w="851" w:type="dxa"/>
            <w:vAlign w:val="center"/>
          </w:tcPr>
          <w:p w:rsidR="000B1B3A" w:rsidRPr="00E9267E" w:rsidRDefault="000B1B3A" w:rsidP="00407255">
            <w:pPr>
              <w:pStyle w:val="StandardTabelle9pt"/>
              <w:jc w:val="center"/>
            </w:pPr>
            <w:r w:rsidRPr="00E9267E">
              <w:t>Punkt-quellen</w:t>
            </w:r>
          </w:p>
        </w:tc>
        <w:tc>
          <w:tcPr>
            <w:tcW w:w="989" w:type="dxa"/>
            <w:vAlign w:val="center"/>
          </w:tcPr>
          <w:p w:rsidR="000B1B3A" w:rsidRPr="00E9267E" w:rsidRDefault="000B1B3A" w:rsidP="00407255">
            <w:pPr>
              <w:pStyle w:val="StandardTabelle9pt"/>
              <w:jc w:val="center"/>
            </w:pPr>
            <w:r w:rsidRPr="00E9267E">
              <w:t>Bergbau-folgen</w:t>
            </w:r>
          </w:p>
        </w:tc>
      </w:tr>
      <w:tr w:rsidR="000B1B3A" w:rsidRPr="00E9267E" w:rsidTr="00407255">
        <w:trPr>
          <w:jc w:val="center"/>
        </w:trPr>
        <w:tc>
          <w:tcPr>
            <w:tcW w:w="1560" w:type="dxa"/>
            <w:vMerge/>
            <w:tcBorders>
              <w:bottom w:val="double" w:sz="4" w:space="0" w:color="auto"/>
            </w:tcBorders>
            <w:vAlign w:val="center"/>
          </w:tcPr>
          <w:p w:rsidR="000B1B3A" w:rsidRPr="00E9267E" w:rsidRDefault="000B1B3A" w:rsidP="00407255">
            <w:pPr>
              <w:pStyle w:val="StandardTabelle9pt"/>
              <w:jc w:val="center"/>
            </w:pPr>
          </w:p>
        </w:tc>
        <w:tc>
          <w:tcPr>
            <w:tcW w:w="424" w:type="dxa"/>
            <w:vMerge/>
            <w:tcBorders>
              <w:bottom w:val="double" w:sz="4" w:space="0" w:color="auto"/>
            </w:tcBorders>
            <w:vAlign w:val="center"/>
          </w:tcPr>
          <w:p w:rsidR="000B1B3A" w:rsidRPr="00E9267E" w:rsidRDefault="000B1B3A" w:rsidP="00407255">
            <w:pPr>
              <w:pStyle w:val="StandardTabelle9pt"/>
              <w:jc w:val="center"/>
            </w:pPr>
          </w:p>
        </w:tc>
        <w:tc>
          <w:tcPr>
            <w:tcW w:w="850" w:type="dxa"/>
            <w:tcBorders>
              <w:top w:val="single" w:sz="6" w:space="0" w:color="000000"/>
              <w:bottom w:val="double" w:sz="4" w:space="0" w:color="auto"/>
            </w:tcBorders>
            <w:vAlign w:val="center"/>
          </w:tcPr>
          <w:p w:rsidR="000B1B3A" w:rsidRPr="00E9267E" w:rsidRDefault="000B1B3A" w:rsidP="00407255">
            <w:pPr>
              <w:pStyle w:val="StandardTabelle9pt"/>
              <w:jc w:val="center"/>
            </w:pPr>
            <w:r w:rsidRPr="00E9267E">
              <w:rPr>
                <w:highlight w:val="yellow"/>
              </w:rPr>
              <w:t>23</w:t>
            </w:r>
          </w:p>
        </w:tc>
        <w:tc>
          <w:tcPr>
            <w:tcW w:w="1077" w:type="dxa"/>
            <w:tcBorders>
              <w:top w:val="single" w:sz="6" w:space="0" w:color="000000"/>
              <w:bottom w:val="double" w:sz="4" w:space="0" w:color="auto"/>
            </w:tcBorders>
            <w:vAlign w:val="center"/>
          </w:tcPr>
          <w:p w:rsidR="000B1B3A" w:rsidRPr="00E9267E" w:rsidRDefault="000B1B3A" w:rsidP="00407255">
            <w:pPr>
              <w:pStyle w:val="StandardTabelle9pt"/>
              <w:jc w:val="center"/>
            </w:pPr>
            <w:r w:rsidRPr="00E9267E">
              <w:rPr>
                <w:highlight w:val="yellow"/>
              </w:rPr>
              <w:t>17</w:t>
            </w:r>
          </w:p>
        </w:tc>
        <w:tc>
          <w:tcPr>
            <w:tcW w:w="907" w:type="dxa"/>
            <w:tcBorders>
              <w:top w:val="single" w:sz="6" w:space="0" w:color="000000"/>
              <w:bottom w:val="double" w:sz="4" w:space="0" w:color="auto"/>
              <w:right w:val="double" w:sz="4" w:space="0" w:color="auto"/>
            </w:tcBorders>
            <w:vAlign w:val="center"/>
          </w:tcPr>
          <w:p w:rsidR="000B1B3A" w:rsidRPr="00E9267E" w:rsidRDefault="000B1B3A" w:rsidP="00407255">
            <w:pPr>
              <w:pStyle w:val="StandardTabelle9pt"/>
              <w:jc w:val="center"/>
            </w:pPr>
            <w:r w:rsidRPr="00E9267E">
              <w:rPr>
                <w:highlight w:val="yellow"/>
              </w:rPr>
              <w:t>1</w:t>
            </w:r>
          </w:p>
        </w:tc>
        <w:tc>
          <w:tcPr>
            <w:tcW w:w="1278" w:type="dxa"/>
            <w:vMerge/>
            <w:tcBorders>
              <w:top w:val="double" w:sz="4" w:space="0" w:color="auto"/>
              <w:left w:val="double" w:sz="4" w:space="0" w:color="auto"/>
              <w:bottom w:val="single" w:sz="6" w:space="0" w:color="000000"/>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bottom w:val="single" w:sz="6" w:space="0" w:color="000000"/>
            </w:tcBorders>
            <w:vAlign w:val="center"/>
          </w:tcPr>
          <w:p w:rsidR="000B1B3A" w:rsidRPr="00E9267E" w:rsidRDefault="000B1B3A" w:rsidP="00407255">
            <w:pPr>
              <w:pStyle w:val="StandardTabelle9pt"/>
              <w:jc w:val="center"/>
            </w:pPr>
          </w:p>
        </w:tc>
        <w:tc>
          <w:tcPr>
            <w:tcW w:w="850"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161</w:t>
            </w:r>
          </w:p>
        </w:tc>
        <w:tc>
          <w:tcPr>
            <w:tcW w:w="851"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67</w:t>
            </w:r>
          </w:p>
        </w:tc>
        <w:tc>
          <w:tcPr>
            <w:tcW w:w="989"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9</w:t>
            </w:r>
          </w:p>
        </w:tc>
      </w:tr>
      <w:tr w:rsidR="000B1B3A" w:rsidRPr="00E9267E" w:rsidTr="00407255">
        <w:trPr>
          <w:jc w:val="center"/>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pPr>
            <w:r w:rsidRPr="00E9267E">
              <w:rPr>
                <w:b/>
              </w:rPr>
              <w:t>Tschechien</w:t>
            </w:r>
            <w:r w:rsidRPr="00E9267E">
              <w:rPr>
                <w:b/>
              </w:rPr>
              <w:br/>
            </w:r>
            <w:r w:rsidRPr="00E9267E">
              <w:t>(insgesamt 99 Grundwasserkörper)</w:t>
            </w:r>
          </w:p>
        </w:tc>
      </w:tr>
      <w:tr w:rsidR="000B1B3A" w:rsidRPr="00E9267E" w:rsidTr="00407255">
        <w:trPr>
          <w:trHeight w:val="255"/>
          <w:jc w:val="center"/>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pPr>
            <w:r w:rsidRPr="00E9267E">
              <w:t>Anzahl der Grundwasserkörper mit der Bewertung</w:t>
            </w:r>
          </w:p>
        </w:tc>
      </w:tr>
      <w:tr w:rsidR="000B1B3A" w:rsidRPr="00E9267E" w:rsidTr="00407255">
        <w:trPr>
          <w:trHeight w:val="255"/>
          <w:jc w:val="center"/>
        </w:trPr>
        <w:tc>
          <w:tcPr>
            <w:tcW w:w="1560" w:type="dxa"/>
            <w:vMerge w:val="restart"/>
            <w:tcBorders>
              <w:top w:val="single" w:sz="6" w:space="0" w:color="000000"/>
            </w:tcBorders>
            <w:vAlign w:val="center"/>
          </w:tcPr>
          <w:p w:rsidR="000B1B3A" w:rsidRPr="00E9267E" w:rsidDel="000D6B64" w:rsidRDefault="000B1B3A" w:rsidP="00407255">
            <w:pPr>
              <w:pStyle w:val="StandardTabelle9pt"/>
              <w:jc w:val="left"/>
              <w:rPr>
                <w:del w:id="110" w:author="S. Börner" w:date="2013-11-12T15:41:00Z"/>
              </w:rPr>
            </w:pPr>
            <w:proofErr w:type="spellStart"/>
            <w:ins w:id="111" w:author="S. Börner" w:date="2013-11-12T15:41:00Z">
              <w:r w:rsidRPr="00E9267E">
                <w:t>at</w:t>
              </w:r>
              <w:proofErr w:type="spellEnd"/>
              <w:r w:rsidRPr="00E9267E">
                <w:t xml:space="preserve"> </w:t>
              </w:r>
              <w:proofErr w:type="spellStart"/>
              <w:r w:rsidRPr="00E9267E">
                <w:t>risk</w:t>
              </w:r>
            </w:ins>
            <w:del w:id="112" w:author="S. Börner" w:date="2013-11-12T15:41:00Z">
              <w:r w:rsidRPr="00E9267E" w:rsidDel="000D6B64">
                <w:delText>Schlechter</w:delText>
              </w:r>
            </w:del>
          </w:p>
          <w:p w:rsidR="000B1B3A" w:rsidRPr="00E9267E" w:rsidRDefault="000B1B3A" w:rsidP="00407255">
            <w:pPr>
              <w:pStyle w:val="StandardTabelle9pt"/>
              <w:jc w:val="left"/>
            </w:pPr>
            <w:r w:rsidRPr="00E9267E">
              <w:t>mengenmäßiger</w:t>
            </w:r>
            <w:proofErr w:type="spellEnd"/>
            <w:r w:rsidRPr="00E9267E">
              <w:t xml:space="preserve"> Zustand</w:t>
            </w:r>
          </w:p>
        </w:tc>
        <w:tc>
          <w:tcPr>
            <w:tcW w:w="424" w:type="dxa"/>
            <w:vMerge w:val="restart"/>
            <w:tcBorders>
              <w:top w:val="single" w:sz="6" w:space="0" w:color="000000"/>
            </w:tcBorders>
            <w:vAlign w:val="center"/>
          </w:tcPr>
          <w:p w:rsidR="000B1B3A" w:rsidRPr="00E9267E" w:rsidRDefault="000B1B3A" w:rsidP="00407255">
            <w:pPr>
              <w:pStyle w:val="StandardTabelle9pt"/>
              <w:jc w:val="left"/>
            </w:pPr>
            <w:r w:rsidRPr="00E9267E">
              <w:rPr>
                <w:highlight w:val="yellow"/>
              </w:rPr>
              <w:t>42</w:t>
            </w:r>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Verursachende Belastung</w:t>
            </w:r>
          </w:p>
        </w:tc>
        <w:tc>
          <w:tcPr>
            <w:tcW w:w="1278" w:type="dxa"/>
            <w:vMerge w:val="restart"/>
            <w:tcBorders>
              <w:top w:val="single" w:sz="6" w:space="0" w:color="000000"/>
              <w:left w:val="double" w:sz="4" w:space="0" w:color="auto"/>
              <w:right w:val="single" w:sz="6" w:space="0" w:color="000000"/>
            </w:tcBorders>
            <w:vAlign w:val="center"/>
          </w:tcPr>
          <w:p w:rsidR="000B1B3A" w:rsidRPr="00E9267E" w:rsidDel="000D6B64" w:rsidRDefault="000B1B3A" w:rsidP="00407255">
            <w:pPr>
              <w:pStyle w:val="StandardTabelle9pt"/>
              <w:jc w:val="center"/>
              <w:rPr>
                <w:del w:id="113" w:author="S. Börner" w:date="2013-11-12T15:41:00Z"/>
              </w:rPr>
            </w:pPr>
            <w:del w:id="114" w:author="S. Börner" w:date="2013-11-12T15:41:00Z">
              <w:r w:rsidRPr="00E9267E" w:rsidDel="000D6B64">
                <w:delText>Schlechter</w:delText>
              </w:r>
            </w:del>
            <w:proofErr w:type="spellStart"/>
            <w:ins w:id="115" w:author="S. Börner" w:date="2013-11-12T15:42:00Z">
              <w:r w:rsidRPr="00E9267E">
                <w:t>at</w:t>
              </w:r>
              <w:proofErr w:type="spellEnd"/>
              <w:r w:rsidRPr="00E9267E">
                <w:t xml:space="preserve"> </w:t>
              </w:r>
              <w:proofErr w:type="spellStart"/>
              <w:r w:rsidRPr="00E9267E">
                <w:t>risk</w:t>
              </w:r>
            </w:ins>
          </w:p>
          <w:p w:rsidR="000B1B3A" w:rsidRPr="00E9267E" w:rsidRDefault="000B1B3A" w:rsidP="00407255">
            <w:pPr>
              <w:pStyle w:val="StandardTabelle9pt"/>
              <w:jc w:val="center"/>
            </w:pPr>
            <w:r w:rsidRPr="00E9267E">
              <w:t>chemischer</w:t>
            </w:r>
            <w:proofErr w:type="spellEnd"/>
            <w:r w:rsidRPr="00E9267E">
              <w:t xml:space="preserve"> Zustand</w:t>
            </w:r>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pPr>
            <w:r w:rsidRPr="00E9267E">
              <w:rPr>
                <w:highlight w:val="yellow"/>
              </w:rPr>
              <w:t>78</w:t>
            </w:r>
          </w:p>
        </w:tc>
        <w:tc>
          <w:tcPr>
            <w:tcW w:w="2690" w:type="dxa"/>
            <w:gridSpan w:val="3"/>
            <w:tcBorders>
              <w:top w:val="single" w:sz="6" w:space="0" w:color="000000"/>
            </w:tcBorders>
            <w:vAlign w:val="center"/>
          </w:tcPr>
          <w:p w:rsidR="000B1B3A" w:rsidRPr="00E9267E" w:rsidRDefault="000B1B3A" w:rsidP="00407255">
            <w:pPr>
              <w:pStyle w:val="StandardTabelle9pt"/>
              <w:jc w:val="center"/>
            </w:pPr>
            <w:r w:rsidRPr="00E9267E">
              <w:t>Verursachende Belastung</w:t>
            </w:r>
          </w:p>
        </w:tc>
      </w:tr>
      <w:tr w:rsidR="000B1B3A" w:rsidRPr="00E9267E" w:rsidTr="00407255">
        <w:trPr>
          <w:jc w:val="center"/>
        </w:trPr>
        <w:tc>
          <w:tcPr>
            <w:tcW w:w="1560" w:type="dxa"/>
            <w:vMerge/>
            <w:vAlign w:val="center"/>
          </w:tcPr>
          <w:p w:rsidR="000B1B3A" w:rsidRPr="00E9267E" w:rsidRDefault="000B1B3A" w:rsidP="00407255">
            <w:pPr>
              <w:pStyle w:val="StandardTabelle9pt"/>
              <w:jc w:val="center"/>
            </w:pPr>
          </w:p>
        </w:tc>
        <w:tc>
          <w:tcPr>
            <w:tcW w:w="424" w:type="dxa"/>
            <w:vMerge/>
            <w:vAlign w:val="center"/>
          </w:tcPr>
          <w:p w:rsidR="000B1B3A" w:rsidRPr="00E9267E" w:rsidRDefault="000B1B3A" w:rsidP="00407255">
            <w:pPr>
              <w:pStyle w:val="StandardTabelle9pt"/>
              <w:jc w:val="center"/>
            </w:pPr>
          </w:p>
        </w:tc>
        <w:tc>
          <w:tcPr>
            <w:tcW w:w="850" w:type="dxa"/>
            <w:vAlign w:val="center"/>
          </w:tcPr>
          <w:p w:rsidR="000B1B3A" w:rsidRPr="00E9267E" w:rsidRDefault="000B1B3A" w:rsidP="00407255">
            <w:pPr>
              <w:pStyle w:val="StandardTabelle9pt"/>
              <w:jc w:val="center"/>
            </w:pPr>
            <w:proofErr w:type="spellStart"/>
            <w:r w:rsidRPr="00E9267E">
              <w:t>Ent-nahme</w:t>
            </w:r>
            <w:proofErr w:type="spellEnd"/>
          </w:p>
        </w:tc>
        <w:tc>
          <w:tcPr>
            <w:tcW w:w="1077" w:type="dxa"/>
            <w:vAlign w:val="center"/>
          </w:tcPr>
          <w:p w:rsidR="000B1B3A" w:rsidRPr="00E9267E" w:rsidRDefault="000B1B3A" w:rsidP="00407255">
            <w:pPr>
              <w:pStyle w:val="StandardTabelle9pt"/>
              <w:jc w:val="center"/>
            </w:pPr>
            <w:r w:rsidRPr="00E9267E">
              <w:t>Bergbau-folgen</w:t>
            </w:r>
            <w:r w:rsidRPr="00E9267E">
              <w:rPr>
                <w:vertAlign w:val="superscript"/>
              </w:rPr>
              <w:t>1)</w:t>
            </w:r>
          </w:p>
        </w:tc>
        <w:tc>
          <w:tcPr>
            <w:tcW w:w="907" w:type="dxa"/>
            <w:tcBorders>
              <w:right w:val="double" w:sz="4" w:space="0" w:color="auto"/>
            </w:tcBorders>
            <w:vAlign w:val="center"/>
          </w:tcPr>
          <w:p w:rsidR="000B1B3A" w:rsidRPr="00E9267E" w:rsidRDefault="000B1B3A" w:rsidP="00407255">
            <w:pPr>
              <w:pStyle w:val="StandardTabelle9pt"/>
              <w:jc w:val="center"/>
            </w:pPr>
            <w:r w:rsidRPr="00E9267E">
              <w:t>Intrusi</w:t>
            </w:r>
            <w:r w:rsidRPr="00E9267E">
              <w:t>o</w:t>
            </w:r>
            <w:r w:rsidRPr="00E9267E">
              <w:t>nen</w:t>
            </w:r>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pPr>
          </w:p>
        </w:tc>
        <w:tc>
          <w:tcPr>
            <w:tcW w:w="850" w:type="dxa"/>
            <w:vAlign w:val="center"/>
          </w:tcPr>
          <w:p w:rsidR="000B1B3A" w:rsidRPr="00E9267E" w:rsidRDefault="000B1B3A" w:rsidP="00407255">
            <w:pPr>
              <w:pStyle w:val="StandardTabelle9pt"/>
              <w:jc w:val="center"/>
            </w:pPr>
            <w:r w:rsidRPr="00E9267E">
              <w:t>Diffuse Quellen</w:t>
            </w:r>
          </w:p>
        </w:tc>
        <w:tc>
          <w:tcPr>
            <w:tcW w:w="851" w:type="dxa"/>
            <w:vAlign w:val="center"/>
          </w:tcPr>
          <w:p w:rsidR="000B1B3A" w:rsidRPr="00E9267E" w:rsidRDefault="000B1B3A" w:rsidP="00407255">
            <w:pPr>
              <w:pStyle w:val="StandardTabelle9pt"/>
              <w:jc w:val="center"/>
            </w:pPr>
            <w:r w:rsidRPr="00E9267E">
              <w:t>Punkt-quellen</w:t>
            </w:r>
          </w:p>
        </w:tc>
        <w:tc>
          <w:tcPr>
            <w:tcW w:w="989" w:type="dxa"/>
            <w:vAlign w:val="center"/>
          </w:tcPr>
          <w:p w:rsidR="000B1B3A" w:rsidRPr="00E9267E" w:rsidRDefault="000B1B3A" w:rsidP="00407255">
            <w:pPr>
              <w:pStyle w:val="StandardTabelle9pt"/>
              <w:jc w:val="center"/>
            </w:pPr>
            <w:r w:rsidRPr="00E9267E">
              <w:t>Bergbau-folgen</w:t>
            </w:r>
          </w:p>
        </w:tc>
      </w:tr>
      <w:tr w:rsidR="000B1B3A" w:rsidRPr="00E9267E" w:rsidTr="00407255">
        <w:trPr>
          <w:jc w:val="center"/>
        </w:trPr>
        <w:tc>
          <w:tcPr>
            <w:tcW w:w="1560" w:type="dxa"/>
            <w:vMerge/>
            <w:tcBorders>
              <w:bottom w:val="single" w:sz="12" w:space="0" w:color="000000"/>
            </w:tcBorders>
            <w:vAlign w:val="center"/>
          </w:tcPr>
          <w:p w:rsidR="000B1B3A" w:rsidRPr="00E9267E" w:rsidRDefault="000B1B3A" w:rsidP="00407255">
            <w:pPr>
              <w:pStyle w:val="StandardTabelle9pt"/>
              <w:jc w:val="center"/>
            </w:pPr>
          </w:p>
        </w:tc>
        <w:tc>
          <w:tcPr>
            <w:tcW w:w="424" w:type="dxa"/>
            <w:vMerge/>
            <w:tcBorders>
              <w:bottom w:val="single" w:sz="12" w:space="0" w:color="000000"/>
            </w:tcBorders>
            <w:vAlign w:val="center"/>
          </w:tcPr>
          <w:p w:rsidR="000B1B3A" w:rsidRPr="00E9267E" w:rsidRDefault="000B1B3A" w:rsidP="00407255">
            <w:pPr>
              <w:pStyle w:val="StandardTabelle9pt"/>
              <w:jc w:val="center"/>
            </w:pPr>
          </w:p>
        </w:tc>
        <w:tc>
          <w:tcPr>
            <w:tcW w:w="850" w:type="dxa"/>
            <w:tcBorders>
              <w:bottom w:val="single" w:sz="12" w:space="0" w:color="000000"/>
            </w:tcBorders>
            <w:vAlign w:val="center"/>
          </w:tcPr>
          <w:p w:rsidR="000B1B3A" w:rsidRPr="00E9267E" w:rsidRDefault="000B1B3A" w:rsidP="00407255">
            <w:pPr>
              <w:pStyle w:val="StandardTabelle9pt"/>
              <w:jc w:val="center"/>
            </w:pPr>
            <w:r w:rsidRPr="00E9267E">
              <w:rPr>
                <w:highlight w:val="yellow"/>
              </w:rPr>
              <w:t>17</w:t>
            </w:r>
          </w:p>
        </w:tc>
        <w:tc>
          <w:tcPr>
            <w:tcW w:w="1077" w:type="dxa"/>
            <w:tcBorders>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t>12</w:t>
            </w:r>
          </w:p>
        </w:tc>
        <w:tc>
          <w:tcPr>
            <w:tcW w:w="907" w:type="dxa"/>
            <w:tcBorders>
              <w:bottom w:val="single" w:sz="12" w:space="0" w:color="000000"/>
              <w:right w:val="double" w:sz="4" w:space="0" w:color="auto"/>
            </w:tcBorders>
            <w:vAlign w:val="center"/>
          </w:tcPr>
          <w:p w:rsidR="000B1B3A" w:rsidRPr="00E9267E" w:rsidRDefault="000B1B3A" w:rsidP="00407255">
            <w:pPr>
              <w:pStyle w:val="StandardTabelle9pt"/>
              <w:jc w:val="center"/>
            </w:pPr>
            <w:r w:rsidRPr="00E9267E">
              <w:rPr>
                <w:highlight w:val="yellow"/>
              </w:rPr>
              <w:t>0</w:t>
            </w:r>
          </w:p>
        </w:tc>
        <w:tc>
          <w:tcPr>
            <w:tcW w:w="1278" w:type="dxa"/>
            <w:vMerge/>
            <w:tcBorders>
              <w:top w:val="double" w:sz="4" w:space="0" w:color="auto"/>
              <w:left w:val="double" w:sz="4" w:space="0" w:color="auto"/>
              <w:bottom w:val="single" w:sz="12" w:space="0" w:color="000000"/>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bottom w:val="single" w:sz="12" w:space="0" w:color="000000"/>
            </w:tcBorders>
            <w:vAlign w:val="center"/>
          </w:tcPr>
          <w:p w:rsidR="000B1B3A" w:rsidRPr="00E9267E" w:rsidRDefault="000B1B3A" w:rsidP="00407255">
            <w:pPr>
              <w:pStyle w:val="StandardTabelle9pt"/>
              <w:jc w:val="center"/>
            </w:pPr>
          </w:p>
        </w:tc>
        <w:tc>
          <w:tcPr>
            <w:tcW w:w="850" w:type="dxa"/>
            <w:tcBorders>
              <w:bottom w:val="single" w:sz="12" w:space="0" w:color="000000"/>
            </w:tcBorders>
            <w:vAlign w:val="center"/>
          </w:tcPr>
          <w:p w:rsidR="000B1B3A" w:rsidRPr="00E9267E" w:rsidRDefault="000B1B3A" w:rsidP="00407255">
            <w:pPr>
              <w:pStyle w:val="StandardTabelle9pt"/>
              <w:jc w:val="center"/>
            </w:pPr>
            <w:r w:rsidRPr="00E9267E">
              <w:rPr>
                <w:highlight w:val="yellow"/>
              </w:rPr>
              <w:t>67</w:t>
            </w:r>
          </w:p>
        </w:tc>
        <w:tc>
          <w:tcPr>
            <w:tcW w:w="851" w:type="dxa"/>
            <w:tcBorders>
              <w:bottom w:val="single" w:sz="12" w:space="0" w:color="000000"/>
            </w:tcBorders>
            <w:vAlign w:val="center"/>
          </w:tcPr>
          <w:p w:rsidR="000B1B3A" w:rsidRPr="00E9267E" w:rsidRDefault="000B1B3A" w:rsidP="00407255">
            <w:pPr>
              <w:pStyle w:val="StandardTabelle9pt"/>
              <w:jc w:val="center"/>
            </w:pPr>
            <w:r w:rsidRPr="00E9267E">
              <w:rPr>
                <w:highlight w:val="yellow"/>
              </w:rPr>
              <w:t>57</w:t>
            </w:r>
          </w:p>
        </w:tc>
        <w:tc>
          <w:tcPr>
            <w:tcW w:w="989" w:type="dxa"/>
            <w:tcBorders>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r>
      <w:tr w:rsidR="000B1B3A" w:rsidRPr="00E9267E" w:rsidTr="00407255">
        <w:trPr>
          <w:jc w:val="center"/>
        </w:trPr>
        <w:tc>
          <w:tcPr>
            <w:tcW w:w="9353" w:type="dxa"/>
            <w:gridSpan w:val="10"/>
            <w:tcBorders>
              <w:top w:val="single" w:sz="12" w:space="0" w:color="000000"/>
              <w:bottom w:val="double" w:sz="4" w:space="0" w:color="auto"/>
            </w:tcBorders>
            <w:shd w:val="clear" w:color="auto" w:fill="FBD4B4"/>
            <w:vAlign w:val="center"/>
          </w:tcPr>
          <w:p w:rsidR="000B1B3A" w:rsidRPr="00E9267E" w:rsidRDefault="000B1B3A" w:rsidP="00407255">
            <w:pPr>
              <w:pStyle w:val="StandardTabelle9pt"/>
              <w:jc w:val="center"/>
            </w:pPr>
            <w:r w:rsidRPr="00E9267E">
              <w:rPr>
                <w:b/>
              </w:rPr>
              <w:t>Deutschland</w:t>
            </w:r>
            <w:r w:rsidRPr="00E9267E">
              <w:rPr>
                <w:b/>
              </w:rPr>
              <w:br/>
            </w:r>
            <w:r w:rsidRPr="00E9267E">
              <w:t xml:space="preserve">(insgesamt </w:t>
            </w:r>
            <w:r w:rsidRPr="00E9267E">
              <w:rPr>
                <w:highlight w:val="yellow"/>
              </w:rPr>
              <w:t>224</w:t>
            </w:r>
            <w:r w:rsidRPr="00E9267E">
              <w:t xml:space="preserve"> Grundwasserkörper)</w:t>
            </w:r>
          </w:p>
        </w:tc>
      </w:tr>
      <w:tr w:rsidR="000B1B3A" w:rsidRPr="00E9267E" w:rsidTr="00407255">
        <w:trPr>
          <w:trHeight w:val="255"/>
          <w:jc w:val="center"/>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pPr>
            <w:r w:rsidRPr="00E9267E">
              <w:t>Anzahl der Grundwasserkörper mit der Bewertung</w:t>
            </w:r>
          </w:p>
        </w:tc>
      </w:tr>
      <w:tr w:rsidR="000B1B3A" w:rsidRPr="00E9267E" w:rsidTr="00407255">
        <w:trPr>
          <w:trHeight w:val="255"/>
          <w:jc w:val="center"/>
        </w:trPr>
        <w:tc>
          <w:tcPr>
            <w:tcW w:w="1560" w:type="dxa"/>
            <w:vMerge w:val="restart"/>
            <w:tcBorders>
              <w:top w:val="single" w:sz="6" w:space="0" w:color="000000"/>
            </w:tcBorders>
            <w:vAlign w:val="center"/>
          </w:tcPr>
          <w:p w:rsidR="000B1B3A" w:rsidRPr="00E9267E" w:rsidRDefault="000B1B3A" w:rsidP="00407255">
            <w:pPr>
              <w:pStyle w:val="StandardTabelle9pt"/>
              <w:jc w:val="left"/>
            </w:pPr>
            <w:del w:id="116" w:author="S. Börner" w:date="2013-11-12T15:40:00Z">
              <w:r w:rsidRPr="00E9267E" w:rsidDel="000D6B64">
                <w:delText>Schlechter</w:delText>
              </w:r>
            </w:del>
            <w:proofErr w:type="spellStart"/>
            <w:ins w:id="117" w:author="S. Börner" w:date="2013-11-12T15:40:00Z">
              <w:r w:rsidRPr="00E9267E">
                <w:t>at</w:t>
              </w:r>
              <w:proofErr w:type="spellEnd"/>
              <w:r w:rsidRPr="00E9267E">
                <w:t xml:space="preserve"> </w:t>
              </w:r>
              <w:proofErr w:type="spellStart"/>
              <w:r w:rsidRPr="00E9267E">
                <w:t>risk</w:t>
              </w:r>
            </w:ins>
            <w:proofErr w:type="spellEnd"/>
          </w:p>
          <w:p w:rsidR="000B1B3A" w:rsidRPr="00E9267E" w:rsidRDefault="000B1B3A" w:rsidP="00407255">
            <w:pPr>
              <w:pStyle w:val="StandardTabelle9pt"/>
              <w:jc w:val="left"/>
            </w:pPr>
            <w:r w:rsidRPr="00E9267E">
              <w:t>mengenmäßiger Zustand</w:t>
            </w:r>
          </w:p>
        </w:tc>
        <w:tc>
          <w:tcPr>
            <w:tcW w:w="424" w:type="dxa"/>
            <w:vMerge w:val="restart"/>
            <w:tcBorders>
              <w:top w:val="single" w:sz="6" w:space="0" w:color="000000"/>
            </w:tcBorders>
            <w:vAlign w:val="center"/>
          </w:tcPr>
          <w:p w:rsidR="000B1B3A" w:rsidRPr="00E9267E" w:rsidRDefault="000B1B3A" w:rsidP="00407255">
            <w:pPr>
              <w:pStyle w:val="StandardTabelle9pt"/>
              <w:jc w:val="left"/>
            </w:pPr>
            <w:r w:rsidRPr="00E9267E">
              <w:rPr>
                <w:highlight w:val="yellow"/>
              </w:rPr>
              <w:t>8</w:t>
            </w:r>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Verursachende Belastung</w:t>
            </w:r>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pPr>
            <w:del w:id="118" w:author="S. Börner" w:date="2013-11-12T15:40:00Z">
              <w:r w:rsidRPr="00E9267E" w:rsidDel="000D6B64">
                <w:delText>Schlechter</w:delText>
              </w:r>
            </w:del>
            <w:proofErr w:type="spellStart"/>
            <w:ins w:id="119" w:author="S. Börner" w:date="2013-11-12T15:40:00Z">
              <w:r w:rsidRPr="00E9267E">
                <w:t>at</w:t>
              </w:r>
              <w:proofErr w:type="spellEnd"/>
              <w:r w:rsidRPr="00E9267E">
                <w:t xml:space="preserve"> </w:t>
              </w:r>
              <w:proofErr w:type="spellStart"/>
              <w:r w:rsidRPr="00E9267E">
                <w:t>risk</w:t>
              </w:r>
            </w:ins>
            <w:proofErr w:type="spellEnd"/>
          </w:p>
          <w:p w:rsidR="000B1B3A" w:rsidRPr="00E9267E" w:rsidRDefault="000B1B3A" w:rsidP="00407255">
            <w:pPr>
              <w:pStyle w:val="StandardTabelle9pt"/>
              <w:jc w:val="center"/>
            </w:pPr>
            <w:r w:rsidRPr="00E9267E">
              <w:t>chemischer Zustand</w:t>
            </w:r>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pPr>
            <w:r w:rsidRPr="00E9267E">
              <w:rPr>
                <w:highlight w:val="yellow"/>
              </w:rPr>
              <w:t>100</w:t>
            </w:r>
          </w:p>
        </w:tc>
        <w:tc>
          <w:tcPr>
            <w:tcW w:w="2690" w:type="dxa"/>
            <w:gridSpan w:val="3"/>
            <w:tcBorders>
              <w:top w:val="single" w:sz="6" w:space="0" w:color="000000"/>
            </w:tcBorders>
            <w:vAlign w:val="center"/>
          </w:tcPr>
          <w:p w:rsidR="000B1B3A" w:rsidRPr="00E9267E" w:rsidRDefault="000B1B3A" w:rsidP="00407255">
            <w:pPr>
              <w:pStyle w:val="StandardTabelle9pt"/>
              <w:jc w:val="center"/>
            </w:pPr>
            <w:r w:rsidRPr="00E9267E">
              <w:t>Verursachende Belastung</w:t>
            </w:r>
          </w:p>
        </w:tc>
      </w:tr>
      <w:tr w:rsidR="000B1B3A" w:rsidRPr="00E9267E" w:rsidTr="00407255">
        <w:trPr>
          <w:jc w:val="center"/>
        </w:trPr>
        <w:tc>
          <w:tcPr>
            <w:tcW w:w="1560" w:type="dxa"/>
            <w:vMerge/>
            <w:vAlign w:val="center"/>
          </w:tcPr>
          <w:p w:rsidR="000B1B3A" w:rsidRPr="00E9267E" w:rsidRDefault="000B1B3A" w:rsidP="00407255">
            <w:pPr>
              <w:pStyle w:val="StandardTabelle9pt"/>
              <w:jc w:val="center"/>
            </w:pPr>
          </w:p>
        </w:tc>
        <w:tc>
          <w:tcPr>
            <w:tcW w:w="424" w:type="dxa"/>
            <w:vMerge/>
            <w:vAlign w:val="center"/>
          </w:tcPr>
          <w:p w:rsidR="000B1B3A" w:rsidRPr="00E9267E" w:rsidRDefault="000B1B3A" w:rsidP="00407255">
            <w:pPr>
              <w:pStyle w:val="StandardTabelle9pt"/>
              <w:jc w:val="center"/>
            </w:pPr>
          </w:p>
        </w:tc>
        <w:tc>
          <w:tcPr>
            <w:tcW w:w="850" w:type="dxa"/>
            <w:vAlign w:val="center"/>
          </w:tcPr>
          <w:p w:rsidR="000B1B3A" w:rsidRPr="00E9267E" w:rsidRDefault="000B1B3A" w:rsidP="00407255">
            <w:pPr>
              <w:pStyle w:val="StandardTabelle9pt"/>
              <w:jc w:val="center"/>
            </w:pPr>
            <w:proofErr w:type="spellStart"/>
            <w:r w:rsidRPr="00E9267E">
              <w:t>Ent-nahme</w:t>
            </w:r>
            <w:proofErr w:type="spellEnd"/>
          </w:p>
        </w:tc>
        <w:tc>
          <w:tcPr>
            <w:tcW w:w="1077" w:type="dxa"/>
            <w:vAlign w:val="center"/>
          </w:tcPr>
          <w:p w:rsidR="000B1B3A" w:rsidRPr="00E9267E" w:rsidRDefault="000B1B3A" w:rsidP="00407255">
            <w:pPr>
              <w:pStyle w:val="StandardTabelle9pt"/>
              <w:jc w:val="center"/>
            </w:pPr>
            <w:r w:rsidRPr="00E9267E">
              <w:t>Bergbau-folgen</w:t>
            </w:r>
          </w:p>
        </w:tc>
        <w:tc>
          <w:tcPr>
            <w:tcW w:w="907" w:type="dxa"/>
            <w:tcBorders>
              <w:right w:val="double" w:sz="4" w:space="0" w:color="auto"/>
            </w:tcBorders>
            <w:vAlign w:val="center"/>
          </w:tcPr>
          <w:p w:rsidR="000B1B3A" w:rsidRPr="00E9267E" w:rsidRDefault="000B1B3A" w:rsidP="00407255">
            <w:pPr>
              <w:pStyle w:val="StandardTabelle9pt"/>
              <w:jc w:val="center"/>
            </w:pPr>
            <w:r w:rsidRPr="00E9267E">
              <w:t>Intrusi</w:t>
            </w:r>
            <w:r w:rsidRPr="00E9267E">
              <w:t>o</w:t>
            </w:r>
            <w:r w:rsidRPr="00E9267E">
              <w:t>nen</w:t>
            </w:r>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pPr>
          </w:p>
        </w:tc>
        <w:tc>
          <w:tcPr>
            <w:tcW w:w="850" w:type="dxa"/>
            <w:vAlign w:val="center"/>
          </w:tcPr>
          <w:p w:rsidR="000B1B3A" w:rsidRPr="00E9267E" w:rsidRDefault="000B1B3A" w:rsidP="00407255">
            <w:pPr>
              <w:pStyle w:val="StandardTabelle9pt"/>
              <w:jc w:val="center"/>
            </w:pPr>
            <w:r w:rsidRPr="00E9267E">
              <w:t>Diffuse Quellen</w:t>
            </w:r>
          </w:p>
        </w:tc>
        <w:tc>
          <w:tcPr>
            <w:tcW w:w="851" w:type="dxa"/>
            <w:vAlign w:val="center"/>
          </w:tcPr>
          <w:p w:rsidR="000B1B3A" w:rsidRPr="00E9267E" w:rsidRDefault="000B1B3A" w:rsidP="00407255">
            <w:pPr>
              <w:pStyle w:val="StandardTabelle9pt"/>
              <w:jc w:val="center"/>
            </w:pPr>
            <w:r w:rsidRPr="00E9267E">
              <w:t>Punkt-quellen</w:t>
            </w:r>
          </w:p>
        </w:tc>
        <w:tc>
          <w:tcPr>
            <w:tcW w:w="989" w:type="dxa"/>
            <w:vAlign w:val="center"/>
          </w:tcPr>
          <w:p w:rsidR="000B1B3A" w:rsidRPr="00E9267E" w:rsidRDefault="000B1B3A" w:rsidP="00407255">
            <w:pPr>
              <w:pStyle w:val="StandardTabelle9pt"/>
              <w:jc w:val="center"/>
            </w:pPr>
            <w:r w:rsidRPr="00E9267E">
              <w:t>Bergbau-folgen</w:t>
            </w:r>
          </w:p>
        </w:tc>
      </w:tr>
      <w:tr w:rsidR="000B1B3A" w:rsidRPr="00E9267E" w:rsidTr="00407255">
        <w:trPr>
          <w:jc w:val="center"/>
        </w:trPr>
        <w:tc>
          <w:tcPr>
            <w:tcW w:w="1560" w:type="dxa"/>
            <w:vMerge/>
            <w:tcBorders>
              <w:bottom w:val="double" w:sz="4" w:space="0" w:color="auto"/>
            </w:tcBorders>
            <w:vAlign w:val="center"/>
          </w:tcPr>
          <w:p w:rsidR="000B1B3A" w:rsidRPr="00E9267E" w:rsidRDefault="000B1B3A" w:rsidP="00407255">
            <w:pPr>
              <w:pStyle w:val="StandardTabelle9pt"/>
              <w:jc w:val="center"/>
            </w:pPr>
          </w:p>
        </w:tc>
        <w:tc>
          <w:tcPr>
            <w:tcW w:w="424" w:type="dxa"/>
            <w:vMerge/>
            <w:tcBorders>
              <w:bottom w:val="double" w:sz="4" w:space="0" w:color="auto"/>
            </w:tcBorders>
            <w:vAlign w:val="center"/>
          </w:tcPr>
          <w:p w:rsidR="000B1B3A" w:rsidRPr="00E9267E" w:rsidRDefault="000B1B3A" w:rsidP="00407255">
            <w:pPr>
              <w:pStyle w:val="StandardTabelle9pt"/>
              <w:jc w:val="center"/>
            </w:pPr>
          </w:p>
        </w:tc>
        <w:tc>
          <w:tcPr>
            <w:tcW w:w="850"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6</w:t>
            </w:r>
          </w:p>
        </w:tc>
        <w:tc>
          <w:tcPr>
            <w:tcW w:w="1077"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5</w:t>
            </w:r>
          </w:p>
        </w:tc>
        <w:tc>
          <w:tcPr>
            <w:tcW w:w="907" w:type="dxa"/>
            <w:tcBorders>
              <w:bottom w:val="double" w:sz="4" w:space="0" w:color="auto"/>
              <w:right w:val="double" w:sz="4" w:space="0" w:color="auto"/>
            </w:tcBorders>
            <w:vAlign w:val="center"/>
          </w:tcPr>
          <w:p w:rsidR="000B1B3A" w:rsidRPr="00E9267E" w:rsidRDefault="000B1B3A" w:rsidP="00407255">
            <w:pPr>
              <w:pStyle w:val="StandardTabelle9pt"/>
              <w:jc w:val="center"/>
            </w:pPr>
            <w:r w:rsidRPr="00E9267E">
              <w:rPr>
                <w:highlight w:val="yellow"/>
              </w:rPr>
              <w:t>1</w:t>
            </w:r>
          </w:p>
        </w:tc>
        <w:tc>
          <w:tcPr>
            <w:tcW w:w="1278" w:type="dxa"/>
            <w:vMerge/>
            <w:tcBorders>
              <w:top w:val="double" w:sz="4" w:space="0" w:color="auto"/>
              <w:left w:val="double" w:sz="4" w:space="0" w:color="auto"/>
              <w:bottom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bottom w:val="double" w:sz="4" w:space="0" w:color="auto"/>
            </w:tcBorders>
            <w:vAlign w:val="center"/>
          </w:tcPr>
          <w:p w:rsidR="000B1B3A" w:rsidRPr="00E9267E" w:rsidRDefault="000B1B3A" w:rsidP="00407255">
            <w:pPr>
              <w:pStyle w:val="StandardTabelle9pt"/>
              <w:jc w:val="center"/>
            </w:pPr>
          </w:p>
        </w:tc>
        <w:tc>
          <w:tcPr>
            <w:tcW w:w="850"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94</w:t>
            </w:r>
          </w:p>
        </w:tc>
        <w:tc>
          <w:tcPr>
            <w:tcW w:w="851"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10</w:t>
            </w:r>
          </w:p>
        </w:tc>
        <w:tc>
          <w:tcPr>
            <w:tcW w:w="989" w:type="dxa"/>
            <w:tcBorders>
              <w:bottom w:val="double" w:sz="4" w:space="0" w:color="auto"/>
            </w:tcBorders>
            <w:vAlign w:val="center"/>
          </w:tcPr>
          <w:p w:rsidR="000B1B3A" w:rsidRPr="00E9267E" w:rsidRDefault="000B1B3A" w:rsidP="00407255">
            <w:pPr>
              <w:pStyle w:val="StandardTabelle9pt"/>
              <w:jc w:val="center"/>
            </w:pPr>
            <w:r w:rsidRPr="00E9267E">
              <w:rPr>
                <w:highlight w:val="yellow"/>
              </w:rPr>
              <w:t>9</w:t>
            </w:r>
          </w:p>
        </w:tc>
      </w:tr>
      <w:tr w:rsidR="000B1B3A" w:rsidRPr="00E9267E" w:rsidTr="00407255">
        <w:trPr>
          <w:jc w:val="center"/>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pPr>
            <w:r w:rsidRPr="00E9267E">
              <w:rPr>
                <w:b/>
              </w:rPr>
              <w:t>Österreich</w:t>
            </w:r>
            <w:r w:rsidRPr="00E9267E">
              <w:rPr>
                <w:b/>
              </w:rPr>
              <w:br/>
            </w:r>
            <w:r w:rsidRPr="00E9267E">
              <w:t xml:space="preserve">(insgesamt </w:t>
            </w:r>
            <w:r w:rsidRPr="00E9267E">
              <w:rPr>
                <w:highlight w:val="yellow"/>
              </w:rPr>
              <w:t>1</w:t>
            </w:r>
            <w:r w:rsidRPr="00E9267E">
              <w:t xml:space="preserve"> Grundwasserkörper)</w:t>
            </w:r>
          </w:p>
        </w:tc>
      </w:tr>
      <w:tr w:rsidR="000B1B3A" w:rsidRPr="00E9267E" w:rsidTr="00407255">
        <w:trPr>
          <w:trHeight w:val="255"/>
          <w:jc w:val="center"/>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pPr>
            <w:r w:rsidRPr="00E9267E">
              <w:t>Anzahl der Grundwasserkörper mit der Bewertung</w:t>
            </w:r>
          </w:p>
        </w:tc>
      </w:tr>
      <w:tr w:rsidR="000B1B3A" w:rsidRPr="00E9267E" w:rsidTr="00407255">
        <w:trPr>
          <w:trHeight w:val="255"/>
          <w:jc w:val="center"/>
        </w:trPr>
        <w:tc>
          <w:tcPr>
            <w:tcW w:w="1560" w:type="dxa"/>
            <w:vMerge w:val="restart"/>
            <w:tcBorders>
              <w:top w:val="single" w:sz="6" w:space="0" w:color="000000"/>
            </w:tcBorders>
            <w:vAlign w:val="center"/>
          </w:tcPr>
          <w:p w:rsidR="000B1B3A" w:rsidRPr="00E9267E" w:rsidDel="000D6B64" w:rsidRDefault="000B1B3A" w:rsidP="00407255">
            <w:pPr>
              <w:pStyle w:val="StandardTabelle9pt"/>
              <w:jc w:val="left"/>
              <w:rPr>
                <w:del w:id="120" w:author="S. Börner" w:date="2013-11-12T15:42:00Z"/>
              </w:rPr>
            </w:pPr>
            <w:proofErr w:type="spellStart"/>
            <w:ins w:id="121" w:author="S. Börner" w:date="2013-11-12T15:42:00Z">
              <w:r w:rsidRPr="00E9267E">
                <w:t>at</w:t>
              </w:r>
              <w:proofErr w:type="spellEnd"/>
              <w:r w:rsidRPr="00E9267E">
                <w:t xml:space="preserve"> </w:t>
              </w:r>
              <w:proofErr w:type="spellStart"/>
              <w:r w:rsidRPr="00E9267E">
                <w:t>risk</w:t>
              </w:r>
            </w:ins>
            <w:del w:id="122" w:author="S. Börner" w:date="2013-11-12T15:42:00Z">
              <w:r w:rsidRPr="00E9267E" w:rsidDel="000D6B64">
                <w:delText>Schlechter</w:delText>
              </w:r>
            </w:del>
          </w:p>
          <w:p w:rsidR="000B1B3A" w:rsidRPr="00E9267E" w:rsidRDefault="000B1B3A" w:rsidP="00407255">
            <w:pPr>
              <w:pStyle w:val="StandardTabelle9pt"/>
              <w:jc w:val="left"/>
            </w:pPr>
            <w:r w:rsidRPr="00E9267E">
              <w:t>mengenmäßiger</w:t>
            </w:r>
            <w:proofErr w:type="spellEnd"/>
            <w:r w:rsidRPr="00E9267E">
              <w:t xml:space="preserve"> Zustand</w:t>
            </w:r>
          </w:p>
        </w:tc>
        <w:tc>
          <w:tcPr>
            <w:tcW w:w="424" w:type="dxa"/>
            <w:vMerge w:val="restart"/>
            <w:tcBorders>
              <w:top w:val="single" w:sz="6" w:space="0" w:color="000000"/>
            </w:tcBorders>
            <w:vAlign w:val="center"/>
          </w:tcPr>
          <w:p w:rsidR="000B1B3A" w:rsidRPr="00E9267E" w:rsidRDefault="000B1B3A" w:rsidP="00407255">
            <w:pPr>
              <w:pStyle w:val="StandardTabelle9pt"/>
              <w:jc w:val="left"/>
            </w:pPr>
            <w:r w:rsidRPr="00E9267E">
              <w:rPr>
                <w:highlight w:val="yellow"/>
              </w:rPr>
              <w:t>0</w:t>
            </w:r>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Verursachende Belastung</w:t>
            </w:r>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pPr>
            <w:del w:id="123" w:author="S. Börner" w:date="2013-11-12T15:42:00Z">
              <w:r w:rsidRPr="00E9267E" w:rsidDel="000D6B64">
                <w:delText>Schlechter</w:delText>
              </w:r>
            </w:del>
            <w:proofErr w:type="spellStart"/>
            <w:ins w:id="124" w:author="S. Börner" w:date="2013-11-12T15:42:00Z">
              <w:r w:rsidRPr="00E9267E">
                <w:t>at</w:t>
              </w:r>
              <w:proofErr w:type="spellEnd"/>
              <w:r w:rsidRPr="00E9267E">
                <w:t xml:space="preserve"> </w:t>
              </w:r>
              <w:proofErr w:type="spellStart"/>
              <w:r w:rsidRPr="00E9267E">
                <w:t>risk</w:t>
              </w:r>
            </w:ins>
            <w:proofErr w:type="spellEnd"/>
          </w:p>
          <w:p w:rsidR="000B1B3A" w:rsidRPr="00E9267E" w:rsidRDefault="000B1B3A" w:rsidP="00407255">
            <w:pPr>
              <w:pStyle w:val="StandardTabelle9pt"/>
              <w:jc w:val="center"/>
            </w:pPr>
            <w:r w:rsidRPr="00E9267E">
              <w:t>chemischer Zustand</w:t>
            </w:r>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pPr>
            <w:r w:rsidRPr="00E9267E">
              <w:rPr>
                <w:highlight w:val="yellow"/>
              </w:rPr>
              <w:t>0</w:t>
            </w:r>
          </w:p>
        </w:tc>
        <w:tc>
          <w:tcPr>
            <w:tcW w:w="2690" w:type="dxa"/>
            <w:gridSpan w:val="3"/>
            <w:tcBorders>
              <w:top w:val="single" w:sz="6" w:space="0" w:color="000000"/>
            </w:tcBorders>
            <w:vAlign w:val="center"/>
          </w:tcPr>
          <w:p w:rsidR="000B1B3A" w:rsidRPr="00E9267E" w:rsidRDefault="000B1B3A" w:rsidP="00407255">
            <w:pPr>
              <w:pStyle w:val="StandardTabelle9pt"/>
              <w:jc w:val="center"/>
            </w:pPr>
            <w:r w:rsidRPr="00E9267E">
              <w:t>Verursachende Belastung</w:t>
            </w:r>
          </w:p>
        </w:tc>
      </w:tr>
      <w:tr w:rsidR="000B1B3A" w:rsidRPr="00E9267E" w:rsidTr="00407255">
        <w:trPr>
          <w:jc w:val="center"/>
        </w:trPr>
        <w:tc>
          <w:tcPr>
            <w:tcW w:w="1560" w:type="dxa"/>
            <w:vMerge/>
            <w:tcBorders>
              <w:top w:val="single" w:sz="6" w:space="0" w:color="000000"/>
            </w:tcBorders>
            <w:vAlign w:val="center"/>
          </w:tcPr>
          <w:p w:rsidR="000B1B3A" w:rsidRPr="00E9267E" w:rsidRDefault="000B1B3A" w:rsidP="00407255">
            <w:pPr>
              <w:pStyle w:val="StandardTabelle9pt"/>
              <w:jc w:val="center"/>
            </w:pPr>
          </w:p>
        </w:tc>
        <w:tc>
          <w:tcPr>
            <w:tcW w:w="424" w:type="dxa"/>
            <w:vMerge/>
            <w:tcBorders>
              <w:top w:val="single" w:sz="6" w:space="0" w:color="000000"/>
            </w:tcBorders>
            <w:vAlign w:val="center"/>
          </w:tcPr>
          <w:p w:rsidR="000B1B3A" w:rsidRPr="00E9267E" w:rsidRDefault="000B1B3A" w:rsidP="00407255">
            <w:pPr>
              <w:pStyle w:val="StandardTabelle9pt"/>
              <w:jc w:val="center"/>
            </w:pPr>
          </w:p>
        </w:tc>
        <w:tc>
          <w:tcPr>
            <w:tcW w:w="850" w:type="dxa"/>
            <w:tcBorders>
              <w:top w:val="single" w:sz="6" w:space="0" w:color="000000"/>
            </w:tcBorders>
            <w:vAlign w:val="center"/>
          </w:tcPr>
          <w:p w:rsidR="000B1B3A" w:rsidRPr="00E9267E" w:rsidRDefault="000B1B3A" w:rsidP="00407255">
            <w:pPr>
              <w:pStyle w:val="StandardTabelle9pt"/>
              <w:jc w:val="center"/>
            </w:pPr>
            <w:proofErr w:type="spellStart"/>
            <w:r w:rsidRPr="00E9267E">
              <w:t>Ent-nahme</w:t>
            </w:r>
            <w:proofErr w:type="spellEnd"/>
          </w:p>
        </w:tc>
        <w:tc>
          <w:tcPr>
            <w:tcW w:w="1077" w:type="dxa"/>
            <w:tcBorders>
              <w:top w:val="single" w:sz="6" w:space="0" w:color="000000"/>
            </w:tcBorders>
            <w:vAlign w:val="center"/>
          </w:tcPr>
          <w:p w:rsidR="000B1B3A" w:rsidRPr="00E9267E" w:rsidRDefault="000B1B3A" w:rsidP="00407255">
            <w:pPr>
              <w:pStyle w:val="StandardTabelle9pt"/>
              <w:jc w:val="center"/>
            </w:pPr>
            <w:r w:rsidRPr="00E9267E">
              <w:t>Bergbau-folgen</w:t>
            </w:r>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Intrusi</w:t>
            </w:r>
            <w:r w:rsidRPr="00E9267E">
              <w:t>o</w:t>
            </w:r>
            <w:r w:rsidRPr="00E9267E">
              <w:t>nen</w:t>
            </w:r>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pPr>
          </w:p>
        </w:tc>
        <w:tc>
          <w:tcPr>
            <w:tcW w:w="850" w:type="dxa"/>
            <w:tcBorders>
              <w:top w:val="single" w:sz="6" w:space="0" w:color="000000"/>
            </w:tcBorders>
            <w:vAlign w:val="center"/>
          </w:tcPr>
          <w:p w:rsidR="000B1B3A" w:rsidRPr="00E9267E" w:rsidRDefault="000B1B3A" w:rsidP="00407255">
            <w:pPr>
              <w:pStyle w:val="StandardTabelle9pt"/>
              <w:jc w:val="center"/>
            </w:pPr>
            <w:r w:rsidRPr="00E9267E">
              <w:t>Diffuse Quellen</w:t>
            </w:r>
          </w:p>
        </w:tc>
        <w:tc>
          <w:tcPr>
            <w:tcW w:w="851" w:type="dxa"/>
            <w:tcBorders>
              <w:top w:val="single" w:sz="6" w:space="0" w:color="000000"/>
            </w:tcBorders>
            <w:vAlign w:val="center"/>
          </w:tcPr>
          <w:p w:rsidR="000B1B3A" w:rsidRPr="00E9267E" w:rsidRDefault="000B1B3A" w:rsidP="00407255">
            <w:pPr>
              <w:pStyle w:val="StandardTabelle9pt"/>
              <w:jc w:val="center"/>
            </w:pPr>
            <w:r w:rsidRPr="00E9267E">
              <w:t>Punkt-quellen</w:t>
            </w:r>
          </w:p>
        </w:tc>
        <w:tc>
          <w:tcPr>
            <w:tcW w:w="989" w:type="dxa"/>
            <w:tcBorders>
              <w:top w:val="single" w:sz="6" w:space="0" w:color="000000"/>
            </w:tcBorders>
            <w:vAlign w:val="center"/>
          </w:tcPr>
          <w:p w:rsidR="000B1B3A" w:rsidRPr="00E9267E" w:rsidRDefault="000B1B3A" w:rsidP="00407255">
            <w:pPr>
              <w:pStyle w:val="StandardTabelle9pt"/>
              <w:jc w:val="center"/>
            </w:pPr>
            <w:r w:rsidRPr="00E9267E">
              <w:t>Bergbau-folgen</w:t>
            </w:r>
          </w:p>
        </w:tc>
      </w:tr>
      <w:tr w:rsidR="000B1B3A" w:rsidRPr="00E9267E" w:rsidTr="00407255">
        <w:trPr>
          <w:jc w:val="center"/>
        </w:trPr>
        <w:tc>
          <w:tcPr>
            <w:tcW w:w="1560" w:type="dxa"/>
            <w:vMerge/>
            <w:tcBorders>
              <w:top w:val="single" w:sz="6" w:space="0" w:color="000000"/>
              <w:bottom w:val="single" w:sz="12" w:space="0" w:color="000000"/>
            </w:tcBorders>
            <w:vAlign w:val="center"/>
          </w:tcPr>
          <w:p w:rsidR="000B1B3A" w:rsidRPr="00E9267E" w:rsidRDefault="000B1B3A" w:rsidP="00407255">
            <w:pPr>
              <w:pStyle w:val="StandardTabelle9pt"/>
              <w:jc w:val="center"/>
            </w:pPr>
          </w:p>
        </w:tc>
        <w:tc>
          <w:tcPr>
            <w:tcW w:w="424" w:type="dxa"/>
            <w:vMerge/>
            <w:tcBorders>
              <w:top w:val="single" w:sz="6" w:space="0" w:color="000000"/>
              <w:bottom w:val="single" w:sz="12" w:space="0" w:color="000000"/>
            </w:tcBorders>
            <w:vAlign w:val="center"/>
          </w:tcPr>
          <w:p w:rsidR="000B1B3A" w:rsidRPr="00E9267E" w:rsidRDefault="000B1B3A" w:rsidP="00407255">
            <w:pPr>
              <w:pStyle w:val="StandardTabelle9pt"/>
              <w:jc w:val="cente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1077"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907" w:type="dxa"/>
            <w:tcBorders>
              <w:top w:val="single" w:sz="6" w:space="0" w:color="000000"/>
              <w:bottom w:val="single" w:sz="12" w:space="0" w:color="000000"/>
              <w:right w:val="double" w:sz="4" w:space="0" w:color="auto"/>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1278" w:type="dxa"/>
            <w:vMerge/>
            <w:tcBorders>
              <w:top w:val="double" w:sz="4" w:space="0" w:color="auto"/>
              <w:left w:val="double" w:sz="4" w:space="0" w:color="auto"/>
              <w:bottom w:val="single" w:sz="6" w:space="0" w:color="000000"/>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bottom w:val="single" w:sz="6" w:space="0" w:color="000000"/>
            </w:tcBorders>
            <w:vAlign w:val="center"/>
          </w:tcPr>
          <w:p w:rsidR="000B1B3A" w:rsidRPr="00E9267E" w:rsidRDefault="000B1B3A" w:rsidP="00407255">
            <w:pPr>
              <w:pStyle w:val="StandardTabelle9pt"/>
              <w:jc w:val="cente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851"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989"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r>
      <w:tr w:rsidR="000B1B3A" w:rsidRPr="00E9267E" w:rsidTr="00407255">
        <w:trPr>
          <w:jc w:val="center"/>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pPr>
            <w:r w:rsidRPr="00E9267E">
              <w:rPr>
                <w:b/>
              </w:rPr>
              <w:t>Polen</w:t>
            </w:r>
            <w:r w:rsidRPr="00E9267E">
              <w:rPr>
                <w:b/>
              </w:rPr>
              <w:br/>
            </w:r>
            <w:r w:rsidRPr="00E9267E">
              <w:t xml:space="preserve">(insgesamt </w:t>
            </w:r>
            <w:r w:rsidRPr="00E9267E">
              <w:rPr>
                <w:highlight w:val="yellow"/>
              </w:rPr>
              <w:t>3</w:t>
            </w:r>
            <w:r w:rsidRPr="00E9267E">
              <w:t xml:space="preserve"> Grundwasserkörper)</w:t>
            </w:r>
          </w:p>
        </w:tc>
      </w:tr>
      <w:tr w:rsidR="000B1B3A" w:rsidRPr="00E9267E" w:rsidTr="00407255">
        <w:trPr>
          <w:trHeight w:val="255"/>
          <w:jc w:val="center"/>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pPr>
            <w:r w:rsidRPr="00E9267E">
              <w:t>Anzahl der Grundwasserkörper mit der Bewertung</w:t>
            </w:r>
          </w:p>
        </w:tc>
      </w:tr>
      <w:tr w:rsidR="000B1B3A" w:rsidRPr="00E9267E" w:rsidTr="00407255">
        <w:trPr>
          <w:trHeight w:val="255"/>
          <w:jc w:val="center"/>
        </w:trPr>
        <w:tc>
          <w:tcPr>
            <w:tcW w:w="1560" w:type="dxa"/>
            <w:vMerge w:val="restart"/>
            <w:tcBorders>
              <w:top w:val="single" w:sz="6" w:space="0" w:color="000000"/>
            </w:tcBorders>
            <w:vAlign w:val="center"/>
          </w:tcPr>
          <w:p w:rsidR="000B1B3A" w:rsidRPr="00E9267E" w:rsidDel="000D6B64" w:rsidRDefault="000B1B3A" w:rsidP="00407255">
            <w:pPr>
              <w:pStyle w:val="StandardTabelle9pt"/>
              <w:jc w:val="left"/>
              <w:rPr>
                <w:del w:id="125" w:author="S. Börner" w:date="2013-11-12T15:42:00Z"/>
              </w:rPr>
            </w:pPr>
            <w:proofErr w:type="spellStart"/>
            <w:ins w:id="126" w:author="S. Börner" w:date="2013-11-12T15:42:00Z">
              <w:r w:rsidRPr="00E9267E">
                <w:t>at</w:t>
              </w:r>
              <w:proofErr w:type="spellEnd"/>
              <w:r w:rsidRPr="00E9267E">
                <w:t xml:space="preserve"> </w:t>
              </w:r>
              <w:proofErr w:type="spellStart"/>
              <w:r w:rsidRPr="00E9267E">
                <w:t>risk</w:t>
              </w:r>
            </w:ins>
            <w:del w:id="127" w:author="S. Börner" w:date="2013-11-12T15:42:00Z">
              <w:r w:rsidRPr="00E9267E" w:rsidDel="000D6B64">
                <w:delText>Schlechter</w:delText>
              </w:r>
            </w:del>
          </w:p>
          <w:p w:rsidR="000B1B3A" w:rsidRPr="00E9267E" w:rsidRDefault="000B1B3A" w:rsidP="00407255">
            <w:pPr>
              <w:pStyle w:val="StandardTabelle9pt"/>
              <w:jc w:val="left"/>
            </w:pPr>
            <w:r w:rsidRPr="00E9267E">
              <w:t>mengenmäßiger</w:t>
            </w:r>
            <w:proofErr w:type="spellEnd"/>
            <w:r w:rsidRPr="00E9267E">
              <w:t xml:space="preserve"> Zustand</w:t>
            </w:r>
          </w:p>
        </w:tc>
        <w:tc>
          <w:tcPr>
            <w:tcW w:w="424" w:type="dxa"/>
            <w:vMerge w:val="restart"/>
            <w:tcBorders>
              <w:top w:val="single" w:sz="6" w:space="0" w:color="000000"/>
            </w:tcBorders>
            <w:vAlign w:val="center"/>
          </w:tcPr>
          <w:p w:rsidR="000B1B3A" w:rsidRPr="00E9267E" w:rsidRDefault="000B1B3A" w:rsidP="00407255">
            <w:pPr>
              <w:pStyle w:val="StandardTabelle9pt"/>
              <w:jc w:val="left"/>
            </w:pPr>
            <w:r w:rsidRPr="00E9267E">
              <w:rPr>
                <w:highlight w:val="yellow"/>
              </w:rPr>
              <w:t>0</w:t>
            </w:r>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Verursachende Belastung</w:t>
            </w:r>
          </w:p>
        </w:tc>
        <w:tc>
          <w:tcPr>
            <w:tcW w:w="1278" w:type="dxa"/>
            <w:vMerge w:val="restart"/>
            <w:tcBorders>
              <w:top w:val="single" w:sz="6" w:space="0" w:color="000000"/>
              <w:left w:val="double" w:sz="4" w:space="0" w:color="auto"/>
              <w:right w:val="single" w:sz="6" w:space="0" w:color="000000"/>
            </w:tcBorders>
            <w:vAlign w:val="center"/>
          </w:tcPr>
          <w:p w:rsidR="000B1B3A" w:rsidRPr="00E9267E" w:rsidDel="000D6B64" w:rsidRDefault="000B1B3A" w:rsidP="00407255">
            <w:pPr>
              <w:pStyle w:val="StandardTabelle9pt"/>
              <w:jc w:val="center"/>
              <w:rPr>
                <w:del w:id="128" w:author="S. Börner" w:date="2013-11-12T15:42:00Z"/>
              </w:rPr>
            </w:pPr>
            <w:del w:id="129" w:author="S. Börner" w:date="2013-11-12T15:42:00Z">
              <w:r w:rsidRPr="00E9267E" w:rsidDel="000D6B64">
                <w:delText>Schlechter</w:delText>
              </w:r>
            </w:del>
            <w:proofErr w:type="spellStart"/>
            <w:ins w:id="130" w:author="S. Börner" w:date="2013-11-12T15:42:00Z">
              <w:r w:rsidRPr="00E9267E">
                <w:t>at</w:t>
              </w:r>
              <w:proofErr w:type="spellEnd"/>
              <w:r w:rsidRPr="00E9267E">
                <w:t xml:space="preserve"> </w:t>
              </w:r>
              <w:proofErr w:type="spellStart"/>
              <w:r w:rsidRPr="00E9267E">
                <w:t>risk</w:t>
              </w:r>
            </w:ins>
          </w:p>
          <w:p w:rsidR="000B1B3A" w:rsidRPr="00E9267E" w:rsidRDefault="000B1B3A" w:rsidP="00407255">
            <w:pPr>
              <w:pStyle w:val="StandardTabelle9pt"/>
              <w:jc w:val="center"/>
            </w:pPr>
            <w:r w:rsidRPr="00E9267E">
              <w:t>chemischer</w:t>
            </w:r>
            <w:proofErr w:type="spellEnd"/>
            <w:r w:rsidRPr="00E9267E">
              <w:t xml:space="preserve"> Zustand</w:t>
            </w:r>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pPr>
            <w:r w:rsidRPr="00E9267E">
              <w:rPr>
                <w:highlight w:val="yellow"/>
              </w:rPr>
              <w:t>0</w:t>
            </w:r>
          </w:p>
        </w:tc>
        <w:tc>
          <w:tcPr>
            <w:tcW w:w="2690" w:type="dxa"/>
            <w:gridSpan w:val="3"/>
            <w:tcBorders>
              <w:top w:val="single" w:sz="6" w:space="0" w:color="000000"/>
            </w:tcBorders>
            <w:vAlign w:val="center"/>
          </w:tcPr>
          <w:p w:rsidR="000B1B3A" w:rsidRPr="00E9267E" w:rsidRDefault="000B1B3A" w:rsidP="00407255">
            <w:pPr>
              <w:pStyle w:val="StandardTabelle9pt"/>
              <w:jc w:val="center"/>
            </w:pPr>
            <w:r w:rsidRPr="00E9267E">
              <w:t>Verursachende Belastung</w:t>
            </w:r>
          </w:p>
        </w:tc>
      </w:tr>
      <w:tr w:rsidR="000B1B3A" w:rsidRPr="00E9267E" w:rsidTr="00407255">
        <w:trPr>
          <w:jc w:val="center"/>
        </w:trPr>
        <w:tc>
          <w:tcPr>
            <w:tcW w:w="1560" w:type="dxa"/>
            <w:vMerge/>
            <w:tcBorders>
              <w:top w:val="single" w:sz="6" w:space="0" w:color="000000"/>
            </w:tcBorders>
            <w:vAlign w:val="center"/>
          </w:tcPr>
          <w:p w:rsidR="000B1B3A" w:rsidRPr="00E9267E" w:rsidRDefault="000B1B3A" w:rsidP="00407255">
            <w:pPr>
              <w:pStyle w:val="StandardTabelle9pt"/>
              <w:jc w:val="center"/>
            </w:pPr>
          </w:p>
        </w:tc>
        <w:tc>
          <w:tcPr>
            <w:tcW w:w="424" w:type="dxa"/>
            <w:vMerge/>
            <w:tcBorders>
              <w:top w:val="single" w:sz="6" w:space="0" w:color="000000"/>
            </w:tcBorders>
            <w:vAlign w:val="center"/>
          </w:tcPr>
          <w:p w:rsidR="000B1B3A" w:rsidRPr="00E9267E" w:rsidRDefault="000B1B3A" w:rsidP="00407255">
            <w:pPr>
              <w:pStyle w:val="StandardTabelle9pt"/>
              <w:jc w:val="center"/>
            </w:pPr>
          </w:p>
        </w:tc>
        <w:tc>
          <w:tcPr>
            <w:tcW w:w="850" w:type="dxa"/>
            <w:tcBorders>
              <w:top w:val="single" w:sz="6" w:space="0" w:color="000000"/>
            </w:tcBorders>
            <w:vAlign w:val="center"/>
          </w:tcPr>
          <w:p w:rsidR="000B1B3A" w:rsidRPr="00E9267E" w:rsidRDefault="000B1B3A" w:rsidP="00407255">
            <w:pPr>
              <w:pStyle w:val="StandardTabelle9pt"/>
              <w:jc w:val="center"/>
            </w:pPr>
            <w:proofErr w:type="spellStart"/>
            <w:r w:rsidRPr="00E9267E">
              <w:t>Ent-nahme</w:t>
            </w:r>
            <w:proofErr w:type="spellEnd"/>
          </w:p>
        </w:tc>
        <w:tc>
          <w:tcPr>
            <w:tcW w:w="1077" w:type="dxa"/>
            <w:tcBorders>
              <w:top w:val="single" w:sz="6" w:space="0" w:color="000000"/>
            </w:tcBorders>
            <w:vAlign w:val="center"/>
          </w:tcPr>
          <w:p w:rsidR="000B1B3A" w:rsidRPr="00E9267E" w:rsidRDefault="000B1B3A" w:rsidP="00407255">
            <w:pPr>
              <w:pStyle w:val="StandardTabelle9pt"/>
              <w:jc w:val="center"/>
            </w:pPr>
            <w:r w:rsidRPr="00E9267E">
              <w:t>Bergbau-folgen</w:t>
            </w:r>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pPr>
            <w:r w:rsidRPr="00E9267E">
              <w:t>Intrusi</w:t>
            </w:r>
            <w:r w:rsidRPr="00E9267E">
              <w:t>o</w:t>
            </w:r>
            <w:r w:rsidRPr="00E9267E">
              <w:t>nen</w:t>
            </w:r>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pPr>
          </w:p>
        </w:tc>
        <w:tc>
          <w:tcPr>
            <w:tcW w:w="850" w:type="dxa"/>
            <w:tcBorders>
              <w:top w:val="single" w:sz="6" w:space="0" w:color="000000"/>
            </w:tcBorders>
            <w:vAlign w:val="center"/>
          </w:tcPr>
          <w:p w:rsidR="000B1B3A" w:rsidRPr="00E9267E" w:rsidRDefault="000B1B3A" w:rsidP="00407255">
            <w:pPr>
              <w:pStyle w:val="StandardTabelle9pt"/>
              <w:jc w:val="center"/>
            </w:pPr>
            <w:r w:rsidRPr="00E9267E">
              <w:t>Diffuse Quellen</w:t>
            </w:r>
          </w:p>
        </w:tc>
        <w:tc>
          <w:tcPr>
            <w:tcW w:w="851" w:type="dxa"/>
            <w:tcBorders>
              <w:top w:val="single" w:sz="6" w:space="0" w:color="000000"/>
            </w:tcBorders>
            <w:vAlign w:val="center"/>
          </w:tcPr>
          <w:p w:rsidR="000B1B3A" w:rsidRPr="00E9267E" w:rsidRDefault="000B1B3A" w:rsidP="00407255">
            <w:pPr>
              <w:pStyle w:val="StandardTabelle9pt"/>
              <w:jc w:val="center"/>
            </w:pPr>
            <w:r w:rsidRPr="00E9267E">
              <w:t>Punkt-quellen</w:t>
            </w:r>
          </w:p>
        </w:tc>
        <w:tc>
          <w:tcPr>
            <w:tcW w:w="989" w:type="dxa"/>
            <w:tcBorders>
              <w:top w:val="single" w:sz="6" w:space="0" w:color="000000"/>
            </w:tcBorders>
            <w:vAlign w:val="center"/>
          </w:tcPr>
          <w:p w:rsidR="000B1B3A" w:rsidRPr="00E9267E" w:rsidRDefault="000B1B3A" w:rsidP="00407255">
            <w:pPr>
              <w:pStyle w:val="StandardTabelle9pt"/>
              <w:jc w:val="center"/>
            </w:pPr>
            <w:r w:rsidRPr="00E9267E">
              <w:t>Bergbau-folgen</w:t>
            </w:r>
          </w:p>
        </w:tc>
      </w:tr>
      <w:tr w:rsidR="000B1B3A" w:rsidRPr="00E9267E" w:rsidTr="00407255">
        <w:trPr>
          <w:jc w:val="center"/>
        </w:trPr>
        <w:tc>
          <w:tcPr>
            <w:tcW w:w="1560" w:type="dxa"/>
            <w:vMerge/>
            <w:tcBorders>
              <w:top w:val="single" w:sz="6" w:space="0" w:color="000000"/>
              <w:bottom w:val="single" w:sz="12" w:space="0" w:color="000000"/>
            </w:tcBorders>
            <w:vAlign w:val="center"/>
          </w:tcPr>
          <w:p w:rsidR="000B1B3A" w:rsidRPr="00E9267E" w:rsidRDefault="000B1B3A" w:rsidP="00407255">
            <w:pPr>
              <w:pStyle w:val="StandardTabelle9pt"/>
              <w:jc w:val="center"/>
            </w:pPr>
          </w:p>
        </w:tc>
        <w:tc>
          <w:tcPr>
            <w:tcW w:w="424" w:type="dxa"/>
            <w:vMerge/>
            <w:tcBorders>
              <w:top w:val="single" w:sz="6" w:space="0" w:color="000000"/>
              <w:bottom w:val="single" w:sz="12" w:space="0" w:color="000000"/>
            </w:tcBorders>
            <w:vAlign w:val="center"/>
          </w:tcPr>
          <w:p w:rsidR="000B1B3A" w:rsidRPr="00E9267E" w:rsidRDefault="000B1B3A" w:rsidP="00407255">
            <w:pPr>
              <w:pStyle w:val="StandardTabelle9pt"/>
              <w:jc w:val="cente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1077"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907" w:type="dxa"/>
            <w:tcBorders>
              <w:top w:val="single" w:sz="6" w:space="0" w:color="000000"/>
              <w:bottom w:val="single" w:sz="12" w:space="0" w:color="000000"/>
              <w:right w:val="double" w:sz="4" w:space="0" w:color="auto"/>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1278" w:type="dxa"/>
            <w:vMerge/>
            <w:tcBorders>
              <w:top w:val="double" w:sz="4" w:space="0" w:color="auto"/>
              <w:left w:val="double" w:sz="4" w:space="0" w:color="auto"/>
              <w:bottom w:val="single" w:sz="12" w:space="0" w:color="000000"/>
              <w:right w:val="single" w:sz="6" w:space="0" w:color="000000"/>
            </w:tcBorders>
            <w:vAlign w:val="center"/>
          </w:tcPr>
          <w:p w:rsidR="000B1B3A" w:rsidRPr="00E9267E" w:rsidRDefault="000B1B3A" w:rsidP="00407255">
            <w:pPr>
              <w:pStyle w:val="StandardTabelle9pt"/>
              <w:jc w:val="center"/>
            </w:pPr>
          </w:p>
        </w:tc>
        <w:tc>
          <w:tcPr>
            <w:tcW w:w="567" w:type="dxa"/>
            <w:vMerge/>
            <w:tcBorders>
              <w:top w:val="double" w:sz="4" w:space="0" w:color="auto"/>
              <w:left w:val="single" w:sz="6" w:space="0" w:color="000000"/>
              <w:bottom w:val="single" w:sz="12" w:space="0" w:color="000000"/>
            </w:tcBorders>
            <w:vAlign w:val="center"/>
          </w:tcPr>
          <w:p w:rsidR="000B1B3A" w:rsidRPr="00E9267E" w:rsidRDefault="000B1B3A" w:rsidP="00407255">
            <w:pPr>
              <w:pStyle w:val="StandardTabelle9pt"/>
              <w:jc w:val="cente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851"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c>
          <w:tcPr>
            <w:tcW w:w="989" w:type="dxa"/>
            <w:tcBorders>
              <w:top w:val="single" w:sz="6" w:space="0" w:color="000000"/>
              <w:bottom w:val="single" w:sz="12" w:space="0" w:color="000000"/>
            </w:tcBorders>
            <w:vAlign w:val="center"/>
          </w:tcPr>
          <w:p w:rsidR="000B1B3A" w:rsidRPr="00E9267E" w:rsidRDefault="000B1B3A" w:rsidP="00407255">
            <w:pPr>
              <w:pStyle w:val="StandardTabelle9pt"/>
              <w:jc w:val="center"/>
            </w:pPr>
            <w:r w:rsidRPr="00E9267E">
              <w:rPr>
                <w:rFonts w:cs="Arial"/>
                <w:highlight w:val="yellow"/>
              </w:rPr>
              <w:sym w:font="Symbol" w:char="F0BE"/>
            </w:r>
          </w:p>
        </w:tc>
      </w:tr>
    </w:tbl>
    <w:p w:rsidR="000B1B3A" w:rsidRPr="00E9267E" w:rsidRDefault="000B1B3A" w:rsidP="000B1B3A">
      <w:pPr>
        <w:spacing w:before="120"/>
        <w:ind w:left="284" w:hanging="284"/>
        <w:rPr>
          <w:ins w:id="131" w:author="majka" w:date="2013-12-09T12:24:00Z"/>
          <w:sz w:val="16"/>
          <w:szCs w:val="16"/>
          <w:lang w:val="de-DE"/>
        </w:rPr>
      </w:pPr>
      <w:ins w:id="132" w:author="majka" w:date="2013-12-09T12:24:00Z">
        <w:r w:rsidRPr="00E9267E">
          <w:rPr>
            <w:sz w:val="16"/>
            <w:szCs w:val="16"/>
            <w:vertAlign w:val="superscript"/>
            <w:lang w:val="de-DE"/>
          </w:rPr>
          <w:t>1)</w:t>
        </w:r>
        <w:r w:rsidRPr="00E9267E">
          <w:rPr>
            <w:sz w:val="16"/>
            <w:szCs w:val="16"/>
            <w:lang w:val="de-DE"/>
          </w:rPr>
          <w:tab/>
          <w:t>In die Angaben für Tschechien wurden für den mengenmäßigen Zustand unter den Bergbaufolgen auch sonstige Einwirkungen aufgenommen (z. B. geothermische Bohrungen u. Ä.).</w:t>
        </w:r>
      </w:ins>
    </w:p>
    <w:p w:rsidR="000B1B3A" w:rsidRPr="00E9267E" w:rsidRDefault="000B1B3A" w:rsidP="000B1B3A">
      <w:pPr>
        <w:rPr>
          <w:lang w:val="de-DE"/>
        </w:rPr>
      </w:pPr>
    </w:p>
    <w:p w:rsidR="000B1B3A" w:rsidRPr="00E9267E" w:rsidRDefault="000B1B3A" w:rsidP="000B1B3A">
      <w:pPr>
        <w:rPr>
          <w:lang w:val="de-DE"/>
        </w:rPr>
      </w:pPr>
    </w:p>
    <w:p w:rsidR="000B1B3A" w:rsidRPr="00E9267E" w:rsidRDefault="000B1B3A" w:rsidP="000B1B3A">
      <w:pPr>
        <w:rPr>
          <w:lang w:val="de-DE"/>
        </w:rPr>
      </w:pPr>
      <w:r w:rsidRPr="00E9267E">
        <w:rPr>
          <w:lang w:val="de-DE"/>
        </w:rPr>
        <w:t>Wegen ihrer besonderen Bedeutung für die internationale Flussgebietseinheit Elbe wurden die Belastungen mit Nährstoffen aus diffusen Quellen sowie die Auswirkungen des Braunkohle-, Uran- und Kalibergbaus den wichtigen Wasserbewirtschaftungsfragen zugeordnet. Häufig wi</w:t>
      </w:r>
      <w:r w:rsidRPr="00E9267E">
        <w:rPr>
          <w:lang w:val="de-DE"/>
        </w:rPr>
        <w:t>r</w:t>
      </w:r>
      <w:r w:rsidRPr="00E9267E">
        <w:rPr>
          <w:lang w:val="de-DE"/>
        </w:rPr>
        <w:t>ken diese beiden Belastungsarten a priori nur auf die Grundwasserkörper, bevor sie über den Basisabfluss die ökologische und chemische Qualität der mit den Grundwasserkörpern in Ve</w:t>
      </w:r>
      <w:r w:rsidRPr="00E9267E">
        <w:rPr>
          <w:lang w:val="de-DE"/>
        </w:rPr>
        <w:t>r</w:t>
      </w:r>
      <w:r w:rsidRPr="00E9267E">
        <w:rPr>
          <w:lang w:val="de-DE"/>
        </w:rPr>
        <w:t>bindung stehenden Oberflächengewässer beeinflussen.</w:t>
      </w:r>
    </w:p>
    <w:p w:rsidR="000B1B3A" w:rsidRPr="00E9267E" w:rsidRDefault="000B1B3A" w:rsidP="000B1B3A">
      <w:pPr>
        <w:rPr>
          <w:lang w:val="de-DE"/>
        </w:rPr>
      </w:pPr>
    </w:p>
    <w:p w:rsidR="000B1B3A" w:rsidRPr="00E9267E" w:rsidRDefault="000B1B3A" w:rsidP="000B1B3A">
      <w:pPr>
        <w:rPr>
          <w:ins w:id="133" w:author="S. Börner" w:date="2013-11-12T15:27:00Z"/>
          <w:lang w:val="de-DE"/>
        </w:rPr>
      </w:pPr>
    </w:p>
    <w:p w:rsidR="000B1B3A" w:rsidRPr="00E9267E" w:rsidRDefault="000B1B3A" w:rsidP="000B1B3A">
      <w:pPr>
        <w:pStyle w:val="berschrift2"/>
        <w:numPr>
          <w:ilvl w:val="1"/>
          <w:numId w:val="0"/>
        </w:numPr>
        <w:ind w:left="851" w:hanging="851"/>
        <w:rPr>
          <w:lang w:val="de-DE"/>
        </w:rPr>
      </w:pPr>
      <w:bookmarkStart w:id="134" w:name="_Toc244676061"/>
      <w:r w:rsidRPr="00E9267E">
        <w:rPr>
          <w:lang w:val="de-DE"/>
        </w:rPr>
        <w:t>4.4</w:t>
      </w:r>
      <w:r w:rsidRPr="00E9267E">
        <w:rPr>
          <w:lang w:val="de-DE"/>
        </w:rPr>
        <w:tab/>
      </w:r>
      <w:commentRangeStart w:id="135"/>
      <w:r w:rsidRPr="00E9267E">
        <w:rPr>
          <w:lang w:val="de-DE"/>
        </w:rPr>
        <w:t xml:space="preserve">Zustandsbewertung </w:t>
      </w:r>
      <w:commentRangeEnd w:id="135"/>
      <w:r w:rsidRPr="00E9267E">
        <w:rPr>
          <w:rStyle w:val="Kommentarzeichen"/>
          <w:rFonts w:eastAsia="Arial" w:cs="Times New Roman"/>
          <w:b w:val="0"/>
          <w:iCs w:val="0"/>
          <w:kern w:val="0"/>
          <w:lang w:val="de-DE"/>
        </w:rPr>
        <w:commentReference w:id="135"/>
      </w:r>
      <w:r w:rsidRPr="00E9267E">
        <w:rPr>
          <w:lang w:val="de-DE"/>
        </w:rPr>
        <w:t>des Grundwassers</w:t>
      </w:r>
      <w:bookmarkEnd w:id="134"/>
    </w:p>
    <w:p w:rsidR="000B1B3A" w:rsidRPr="00E9267E" w:rsidRDefault="000B1B3A" w:rsidP="000B1B3A">
      <w:pPr>
        <w:rPr>
          <w:lang w:val="de-DE"/>
        </w:rPr>
      </w:pPr>
      <w:r w:rsidRPr="00E9267E">
        <w:rPr>
          <w:lang w:val="de-DE"/>
        </w:rPr>
        <w:t>Der Zustand der Grundwasserkörper setzt sich aus dem chemischen und dem mengenmäßigen Zustand zusammen und repräsentiert mögliche anthropogene Belastungen, keineswegs natürl</w:t>
      </w:r>
      <w:r w:rsidRPr="00E9267E">
        <w:rPr>
          <w:lang w:val="de-DE"/>
        </w:rPr>
        <w:t>i</w:t>
      </w:r>
      <w:r w:rsidRPr="00E9267E">
        <w:rPr>
          <w:lang w:val="de-DE"/>
        </w:rPr>
        <w:t>che Änderungen der Menge oder des Chemismus des Grundwassers. Der Zustand wird für e</w:t>
      </w:r>
      <w:r w:rsidRPr="00E9267E">
        <w:rPr>
          <w:lang w:val="de-DE"/>
        </w:rPr>
        <w:t>i</w:t>
      </w:r>
      <w:r w:rsidRPr="00E9267E">
        <w:rPr>
          <w:lang w:val="de-DE"/>
        </w:rPr>
        <w:t>nen Grundwasserkörper oder eine Gruppe von Grundwasserkörpern bestimmt.</w:t>
      </w:r>
    </w:p>
    <w:p w:rsidR="000B1B3A" w:rsidRPr="00E9267E" w:rsidRDefault="000B1B3A" w:rsidP="000B1B3A">
      <w:pPr>
        <w:rPr>
          <w:lang w:val="de-DE"/>
        </w:rPr>
      </w:pPr>
    </w:p>
    <w:p w:rsidR="000B1B3A" w:rsidRPr="00E9267E" w:rsidRDefault="000B1B3A" w:rsidP="000B1B3A">
      <w:pPr>
        <w:rPr>
          <w:lang w:val="de-DE"/>
        </w:rPr>
      </w:pPr>
      <w:r w:rsidRPr="00E9267E">
        <w:rPr>
          <w:lang w:val="de-DE"/>
        </w:rPr>
        <w:t>Der erste Schritt bei der Bewertung des Zustands des Grundwassers besteht in der Besti</w:t>
      </w:r>
      <w:r w:rsidRPr="00E9267E">
        <w:rPr>
          <w:lang w:val="de-DE"/>
        </w:rPr>
        <w:t>m</w:t>
      </w:r>
      <w:r w:rsidRPr="00E9267E">
        <w:rPr>
          <w:lang w:val="de-DE"/>
        </w:rPr>
        <w:t>mung der Parameter und Grenzwerte für den guten Zustand. Der gute mengenmäßige Zustand ist im Wesentlichen bereits in der Wasserrahmenrichtlinie relativ klar mithilfe der Bilanz Menge und/oder Grundwasserspiegel definiert. Salz- oder andere Intrusionen werden als Indikator zur Bewertung des mengenmäßigen Zustands genutzt, in der internationalen Flussgebietseinheit Elbe kam dies aber nur für einen deutschen Grundwasserkörper zur Anwendung. Darüber hi</w:t>
      </w:r>
      <w:r w:rsidRPr="00E9267E">
        <w:rPr>
          <w:lang w:val="de-DE"/>
        </w:rPr>
        <w:t>n</w:t>
      </w:r>
      <w:r w:rsidRPr="00E9267E">
        <w:rPr>
          <w:lang w:val="de-DE"/>
        </w:rPr>
        <w:t>aus wurden weitere signifikante Belastungen individuell bewertet – vor allem der Bergbau und im tschechischen Teil des Einzugsgebiets die Auswirkungen geothermischer Bohrungen.</w:t>
      </w:r>
    </w:p>
    <w:p w:rsidR="000B1B3A" w:rsidRPr="00E9267E" w:rsidRDefault="000B1B3A" w:rsidP="000B1B3A">
      <w:pPr>
        <w:rPr>
          <w:lang w:val="de-DE"/>
        </w:rPr>
      </w:pPr>
    </w:p>
    <w:p w:rsidR="000B1B3A" w:rsidRPr="00E9267E" w:rsidRDefault="000B1B3A" w:rsidP="000B1B3A">
      <w:pPr>
        <w:rPr>
          <w:lang w:val="de-DE"/>
        </w:rPr>
      </w:pPr>
      <w:r w:rsidRPr="00E9267E">
        <w:rPr>
          <w:lang w:val="de-DE"/>
        </w:rPr>
        <w:t xml:space="preserve">Die Definition der Parameter und der Grenzwerte des guten chemischen Zustands war weitaus komplizierter. Die Richtlinie 2006/118/EG zum Schutz des Grundwassers legt Bedingungen für die Bewertung der Grundwasserqualität fest und die europäische Arbeitsgruppe „Grundwasser“ bereitet ein </w:t>
      </w:r>
      <w:proofErr w:type="spellStart"/>
      <w:r w:rsidRPr="00E9267E">
        <w:rPr>
          <w:lang w:val="de-DE"/>
        </w:rPr>
        <w:t>Guidance</w:t>
      </w:r>
      <w:proofErr w:type="spellEnd"/>
      <w:r w:rsidRPr="00E9267E">
        <w:rPr>
          <w:lang w:val="de-DE"/>
        </w:rPr>
        <w:t xml:space="preserve"> </w:t>
      </w:r>
      <w:proofErr w:type="spellStart"/>
      <w:r w:rsidRPr="00E9267E">
        <w:rPr>
          <w:lang w:val="de-DE"/>
        </w:rPr>
        <w:t>Document</w:t>
      </w:r>
      <w:proofErr w:type="spellEnd"/>
      <w:r w:rsidRPr="00E9267E">
        <w:rPr>
          <w:lang w:val="de-DE"/>
        </w:rPr>
        <w:t xml:space="preserve"> für die Bewertung des Zustands und der Trends für die g</w:t>
      </w:r>
      <w:r w:rsidRPr="00E9267E">
        <w:rPr>
          <w:lang w:val="de-DE"/>
        </w:rPr>
        <w:t>e</w:t>
      </w:r>
      <w:r w:rsidRPr="00E9267E">
        <w:rPr>
          <w:lang w:val="de-DE"/>
        </w:rPr>
        <w:t>meinsame Umsetzungsstrategie vor.</w:t>
      </w:r>
    </w:p>
    <w:p w:rsidR="000B1B3A" w:rsidRPr="00E9267E" w:rsidRDefault="000B1B3A" w:rsidP="000B1B3A">
      <w:pPr>
        <w:rPr>
          <w:lang w:val="de-DE"/>
        </w:rPr>
      </w:pPr>
    </w:p>
    <w:p w:rsidR="000B1B3A" w:rsidRPr="00E9267E" w:rsidRDefault="000B1B3A" w:rsidP="000B1B3A">
      <w:pPr>
        <w:rPr>
          <w:lang w:val="de-DE"/>
        </w:rPr>
      </w:pPr>
      <w:r w:rsidRPr="00E9267E">
        <w:rPr>
          <w:lang w:val="de-DE"/>
        </w:rPr>
        <w:t>Die Bewertung des chemischen Zustands wird für die Grundwasserqualitätsnormen (europä</w:t>
      </w:r>
      <w:r w:rsidRPr="00E9267E">
        <w:rPr>
          <w:lang w:val="de-DE"/>
        </w:rPr>
        <w:t>i</w:t>
      </w:r>
      <w:r w:rsidRPr="00E9267E">
        <w:rPr>
          <w:lang w:val="de-DE"/>
        </w:rPr>
        <w:t>sche Standards für Nitrat und Pflanzenschutzmittel) und für die Schwellenwerte – auf der Ebene der Mitgliedstaaten festgelegte Grundwasserqualitätsstandards – gefordert.</w:t>
      </w:r>
    </w:p>
    <w:p w:rsidR="000B1B3A" w:rsidRPr="00E9267E" w:rsidRDefault="000B1B3A" w:rsidP="000B1B3A">
      <w:pPr>
        <w:rPr>
          <w:lang w:val="de-DE"/>
        </w:rPr>
      </w:pPr>
    </w:p>
    <w:p w:rsidR="000B1B3A" w:rsidRPr="00E9267E" w:rsidRDefault="000B1B3A" w:rsidP="000B1B3A">
      <w:pPr>
        <w:rPr>
          <w:lang w:val="de-DE"/>
        </w:rPr>
      </w:pPr>
      <w:r w:rsidRPr="00E9267E">
        <w:rPr>
          <w:lang w:val="de-DE"/>
        </w:rPr>
        <w:t>Die Festlegung der Schwellenwerte sollte auf folgenden Faktoren beruhen:</w:t>
      </w:r>
    </w:p>
    <w:p w:rsidR="000B1B3A" w:rsidRPr="00E9267E" w:rsidRDefault="000B1B3A" w:rsidP="000B1B3A">
      <w:pPr>
        <w:pStyle w:val="Kstchen"/>
        <w:tabs>
          <w:tab w:val="clear" w:pos="567"/>
          <w:tab w:val="clear" w:pos="851"/>
        </w:tabs>
        <w:ind w:left="567" w:hanging="284"/>
        <w:rPr>
          <w:lang w:val="de-DE"/>
        </w:rPr>
      </w:pPr>
      <w:r w:rsidRPr="00E9267E">
        <w:rPr>
          <w:lang w:val="de-DE"/>
        </w:rPr>
        <w:t>Ausmaß der Wechselwirkungen zwischen dem Grundwasser und den verbundenen aqu</w:t>
      </w:r>
      <w:r w:rsidRPr="00E9267E">
        <w:rPr>
          <w:lang w:val="de-DE"/>
        </w:rPr>
        <w:t>a</w:t>
      </w:r>
      <w:r w:rsidRPr="00E9267E">
        <w:rPr>
          <w:lang w:val="de-DE"/>
        </w:rPr>
        <w:t>tischen sowie den abhängigen terrestrischen Ökosystemen,</w:t>
      </w:r>
    </w:p>
    <w:p w:rsidR="000B1B3A" w:rsidRPr="00E9267E" w:rsidRDefault="000B1B3A" w:rsidP="000B1B3A">
      <w:pPr>
        <w:pStyle w:val="Kstchen"/>
        <w:tabs>
          <w:tab w:val="clear" w:pos="567"/>
          <w:tab w:val="clear" w:pos="851"/>
        </w:tabs>
        <w:ind w:left="567" w:hanging="284"/>
        <w:rPr>
          <w:lang w:val="de-DE"/>
        </w:rPr>
      </w:pPr>
      <w:r w:rsidRPr="00E9267E">
        <w:rPr>
          <w:lang w:val="de-DE"/>
        </w:rPr>
        <w:t>Beeinträchtigungen der tatsächlichen oder potenziellen legitimen Nutzungen oder der Funktionen des Grundwassers,</w:t>
      </w:r>
    </w:p>
    <w:p w:rsidR="000B1B3A" w:rsidRPr="00E9267E" w:rsidRDefault="000B1B3A" w:rsidP="000B1B3A">
      <w:pPr>
        <w:pStyle w:val="Kstchen"/>
        <w:tabs>
          <w:tab w:val="clear" w:pos="567"/>
          <w:tab w:val="clear" w:pos="851"/>
        </w:tabs>
        <w:ind w:left="567" w:hanging="284"/>
        <w:rPr>
          <w:lang w:val="de-DE"/>
        </w:rPr>
      </w:pPr>
      <w:r w:rsidRPr="00E9267E">
        <w:rPr>
          <w:lang w:val="de-DE"/>
        </w:rPr>
        <w:t>alle Schadstoffe, auf deren Grundlage Grundwasserkörper als gefährdet ausgewiesen werden,</w:t>
      </w:r>
    </w:p>
    <w:p w:rsidR="000B1B3A" w:rsidRPr="00E9267E" w:rsidRDefault="000B1B3A" w:rsidP="000B1B3A">
      <w:pPr>
        <w:pStyle w:val="Kstchen"/>
        <w:tabs>
          <w:tab w:val="clear" w:pos="567"/>
          <w:tab w:val="clear" w:pos="851"/>
        </w:tabs>
        <w:ind w:left="567" w:hanging="284"/>
        <w:rPr>
          <w:lang w:val="de-DE"/>
        </w:rPr>
      </w:pPr>
      <w:r w:rsidRPr="00E9267E">
        <w:rPr>
          <w:lang w:val="de-DE"/>
        </w:rPr>
        <w:t>hydrogeologische Gegebenheiten, einschließlich der Informationen über natürliche Ko</w:t>
      </w:r>
      <w:r w:rsidRPr="00E9267E">
        <w:rPr>
          <w:lang w:val="de-DE"/>
        </w:rPr>
        <w:t>n</w:t>
      </w:r>
      <w:r w:rsidRPr="00E9267E">
        <w:rPr>
          <w:lang w:val="de-DE"/>
        </w:rPr>
        <w:t>zentrationsniveaus (Hintergrundwerte) und Wasserhaushalt.</w:t>
      </w:r>
    </w:p>
    <w:p w:rsidR="000B1B3A" w:rsidRPr="00E9267E" w:rsidRDefault="000B1B3A" w:rsidP="000B1B3A">
      <w:pPr>
        <w:rPr>
          <w:lang w:val="de-DE"/>
        </w:rPr>
      </w:pPr>
    </w:p>
    <w:p w:rsidR="000B1B3A" w:rsidRPr="00E9267E" w:rsidRDefault="000B1B3A" w:rsidP="000B1B3A">
      <w:pPr>
        <w:rPr>
          <w:lang w:val="de-DE"/>
        </w:rPr>
      </w:pPr>
      <w:r w:rsidRPr="00E9267E">
        <w:rPr>
          <w:lang w:val="de-DE"/>
        </w:rPr>
        <w:t>Schwellenwerte können auf nationaler Ebene, auf der Ebene der Flussgebietseinheit oder eines Teils einer internationalen Flussgebietseinheit, ggf. für einzelne Grundwasserkörper oder Gru</w:t>
      </w:r>
      <w:r w:rsidRPr="00E9267E">
        <w:rPr>
          <w:lang w:val="de-DE"/>
        </w:rPr>
        <w:t>p</w:t>
      </w:r>
      <w:r w:rsidRPr="00E9267E">
        <w:rPr>
          <w:lang w:val="de-DE"/>
        </w:rPr>
        <w:t>pen von Grundwasserkörpern festgelegt werden.</w:t>
      </w:r>
    </w:p>
    <w:p w:rsidR="000B1B3A" w:rsidRPr="00E9267E" w:rsidRDefault="000B1B3A" w:rsidP="000B1B3A">
      <w:pPr>
        <w:rPr>
          <w:lang w:val="de-DE"/>
        </w:rPr>
      </w:pPr>
    </w:p>
    <w:p w:rsidR="000B1B3A" w:rsidRPr="00E9267E" w:rsidRDefault="000B1B3A" w:rsidP="000B1B3A">
      <w:pPr>
        <w:rPr>
          <w:lang w:val="de-DE"/>
        </w:rPr>
      </w:pPr>
      <w:r w:rsidRPr="00E9267E">
        <w:rPr>
          <w:lang w:val="de-DE"/>
        </w:rPr>
        <w:t>Tschechien hat auf nationaler Ebene Schwellenwerte festgelegt, die für die Zustandsbewertung der Grundwasserkörper in den ersten Bewirtschaftungsplänen für die Teilflussgebietseinheiten nach dem Wassergesetz und mit ihm zusammenhängenden Vorschriften</w:t>
      </w:r>
      <w:r w:rsidRPr="00E9267E">
        <w:rPr>
          <w:rStyle w:val="Funotenzeichen"/>
          <w:lang w:val="de-DE"/>
        </w:rPr>
        <w:footnoteReference w:id="1"/>
      </w:r>
      <w:r w:rsidRPr="00E9267E">
        <w:rPr>
          <w:lang w:val="de-DE"/>
        </w:rPr>
        <w:t xml:space="preserve"> genutzt wurden. Das Verzeichnis umfasst 35 Einträge – allgemeine chemisch-physikalische Parameter wie Nitrat und einige Metalle; ferner für die Beurteilung der Gefährdung bedeutende gefährliche Stoffe. Gleichzeitig läuft nach den Vorgaben der Richtlinie 2006/118/EG auch die detailliertere Festl</w:t>
      </w:r>
      <w:r w:rsidRPr="00E9267E">
        <w:rPr>
          <w:lang w:val="de-DE"/>
        </w:rPr>
        <w:t>e</w:t>
      </w:r>
      <w:r w:rsidRPr="00E9267E">
        <w:rPr>
          <w:lang w:val="de-DE"/>
        </w:rPr>
        <w:t>gung von Schwellenwerten.</w:t>
      </w:r>
    </w:p>
    <w:p w:rsidR="000B1B3A" w:rsidRPr="00E9267E" w:rsidRDefault="000B1B3A" w:rsidP="000B1B3A">
      <w:pPr>
        <w:rPr>
          <w:lang w:val="de-DE"/>
        </w:rPr>
      </w:pPr>
    </w:p>
    <w:p w:rsidR="000B1B3A" w:rsidRPr="00E9267E" w:rsidRDefault="000B1B3A" w:rsidP="000B1B3A">
      <w:pPr>
        <w:rPr>
          <w:lang w:val="de-DE"/>
        </w:rPr>
      </w:pPr>
      <w:r w:rsidRPr="00E9267E">
        <w:rPr>
          <w:lang w:val="de-DE"/>
        </w:rPr>
        <w:t>In Deutschland wurden auf human- und ökotoxikologischer Grundlage Geringfügigkeitsschwe</w:t>
      </w:r>
      <w:r w:rsidRPr="00E9267E">
        <w:rPr>
          <w:lang w:val="de-DE"/>
        </w:rPr>
        <w:t>l</w:t>
      </w:r>
      <w:r w:rsidRPr="00E9267E">
        <w:rPr>
          <w:lang w:val="de-DE"/>
        </w:rPr>
        <w:t>lenwerte festgelegt, die ca. 90 Parameter umfassen. Diese Werte sollen als verbindliche Schwellenwerte in eine Rechtsvorschrift überführt werden. Für die Zustandsbewertung wurden immer die Parameter der Mindestliste von Schadstoffen nach Richtlinie 2006/118/EG verwendet und nur bei Bedarf weitere Parameter herangezogen.</w:t>
      </w:r>
    </w:p>
    <w:p w:rsidR="000B1B3A" w:rsidRPr="00E9267E" w:rsidRDefault="000B1B3A" w:rsidP="000B1B3A">
      <w:pPr>
        <w:rPr>
          <w:lang w:val="de-DE"/>
        </w:rPr>
      </w:pPr>
    </w:p>
    <w:p w:rsidR="000B1B3A" w:rsidRPr="00E9267E" w:rsidRDefault="000B1B3A" w:rsidP="000B1B3A">
      <w:pPr>
        <w:rPr>
          <w:lang w:val="de-DE"/>
        </w:rPr>
      </w:pPr>
      <w:r w:rsidRPr="00E9267E">
        <w:rPr>
          <w:lang w:val="de-DE"/>
        </w:rPr>
        <w:t>Tabelle II-4.4-1 liefert einen Überblick über die gemeinsamen Parameter und ihre Grenzwerte.</w:t>
      </w:r>
    </w:p>
    <w:p w:rsidR="000B1B3A" w:rsidRPr="00E9267E" w:rsidRDefault="000B1B3A" w:rsidP="000B1B3A">
      <w:pPr>
        <w:rPr>
          <w:lang w:val="de-DE"/>
        </w:rPr>
      </w:pPr>
    </w:p>
    <w:p w:rsidR="000B1B3A" w:rsidRPr="00E9267E" w:rsidRDefault="000B1B3A" w:rsidP="000B1B3A">
      <w:pPr>
        <w:pStyle w:val="Tabelle"/>
      </w:pPr>
      <w:bookmarkStart w:id="136" w:name="_Toc244331649"/>
      <w:r w:rsidRPr="00E9267E">
        <w:t>Tab. II-4.4-1:</w:t>
      </w:r>
      <w:r w:rsidRPr="00E9267E">
        <w:tab/>
        <w:t>Überblick über die Parameter und ihre Grenzwerte für die Bewertung des chem</w:t>
      </w:r>
      <w:r w:rsidRPr="00E9267E">
        <w:t>i</w:t>
      </w:r>
      <w:r w:rsidRPr="00E9267E">
        <w:t>schen Zustands der Grundwasserkörper in Tschechien und Deutschland</w:t>
      </w:r>
      <w:bookmarkEnd w:id="136"/>
    </w:p>
    <w:tbl>
      <w:tblPr>
        <w:tblW w:w="93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tblPr>
      <w:tblGrid>
        <w:gridCol w:w="3388"/>
        <w:gridCol w:w="1231"/>
        <w:gridCol w:w="1231"/>
        <w:gridCol w:w="1795"/>
        <w:gridCol w:w="1711"/>
      </w:tblGrid>
      <w:tr w:rsidR="000B1B3A" w:rsidRPr="00E9267E" w:rsidTr="00407255">
        <w:trPr>
          <w:trHeight w:hRule="exact" w:val="850"/>
          <w:tblHeader/>
        </w:trPr>
        <w:tc>
          <w:tcPr>
            <w:tcW w:w="3388" w:type="dxa"/>
            <w:tcBorders>
              <w:bottom w:val="double" w:sz="4" w:space="0" w:color="auto"/>
            </w:tcBorders>
            <w:shd w:val="clear" w:color="auto" w:fill="FBD4B4"/>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Name des Parameters</w:t>
            </w:r>
          </w:p>
        </w:tc>
        <w:tc>
          <w:tcPr>
            <w:tcW w:w="1231" w:type="dxa"/>
            <w:tcBorders>
              <w:bottom w:val="double" w:sz="4" w:space="0" w:color="auto"/>
            </w:tcBorders>
            <w:shd w:val="clear" w:color="auto" w:fill="FBD4B4"/>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CAS-Nummer</w:t>
            </w:r>
          </w:p>
        </w:tc>
        <w:tc>
          <w:tcPr>
            <w:tcW w:w="1231" w:type="dxa"/>
            <w:tcBorders>
              <w:bottom w:val="double" w:sz="4" w:space="0" w:color="auto"/>
            </w:tcBorders>
            <w:shd w:val="clear" w:color="auto" w:fill="FBD4B4"/>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Einheit</w:t>
            </w:r>
          </w:p>
        </w:tc>
        <w:tc>
          <w:tcPr>
            <w:tcW w:w="1795" w:type="dxa"/>
            <w:tcBorders>
              <w:bottom w:val="double" w:sz="4" w:space="0" w:color="auto"/>
            </w:tcBorders>
            <w:shd w:val="clear" w:color="auto" w:fill="FBD4B4"/>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Grenzwert für</w:t>
            </w:r>
            <w:r w:rsidRPr="00E9267E">
              <w:rPr>
                <w:rFonts w:cs="Arial"/>
                <w:sz w:val="18"/>
                <w:szCs w:val="18"/>
                <w:lang w:val="de-DE"/>
              </w:rPr>
              <w:br/>
              <w:t>den guten Zustand</w:t>
            </w:r>
            <w:r w:rsidRPr="00E9267E">
              <w:rPr>
                <w:rFonts w:cs="Arial"/>
                <w:sz w:val="18"/>
                <w:szCs w:val="18"/>
                <w:lang w:val="de-DE"/>
              </w:rPr>
              <w:br/>
              <w:t>in Deutschland</w:t>
            </w:r>
            <w:r w:rsidRPr="00E9267E">
              <w:rPr>
                <w:rFonts w:cs="Arial"/>
                <w:sz w:val="18"/>
                <w:szCs w:val="18"/>
                <w:vertAlign w:val="superscript"/>
                <w:lang w:val="de-DE"/>
              </w:rPr>
              <w:t>1)</w:t>
            </w:r>
          </w:p>
        </w:tc>
        <w:tc>
          <w:tcPr>
            <w:tcW w:w="1711" w:type="dxa"/>
            <w:tcBorders>
              <w:bottom w:val="double" w:sz="4" w:space="0" w:color="auto"/>
            </w:tcBorders>
            <w:shd w:val="clear" w:color="auto" w:fill="FBD4B4"/>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Grenzwert für</w:t>
            </w:r>
            <w:r w:rsidRPr="00E9267E">
              <w:rPr>
                <w:rFonts w:cs="Arial"/>
                <w:sz w:val="18"/>
                <w:szCs w:val="18"/>
                <w:lang w:val="de-DE"/>
              </w:rPr>
              <w:br/>
              <w:t>den guten Zustand in Tschechien</w:t>
            </w:r>
          </w:p>
        </w:tc>
      </w:tr>
      <w:tr w:rsidR="000B1B3A" w:rsidRPr="00E9267E" w:rsidTr="00407255">
        <w:trPr>
          <w:trHeight w:val="284"/>
        </w:trPr>
        <w:tc>
          <w:tcPr>
            <w:tcW w:w="3388" w:type="dxa"/>
            <w:tcBorders>
              <w:top w:val="double" w:sz="4" w:space="0" w:color="auto"/>
              <w:bottom w:val="single" w:sz="6" w:space="0" w:color="auto"/>
            </w:tcBorders>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1,1,2-Trichlorethen</w:t>
            </w:r>
          </w:p>
        </w:tc>
        <w:tc>
          <w:tcPr>
            <w:tcW w:w="1231" w:type="dxa"/>
            <w:tcBorders>
              <w:top w:val="double" w:sz="4" w:space="0" w:color="auto"/>
              <w:bottom w:val="single" w:sz="6" w:space="0" w:color="auto"/>
            </w:tcBorders>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79-01-6</w:t>
            </w:r>
          </w:p>
        </w:tc>
        <w:tc>
          <w:tcPr>
            <w:tcW w:w="1231" w:type="dxa"/>
            <w:tcBorders>
              <w:top w:val="double" w:sz="4" w:space="0" w:color="auto"/>
              <w:bottom w:val="single" w:sz="6" w:space="0" w:color="auto"/>
            </w:tcBorders>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tcBorders>
              <w:top w:val="double" w:sz="4" w:space="0" w:color="auto"/>
              <w:bottom w:val="single" w:sz="6" w:space="0" w:color="auto"/>
            </w:tcBorders>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10</w:t>
            </w:r>
          </w:p>
        </w:tc>
        <w:tc>
          <w:tcPr>
            <w:tcW w:w="1711" w:type="dxa"/>
            <w:tcBorders>
              <w:top w:val="double" w:sz="4" w:space="0" w:color="auto"/>
              <w:bottom w:val="single" w:sz="6" w:space="0" w:color="auto"/>
            </w:tcBorders>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10</w:t>
            </w:r>
          </w:p>
        </w:tc>
      </w:tr>
      <w:tr w:rsidR="000B1B3A" w:rsidRPr="00E9267E" w:rsidTr="00407255">
        <w:trPr>
          <w:trHeight w:val="284"/>
        </w:trPr>
        <w:tc>
          <w:tcPr>
            <w:tcW w:w="3388" w:type="dxa"/>
            <w:tcBorders>
              <w:top w:val="single" w:sz="6" w:space="0" w:color="auto"/>
            </w:tcBorders>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Alachlor</w:t>
            </w:r>
            <w:proofErr w:type="spellEnd"/>
          </w:p>
        </w:tc>
        <w:tc>
          <w:tcPr>
            <w:tcW w:w="1231" w:type="dxa"/>
            <w:tcBorders>
              <w:top w:val="single" w:sz="6" w:space="0" w:color="auto"/>
            </w:tcBorders>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15972-60-8</w:t>
            </w:r>
          </w:p>
        </w:tc>
        <w:tc>
          <w:tcPr>
            <w:tcW w:w="1231" w:type="dxa"/>
            <w:tcBorders>
              <w:top w:val="single" w:sz="6" w:space="0" w:color="auto"/>
            </w:tcBorders>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tcBorders>
              <w:top w:val="single" w:sz="6" w:space="0" w:color="auto"/>
            </w:tcBorders>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tcBorders>
              <w:top w:val="single" w:sz="6" w:space="0" w:color="auto"/>
            </w:tcBorders>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Aldrin</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309-00-2</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0,03</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 xml:space="preserve">Arsen </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7440-38-2</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10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10</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Atrazin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1912-24-9</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Benzo</w:t>
            </w:r>
            <w:proofErr w:type="spellEnd"/>
            <w:r w:rsidRPr="00E9267E">
              <w:rPr>
                <w:rFonts w:cs="Arial"/>
                <w:sz w:val="18"/>
                <w:szCs w:val="18"/>
                <w:lang w:val="de-DE"/>
              </w:rPr>
              <w:t>(a)</w:t>
            </w:r>
            <w:proofErr w:type="spellStart"/>
            <w:r w:rsidRPr="00E9267E">
              <w:rPr>
                <w:rFonts w:cs="Arial"/>
                <w:sz w:val="18"/>
                <w:szCs w:val="18"/>
                <w:lang w:val="de-DE"/>
              </w:rPr>
              <w:t>pyren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50-32-8</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Benzo</w:t>
            </w:r>
            <w:proofErr w:type="spellEnd"/>
            <w:r w:rsidRPr="00E9267E">
              <w:rPr>
                <w:rFonts w:cs="Arial"/>
                <w:sz w:val="18"/>
                <w:szCs w:val="18"/>
                <w:lang w:val="de-DE"/>
              </w:rPr>
              <w:t>(b)</w:t>
            </w:r>
            <w:proofErr w:type="spellStart"/>
            <w:r w:rsidRPr="00E9267E">
              <w:rPr>
                <w:rFonts w:cs="Arial"/>
                <w:sz w:val="18"/>
                <w:szCs w:val="18"/>
                <w:lang w:val="de-DE"/>
              </w:rPr>
              <w:t>fluoranthen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205-99-2</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0,025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Benzo</w:t>
            </w:r>
            <w:proofErr w:type="spellEnd"/>
            <w:r w:rsidRPr="00E9267E">
              <w:rPr>
                <w:rFonts w:cs="Arial"/>
                <w:sz w:val="18"/>
                <w:szCs w:val="18"/>
                <w:lang w:val="de-DE"/>
              </w:rPr>
              <w:t>(</w:t>
            </w:r>
            <w:proofErr w:type="spellStart"/>
            <w:r w:rsidRPr="00E9267E">
              <w:rPr>
                <w:rFonts w:cs="Arial"/>
                <w:sz w:val="18"/>
                <w:szCs w:val="18"/>
                <w:lang w:val="de-DE"/>
              </w:rPr>
              <w:t>g,h,i</w:t>
            </w:r>
            <w:proofErr w:type="spellEnd"/>
            <w:r w:rsidRPr="00E9267E">
              <w:rPr>
                <w:rFonts w:cs="Arial"/>
                <w:sz w:val="18"/>
                <w:szCs w:val="18"/>
                <w:lang w:val="de-DE"/>
              </w:rPr>
              <w:t>)</w:t>
            </w:r>
            <w:proofErr w:type="spellStart"/>
            <w:r w:rsidRPr="00E9267E">
              <w:rPr>
                <w:rFonts w:cs="Arial"/>
                <w:sz w:val="18"/>
                <w:szCs w:val="18"/>
                <w:lang w:val="de-DE"/>
              </w:rPr>
              <w:t>perylen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191-24-2</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0,025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Benzo</w:t>
            </w:r>
            <w:proofErr w:type="spellEnd"/>
            <w:r w:rsidRPr="00E9267E">
              <w:rPr>
                <w:rFonts w:cs="Arial"/>
                <w:sz w:val="18"/>
                <w:szCs w:val="18"/>
                <w:lang w:val="de-DE"/>
              </w:rPr>
              <w:t>(k)</w:t>
            </w:r>
            <w:proofErr w:type="spellStart"/>
            <w:r w:rsidRPr="00E9267E">
              <w:rPr>
                <w:rFonts w:cs="Arial"/>
                <w:sz w:val="18"/>
                <w:szCs w:val="18"/>
                <w:lang w:val="de-DE"/>
              </w:rPr>
              <w:t>fluoranthen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207-08-9</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0,025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Desethylatrazin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6190-65-4</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Dieldrin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60-57-1</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0,03</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Endrin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72-20-8</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Fluoranthen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206-44-0</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0,025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Hexachlorbenzen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118-74-1</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Chlorpyriphos</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2921-88-2</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Indeno</w:t>
            </w:r>
            <w:proofErr w:type="spellEnd"/>
            <w:r w:rsidRPr="00E9267E">
              <w:rPr>
                <w:rFonts w:cs="Arial"/>
                <w:sz w:val="18"/>
                <w:szCs w:val="18"/>
                <w:lang w:val="de-DE"/>
              </w:rPr>
              <w:t>(1,2,3-cd)</w:t>
            </w:r>
            <w:proofErr w:type="spellStart"/>
            <w:r w:rsidRPr="00E9267E">
              <w:rPr>
                <w:rFonts w:cs="Arial"/>
                <w:sz w:val="18"/>
                <w:szCs w:val="18"/>
                <w:lang w:val="de-DE"/>
              </w:rPr>
              <w:t>pyren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193-39-5</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0,025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Isodrin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465-73-6</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Isoproturon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34123-59-6</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Cadmium und Cadmiumverbindungen</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7440-43-9</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bookmarkStart w:id="137" w:name="OLE_LINK5"/>
            <w:bookmarkStart w:id="138" w:name="OLE_LINK6"/>
            <w:r w:rsidRPr="00E9267E">
              <w:rPr>
                <w:rFonts w:cs="Arial"/>
                <w:sz w:val="18"/>
                <w:szCs w:val="18"/>
                <w:lang w:val="de-DE"/>
              </w:rPr>
              <w:t>µ</w:t>
            </w:r>
            <w:bookmarkEnd w:id="137"/>
            <w:bookmarkEnd w:id="138"/>
            <w:r w:rsidRPr="00E9267E">
              <w:rPr>
                <w:rFonts w:cs="Arial"/>
                <w:sz w:val="18"/>
                <w:szCs w:val="18"/>
                <w:lang w:val="de-DE"/>
              </w:rPr>
              <w:t>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0,5</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Cyanid (HCN)</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74-90-8</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50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50</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Naphthalen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91-20-3</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Blei</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7439-92-1</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7</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5</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Para-</w:t>
            </w:r>
            <w:proofErr w:type="spellStart"/>
            <w:r w:rsidRPr="00E9267E">
              <w:rPr>
                <w:rFonts w:cs="Arial"/>
                <w:sz w:val="18"/>
                <w:szCs w:val="18"/>
                <w:lang w:val="de-DE"/>
              </w:rPr>
              <w:t>para</w:t>
            </w:r>
            <w:proofErr w:type="spellEnd"/>
            <w:r w:rsidRPr="00E9267E">
              <w:rPr>
                <w:rFonts w:cs="Arial"/>
                <w:sz w:val="18"/>
                <w:szCs w:val="18"/>
                <w:lang w:val="de-DE"/>
              </w:rPr>
              <w:t>-DDT</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50-29-3</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Pentachlorbenzen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608-93-5</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 xml:space="preserve">Quecksilber </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7439-97-6</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0,2</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0,2</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Simazin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122-34-9</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0,1</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Tetrachlorethylen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127-18-4</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10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10</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proofErr w:type="spellStart"/>
            <w:r w:rsidRPr="00E9267E">
              <w:rPr>
                <w:rFonts w:cs="Arial"/>
                <w:sz w:val="18"/>
                <w:szCs w:val="18"/>
                <w:lang w:val="de-DE"/>
              </w:rPr>
              <w:t>Trifluralin</w:t>
            </w:r>
            <w:proofErr w:type="spellEnd"/>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1582-09-8</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µg/l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0,03</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0,1</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Ammonium</w:t>
            </w:r>
          </w:p>
        </w:tc>
        <w:tc>
          <w:tcPr>
            <w:tcW w:w="1231" w:type="dxa"/>
            <w:vAlign w:val="center"/>
          </w:tcPr>
          <w:p w:rsidR="000B1B3A" w:rsidRPr="00E9267E" w:rsidRDefault="000B1B3A" w:rsidP="00407255">
            <w:pPr>
              <w:spacing w:before="20" w:after="20"/>
              <w:ind w:left="57"/>
              <w:jc w:val="left"/>
              <w:rPr>
                <w:rFonts w:cs="Arial"/>
                <w:sz w:val="18"/>
                <w:szCs w:val="18"/>
                <w:lang w:val="de-DE"/>
              </w:rPr>
            </w:pP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mg/l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0,5</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0,5</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Nitrate</w:t>
            </w:r>
          </w:p>
        </w:tc>
        <w:tc>
          <w:tcPr>
            <w:tcW w:w="1231" w:type="dxa"/>
            <w:vAlign w:val="center"/>
          </w:tcPr>
          <w:p w:rsidR="000B1B3A" w:rsidRPr="00E9267E" w:rsidRDefault="000B1B3A" w:rsidP="00407255">
            <w:pPr>
              <w:spacing w:before="20" w:after="20"/>
              <w:ind w:left="57"/>
              <w:jc w:val="left"/>
              <w:rPr>
                <w:rFonts w:cs="Arial"/>
                <w:sz w:val="18"/>
                <w:szCs w:val="18"/>
                <w:lang w:val="de-DE"/>
              </w:rPr>
            </w:pP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mg/l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50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50</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Chlorid</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168876-00-6</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mg/l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250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200</w:t>
            </w:r>
          </w:p>
        </w:tc>
      </w:tr>
      <w:tr w:rsidR="000B1B3A" w:rsidRPr="00E9267E" w:rsidTr="00407255">
        <w:trPr>
          <w:trHeight w:val="284"/>
        </w:trPr>
        <w:tc>
          <w:tcPr>
            <w:tcW w:w="3388" w:type="dxa"/>
            <w:vAlign w:val="center"/>
          </w:tcPr>
          <w:p w:rsidR="000B1B3A" w:rsidRPr="00E9267E" w:rsidRDefault="000B1B3A" w:rsidP="00407255">
            <w:pPr>
              <w:spacing w:before="20" w:after="20"/>
              <w:ind w:left="28" w:right="28"/>
              <w:rPr>
                <w:rFonts w:cs="Arial"/>
                <w:sz w:val="18"/>
                <w:szCs w:val="18"/>
                <w:lang w:val="de-DE"/>
              </w:rPr>
            </w:pPr>
            <w:r w:rsidRPr="00E9267E">
              <w:rPr>
                <w:rFonts w:cs="Arial"/>
                <w:sz w:val="18"/>
                <w:szCs w:val="18"/>
                <w:lang w:val="de-DE"/>
              </w:rPr>
              <w:t>Sulfat</w:t>
            </w:r>
          </w:p>
        </w:tc>
        <w:tc>
          <w:tcPr>
            <w:tcW w:w="1231" w:type="dxa"/>
            <w:vAlign w:val="center"/>
          </w:tcPr>
          <w:p w:rsidR="000B1B3A" w:rsidRPr="00E9267E" w:rsidRDefault="000B1B3A" w:rsidP="00407255">
            <w:pPr>
              <w:spacing w:before="20" w:after="20"/>
              <w:ind w:left="57"/>
              <w:jc w:val="left"/>
              <w:rPr>
                <w:rFonts w:cs="Arial"/>
                <w:sz w:val="18"/>
                <w:szCs w:val="18"/>
                <w:lang w:val="de-DE"/>
              </w:rPr>
            </w:pPr>
            <w:r w:rsidRPr="00E9267E">
              <w:rPr>
                <w:rFonts w:cs="Arial"/>
                <w:sz w:val="18"/>
                <w:szCs w:val="18"/>
                <w:lang w:val="de-DE"/>
              </w:rPr>
              <w:t>14808-79-8</w:t>
            </w:r>
          </w:p>
        </w:tc>
        <w:tc>
          <w:tcPr>
            <w:tcW w:w="1231" w:type="dxa"/>
            <w:vAlign w:val="center"/>
          </w:tcPr>
          <w:p w:rsidR="000B1B3A" w:rsidRPr="00E9267E" w:rsidRDefault="000B1B3A" w:rsidP="00407255">
            <w:pPr>
              <w:spacing w:before="20" w:after="20"/>
              <w:ind w:left="28" w:right="28"/>
              <w:jc w:val="center"/>
              <w:rPr>
                <w:rFonts w:cs="Arial"/>
                <w:sz w:val="18"/>
                <w:szCs w:val="18"/>
                <w:lang w:val="de-DE"/>
              </w:rPr>
            </w:pPr>
            <w:r w:rsidRPr="00E9267E">
              <w:rPr>
                <w:rFonts w:cs="Arial"/>
                <w:sz w:val="18"/>
                <w:szCs w:val="18"/>
                <w:lang w:val="de-DE"/>
              </w:rPr>
              <w:t>mg/l</w:t>
            </w:r>
          </w:p>
        </w:tc>
        <w:tc>
          <w:tcPr>
            <w:tcW w:w="1795" w:type="dxa"/>
            <w:noWrap/>
            <w:tcMar>
              <w:right w:w="510" w:type="dxa"/>
            </w:tcMar>
            <w:vAlign w:val="center"/>
          </w:tcPr>
          <w:p w:rsidR="000B1B3A" w:rsidRPr="00E9267E" w:rsidRDefault="000B1B3A" w:rsidP="00407255">
            <w:pPr>
              <w:tabs>
                <w:tab w:val="decimal" w:pos="813"/>
              </w:tabs>
              <w:spacing w:before="20" w:after="20"/>
              <w:ind w:right="-415"/>
              <w:jc w:val="left"/>
              <w:rPr>
                <w:rFonts w:cs="Arial"/>
                <w:sz w:val="18"/>
                <w:szCs w:val="18"/>
                <w:lang w:val="de-DE"/>
              </w:rPr>
            </w:pPr>
            <w:r w:rsidRPr="00E9267E">
              <w:rPr>
                <w:rFonts w:cs="Arial"/>
                <w:sz w:val="18"/>
                <w:szCs w:val="18"/>
                <w:lang w:val="de-DE"/>
              </w:rPr>
              <w:t>240</w:t>
            </w:r>
          </w:p>
        </w:tc>
        <w:tc>
          <w:tcPr>
            <w:tcW w:w="1711" w:type="dxa"/>
            <w:noWrap/>
            <w:tcMar>
              <w:right w:w="510" w:type="dxa"/>
            </w:tcMar>
            <w:vAlign w:val="center"/>
          </w:tcPr>
          <w:p w:rsidR="000B1B3A" w:rsidRPr="00E9267E" w:rsidRDefault="000B1B3A" w:rsidP="00407255">
            <w:pPr>
              <w:tabs>
                <w:tab w:val="decimal" w:pos="719"/>
              </w:tabs>
              <w:spacing w:before="20" w:after="20"/>
              <w:jc w:val="left"/>
              <w:rPr>
                <w:rFonts w:cs="Arial"/>
                <w:sz w:val="18"/>
                <w:szCs w:val="18"/>
                <w:lang w:val="de-DE"/>
              </w:rPr>
            </w:pPr>
            <w:r w:rsidRPr="00E9267E">
              <w:rPr>
                <w:rFonts w:cs="Arial"/>
                <w:sz w:val="18"/>
                <w:szCs w:val="18"/>
                <w:lang w:val="de-DE"/>
              </w:rPr>
              <w:t>400</w:t>
            </w:r>
          </w:p>
        </w:tc>
      </w:tr>
    </w:tbl>
    <w:p w:rsidR="000B1B3A" w:rsidRPr="00E9267E" w:rsidRDefault="000B1B3A" w:rsidP="000B1B3A">
      <w:pPr>
        <w:pStyle w:val="FunoteunterTabelle"/>
      </w:pPr>
      <w:r w:rsidRPr="00E9267E">
        <w:rPr>
          <w:vertAlign w:val="superscript"/>
        </w:rPr>
        <w:t>1)</w:t>
      </w:r>
      <w:r w:rsidRPr="00E9267E">
        <w:tab/>
        <w:t>Noch nicht rechtsverbindliche, aber allgemein akzeptierte Werte. Die Werte wurden für einige Grundwasserkörper dem natürl</w:t>
      </w:r>
      <w:r w:rsidRPr="00E9267E">
        <w:t>i</w:t>
      </w:r>
      <w:r w:rsidRPr="00E9267E">
        <w:t>chen Hintergrund entsprechend angepasst.</w:t>
      </w:r>
    </w:p>
    <w:p w:rsidR="000B1B3A" w:rsidRPr="00E9267E" w:rsidRDefault="000B1B3A" w:rsidP="000B1B3A">
      <w:pPr>
        <w:rPr>
          <w:lang w:val="de-DE"/>
        </w:rPr>
      </w:pPr>
    </w:p>
    <w:p w:rsidR="000B1B3A" w:rsidRPr="00E9267E" w:rsidRDefault="000B1B3A" w:rsidP="000B1B3A">
      <w:pPr>
        <w:rPr>
          <w:lang w:val="de-DE"/>
        </w:rPr>
      </w:pPr>
      <w:r w:rsidRPr="00E9267E">
        <w:rPr>
          <w:lang w:val="de-DE"/>
        </w:rPr>
        <w:t>Die Zustandsbewertung beruht auf einem Vergleich der Messwerte mit den Grenzwerten. In der Wasserrahmenrichtlinie und in der Richtlinie 2006/118/EG ist festgelegt, dass die Überschre</w:t>
      </w:r>
      <w:r w:rsidRPr="00E9267E">
        <w:rPr>
          <w:lang w:val="de-DE"/>
        </w:rPr>
        <w:t>i</w:t>
      </w:r>
      <w:r w:rsidRPr="00E9267E">
        <w:rPr>
          <w:lang w:val="de-DE"/>
        </w:rPr>
        <w:t>tung von Grenzwerten an bestimmten Stellen der Grundwasserkörper nicht automatisch eine Gefährdung des Wasserkörpers als Ganzes bedeuten muss. Es handelt sich insbesondere um die Situation, dass die Qualitätsnormen durch den Einfluss lokaler anthropogener Belastungen überschritten werden, die untersucht und ggf. saniert werden müssen, ohne dass es aber no</w:t>
      </w:r>
      <w:r w:rsidRPr="00E9267E">
        <w:rPr>
          <w:lang w:val="de-DE"/>
        </w:rPr>
        <w:t>t</w:t>
      </w:r>
      <w:r w:rsidRPr="00E9267E">
        <w:rPr>
          <w:lang w:val="de-DE"/>
        </w:rPr>
        <w:t>wendig ist, den Zustand des gesamten Wasserkörpers als schlecht festzulegen. In einigen Fä</w:t>
      </w:r>
      <w:r w:rsidRPr="00E9267E">
        <w:rPr>
          <w:lang w:val="de-DE"/>
        </w:rPr>
        <w:t>l</w:t>
      </w:r>
      <w:r w:rsidRPr="00E9267E">
        <w:rPr>
          <w:lang w:val="de-DE"/>
        </w:rPr>
        <w:t>len wurde der Zustand auf der Grundlage der Überwachungsdaten als schlecht bewertet, es wurde aber keine bekannte Schadstoffquelle gefunden.</w:t>
      </w:r>
    </w:p>
    <w:p w:rsidR="000B1B3A" w:rsidRPr="00E9267E" w:rsidRDefault="000B1B3A" w:rsidP="000B1B3A">
      <w:pPr>
        <w:rPr>
          <w:ins w:id="139" w:author="S. Börner" w:date="2013-11-12T15:34:00Z"/>
          <w:lang w:val="de-DE"/>
        </w:rPr>
      </w:pPr>
    </w:p>
    <w:p w:rsidR="000B1B3A" w:rsidRPr="00E9267E" w:rsidRDefault="000B1B3A" w:rsidP="000B1B3A">
      <w:pPr>
        <w:rPr>
          <w:ins w:id="140" w:author="S. Börner" w:date="2013-11-12T15:35:00Z"/>
          <w:lang w:val="de-DE"/>
        </w:rPr>
      </w:pPr>
      <w:ins w:id="141" w:author="S. Börner" w:date="2013-11-12T15:34:00Z">
        <w:r w:rsidRPr="00E9267E">
          <w:rPr>
            <w:lang w:val="de-DE"/>
          </w:rPr>
          <w:t>Tabelle II-4.4-2 zeigt für die internationale Flussgebietseinheit Elbe und für die Mitgliedstaaten die Häufigkeit, mit der die einzelnen Arten von Belastungen zur Bewertung „schlechter me</w:t>
        </w:r>
        <w:r w:rsidRPr="00E9267E">
          <w:rPr>
            <w:lang w:val="de-DE"/>
          </w:rPr>
          <w:t>n</w:t>
        </w:r>
        <w:r w:rsidRPr="00E9267E">
          <w:rPr>
            <w:lang w:val="de-DE"/>
          </w:rPr>
          <w:t>genmäßiger Zustand“ oder „schlechter chemischer Zustand“ geführt haben. Bei der Ermittlung der Gründe für das Verfehlen der Ziele hinsichtlich des chemischen Zustands ist zu beachten, dass zum Teil mehrere verschiedene Belastungsarten gleichzeitig maßgebend waren.</w:t>
        </w:r>
      </w:ins>
    </w:p>
    <w:p w:rsidR="000B1B3A" w:rsidRPr="00E9267E" w:rsidRDefault="000B1B3A" w:rsidP="000B1B3A">
      <w:pPr>
        <w:rPr>
          <w:lang w:val="de-DE"/>
        </w:rPr>
      </w:pPr>
    </w:p>
    <w:p w:rsidR="000B1B3A" w:rsidRPr="00E9267E" w:rsidRDefault="000B1B3A" w:rsidP="000B1B3A">
      <w:pPr>
        <w:pStyle w:val="Tabelle"/>
        <w:rPr>
          <w:ins w:id="142" w:author="S. Börner" w:date="2013-11-12T15:31:00Z"/>
        </w:rPr>
      </w:pPr>
      <w:ins w:id="143" w:author="S. Börner" w:date="2013-11-12T15:31:00Z">
        <w:r w:rsidRPr="00E9267E">
          <w:t>Tab. II-</w:t>
        </w:r>
      </w:ins>
      <w:ins w:id="144" w:author="S. Börner" w:date="2013-11-12T15:32:00Z">
        <w:r w:rsidRPr="00E9267E">
          <w:t>4</w:t>
        </w:r>
      </w:ins>
      <w:ins w:id="145" w:author="S. Börner" w:date="2013-11-12T15:31:00Z">
        <w:r w:rsidRPr="00E9267E">
          <w:t>.</w:t>
        </w:r>
      </w:ins>
      <w:ins w:id="146" w:author="S. Börner" w:date="2013-11-12T15:32:00Z">
        <w:r w:rsidRPr="00E9267E">
          <w:t>4</w:t>
        </w:r>
      </w:ins>
      <w:ins w:id="147" w:author="S. Börner" w:date="2013-11-12T15:31:00Z">
        <w:r w:rsidRPr="00E9267E">
          <w:t>-</w:t>
        </w:r>
      </w:ins>
      <w:ins w:id="148" w:author="S. Börner" w:date="2013-11-12T15:32:00Z">
        <w:r w:rsidRPr="00E9267E">
          <w:t>2</w:t>
        </w:r>
      </w:ins>
      <w:ins w:id="149" w:author="S. Börner" w:date="2013-11-12T15:31:00Z">
        <w:r w:rsidRPr="00E9267E">
          <w:t>:</w:t>
        </w:r>
        <w:r w:rsidRPr="00E9267E">
          <w:tab/>
          <w:t>Ergebnisse der aktualisierten Analyse der Belastungen und Auswirkungen auf den Zustand der Grundwasserkörper</w:t>
        </w:r>
      </w:ins>
    </w:p>
    <w:tbl>
      <w:tblPr>
        <w:tblW w:w="9353" w:type="dxa"/>
        <w:jc w:val="center"/>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4A0"/>
      </w:tblPr>
      <w:tblGrid>
        <w:gridCol w:w="1560"/>
        <w:gridCol w:w="424"/>
        <w:gridCol w:w="850"/>
        <w:gridCol w:w="1077"/>
        <w:gridCol w:w="907"/>
        <w:gridCol w:w="1278"/>
        <w:gridCol w:w="567"/>
        <w:gridCol w:w="850"/>
        <w:gridCol w:w="851"/>
        <w:gridCol w:w="989"/>
      </w:tblGrid>
      <w:tr w:rsidR="000B1B3A" w:rsidRPr="00E9267E" w:rsidTr="00407255">
        <w:trPr>
          <w:jc w:val="center"/>
          <w:ins w:id="150" w:author="S. Börner" w:date="2013-11-12T15:31:00Z"/>
        </w:trPr>
        <w:tc>
          <w:tcPr>
            <w:tcW w:w="9353" w:type="dxa"/>
            <w:gridSpan w:val="10"/>
            <w:tcBorders>
              <w:top w:val="single" w:sz="12" w:space="0" w:color="000000"/>
              <w:bottom w:val="double" w:sz="4" w:space="0" w:color="auto"/>
            </w:tcBorders>
            <w:shd w:val="clear" w:color="auto" w:fill="FBD4B4"/>
            <w:vAlign w:val="center"/>
          </w:tcPr>
          <w:p w:rsidR="000B1B3A" w:rsidRPr="00E9267E" w:rsidRDefault="000B1B3A" w:rsidP="00407255">
            <w:pPr>
              <w:pStyle w:val="StandardTabelle9pt"/>
              <w:jc w:val="center"/>
              <w:rPr>
                <w:ins w:id="151" w:author="S. Börner" w:date="2013-11-12T15:31:00Z"/>
              </w:rPr>
            </w:pPr>
            <w:ins w:id="152" w:author="S. Börner" w:date="2013-11-12T15:31:00Z">
              <w:r w:rsidRPr="00E9267E">
                <w:rPr>
                  <w:b/>
                </w:rPr>
                <w:t>Internationale Flussgebietseinheit Elbe</w:t>
              </w:r>
              <w:r w:rsidRPr="00E9267E">
                <w:rPr>
                  <w:b/>
                </w:rPr>
                <w:br/>
              </w:r>
              <w:r w:rsidRPr="00E9267E">
                <w:t>(insgesamt 327 Grundwasserkörper)</w:t>
              </w:r>
            </w:ins>
          </w:p>
        </w:tc>
      </w:tr>
      <w:tr w:rsidR="000B1B3A" w:rsidRPr="00E9267E" w:rsidTr="00407255">
        <w:trPr>
          <w:trHeight w:val="255"/>
          <w:jc w:val="center"/>
          <w:ins w:id="153" w:author="S. Börner" w:date="2013-11-12T15:31:00Z"/>
        </w:trPr>
        <w:tc>
          <w:tcPr>
            <w:tcW w:w="9353" w:type="dxa"/>
            <w:gridSpan w:val="10"/>
            <w:tcBorders>
              <w:top w:val="double" w:sz="4" w:space="0" w:color="auto"/>
            </w:tcBorders>
            <w:vAlign w:val="center"/>
          </w:tcPr>
          <w:p w:rsidR="000B1B3A" w:rsidRPr="00E9267E" w:rsidRDefault="000B1B3A" w:rsidP="00407255">
            <w:pPr>
              <w:pStyle w:val="StandardTabelle9pt"/>
              <w:jc w:val="center"/>
              <w:rPr>
                <w:ins w:id="154" w:author="S. Börner" w:date="2013-11-12T15:31:00Z"/>
              </w:rPr>
            </w:pPr>
            <w:ins w:id="155" w:author="S. Börner" w:date="2013-11-12T15:31:00Z">
              <w:r w:rsidRPr="00E9267E">
                <w:t>Anzahl der Grundwasserkörper mit der Bewertung</w:t>
              </w:r>
            </w:ins>
          </w:p>
        </w:tc>
      </w:tr>
      <w:tr w:rsidR="000B1B3A" w:rsidRPr="00E9267E" w:rsidTr="00407255">
        <w:trPr>
          <w:trHeight w:val="255"/>
          <w:jc w:val="center"/>
          <w:ins w:id="156" w:author="S. Börner" w:date="2013-11-12T15:31:00Z"/>
        </w:trPr>
        <w:tc>
          <w:tcPr>
            <w:tcW w:w="1560" w:type="dxa"/>
            <w:vMerge w:val="restart"/>
            <w:vAlign w:val="center"/>
          </w:tcPr>
          <w:p w:rsidR="000B1B3A" w:rsidRPr="00E9267E" w:rsidRDefault="000B1B3A" w:rsidP="00407255">
            <w:pPr>
              <w:pStyle w:val="StandardTabelle9pt"/>
              <w:jc w:val="left"/>
              <w:rPr>
                <w:ins w:id="157" w:author="S. Börner" w:date="2013-11-12T15:31:00Z"/>
              </w:rPr>
            </w:pPr>
            <w:ins w:id="158" w:author="S. Börner" w:date="2013-11-12T15:31:00Z">
              <w:r w:rsidRPr="00E9267E">
                <w:t>Schlechter</w:t>
              </w:r>
            </w:ins>
          </w:p>
          <w:p w:rsidR="000B1B3A" w:rsidRPr="00E9267E" w:rsidRDefault="000B1B3A" w:rsidP="00407255">
            <w:pPr>
              <w:pStyle w:val="StandardTabelle9pt"/>
              <w:jc w:val="left"/>
              <w:rPr>
                <w:ins w:id="159" w:author="S. Börner" w:date="2013-11-12T15:31:00Z"/>
              </w:rPr>
            </w:pPr>
            <w:ins w:id="160" w:author="S. Börner" w:date="2013-11-12T15:31:00Z">
              <w:r w:rsidRPr="00E9267E">
                <w:t>mengenmäßiger Zustand</w:t>
              </w:r>
            </w:ins>
          </w:p>
        </w:tc>
        <w:tc>
          <w:tcPr>
            <w:tcW w:w="424" w:type="dxa"/>
            <w:vMerge w:val="restart"/>
            <w:vAlign w:val="center"/>
          </w:tcPr>
          <w:p w:rsidR="000B1B3A" w:rsidRPr="00E9267E" w:rsidRDefault="000B1B3A" w:rsidP="00407255">
            <w:pPr>
              <w:pStyle w:val="StandardTabelle9pt"/>
              <w:jc w:val="left"/>
              <w:rPr>
                <w:ins w:id="161" w:author="S. Börner" w:date="2013-11-12T15:31:00Z"/>
              </w:rPr>
            </w:pPr>
            <w:ins w:id="162" w:author="S. Börner" w:date="2013-11-12T15:31:00Z">
              <w:r w:rsidRPr="00E9267E">
                <w:t>50</w:t>
              </w:r>
            </w:ins>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rPr>
                <w:ins w:id="163" w:author="S. Börner" w:date="2013-11-12T15:31:00Z"/>
              </w:rPr>
            </w:pPr>
            <w:ins w:id="164" w:author="S. Börner" w:date="2013-11-12T15:31:00Z">
              <w:r w:rsidRPr="00E9267E">
                <w:t xml:space="preserve">Verursachende Belastung </w:t>
              </w:r>
            </w:ins>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rPr>
                <w:ins w:id="165" w:author="S. Börner" w:date="2013-11-12T15:31:00Z"/>
              </w:rPr>
            </w:pPr>
            <w:ins w:id="166" w:author="S. Börner" w:date="2013-11-12T15:31:00Z">
              <w:r w:rsidRPr="00E9267E">
                <w:t>Schlechter</w:t>
              </w:r>
            </w:ins>
          </w:p>
          <w:p w:rsidR="000B1B3A" w:rsidRPr="00E9267E" w:rsidRDefault="000B1B3A" w:rsidP="00407255">
            <w:pPr>
              <w:pStyle w:val="StandardTabelle9pt"/>
              <w:jc w:val="center"/>
              <w:rPr>
                <w:ins w:id="167" w:author="S. Börner" w:date="2013-11-12T15:31:00Z"/>
              </w:rPr>
            </w:pPr>
            <w:ins w:id="168" w:author="S. Börner" w:date="2013-11-12T15:31:00Z">
              <w:r w:rsidRPr="00E9267E">
                <w:t>chemischer Zustand</w:t>
              </w:r>
            </w:ins>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rPr>
                <w:ins w:id="169" w:author="S. Börner" w:date="2013-11-12T15:31:00Z"/>
              </w:rPr>
            </w:pPr>
            <w:ins w:id="170" w:author="S. Börner" w:date="2013-11-12T15:31:00Z">
              <w:r w:rsidRPr="00E9267E">
                <w:t>178</w:t>
              </w:r>
            </w:ins>
          </w:p>
        </w:tc>
        <w:tc>
          <w:tcPr>
            <w:tcW w:w="2690" w:type="dxa"/>
            <w:gridSpan w:val="3"/>
            <w:vAlign w:val="center"/>
          </w:tcPr>
          <w:p w:rsidR="000B1B3A" w:rsidRPr="00E9267E" w:rsidRDefault="000B1B3A" w:rsidP="00407255">
            <w:pPr>
              <w:pStyle w:val="StandardTabelle9pt"/>
              <w:jc w:val="center"/>
              <w:rPr>
                <w:ins w:id="171" w:author="S. Börner" w:date="2013-11-12T15:31:00Z"/>
              </w:rPr>
            </w:pPr>
            <w:ins w:id="172" w:author="S. Börner" w:date="2013-11-12T15:31:00Z">
              <w:r w:rsidRPr="00E9267E">
                <w:t>Verursachende Belastung</w:t>
              </w:r>
            </w:ins>
          </w:p>
        </w:tc>
      </w:tr>
      <w:tr w:rsidR="000B1B3A" w:rsidRPr="00E9267E" w:rsidTr="00407255">
        <w:trPr>
          <w:jc w:val="center"/>
          <w:ins w:id="173" w:author="S. Börner" w:date="2013-11-12T15:31:00Z"/>
        </w:trPr>
        <w:tc>
          <w:tcPr>
            <w:tcW w:w="1560" w:type="dxa"/>
            <w:vMerge/>
            <w:vAlign w:val="center"/>
          </w:tcPr>
          <w:p w:rsidR="000B1B3A" w:rsidRPr="00E9267E" w:rsidRDefault="000B1B3A" w:rsidP="00407255">
            <w:pPr>
              <w:pStyle w:val="StandardTabelle9pt"/>
              <w:jc w:val="center"/>
              <w:rPr>
                <w:ins w:id="174" w:author="S. Börner" w:date="2013-11-12T15:31:00Z"/>
              </w:rPr>
            </w:pPr>
          </w:p>
        </w:tc>
        <w:tc>
          <w:tcPr>
            <w:tcW w:w="424" w:type="dxa"/>
            <w:vMerge/>
            <w:vAlign w:val="center"/>
          </w:tcPr>
          <w:p w:rsidR="000B1B3A" w:rsidRPr="00E9267E" w:rsidRDefault="000B1B3A" w:rsidP="00407255">
            <w:pPr>
              <w:pStyle w:val="StandardTabelle9pt"/>
              <w:jc w:val="center"/>
              <w:rPr>
                <w:ins w:id="175" w:author="S. Börner" w:date="2013-11-12T15:31:00Z"/>
              </w:rPr>
            </w:pPr>
          </w:p>
        </w:tc>
        <w:tc>
          <w:tcPr>
            <w:tcW w:w="850" w:type="dxa"/>
            <w:tcBorders>
              <w:top w:val="single" w:sz="6" w:space="0" w:color="000000"/>
            </w:tcBorders>
            <w:vAlign w:val="center"/>
          </w:tcPr>
          <w:p w:rsidR="000B1B3A" w:rsidRPr="00E9267E" w:rsidRDefault="000B1B3A" w:rsidP="00407255">
            <w:pPr>
              <w:pStyle w:val="StandardTabelle9pt"/>
              <w:jc w:val="center"/>
              <w:rPr>
                <w:ins w:id="176" w:author="S. Börner" w:date="2013-11-12T15:31:00Z"/>
              </w:rPr>
            </w:pPr>
            <w:proofErr w:type="spellStart"/>
            <w:ins w:id="177" w:author="S. Börner" w:date="2013-11-12T15:31:00Z">
              <w:r w:rsidRPr="00E9267E">
                <w:t>Ent-nahme</w:t>
              </w:r>
              <w:proofErr w:type="spellEnd"/>
            </w:ins>
          </w:p>
        </w:tc>
        <w:tc>
          <w:tcPr>
            <w:tcW w:w="1077" w:type="dxa"/>
            <w:tcBorders>
              <w:top w:val="single" w:sz="6" w:space="0" w:color="000000"/>
            </w:tcBorders>
            <w:vAlign w:val="center"/>
          </w:tcPr>
          <w:p w:rsidR="000B1B3A" w:rsidRPr="00E9267E" w:rsidRDefault="000B1B3A" w:rsidP="00407255">
            <w:pPr>
              <w:pStyle w:val="StandardTabelle9pt"/>
              <w:jc w:val="center"/>
              <w:rPr>
                <w:ins w:id="178" w:author="S. Börner" w:date="2013-11-12T15:31:00Z"/>
              </w:rPr>
            </w:pPr>
            <w:ins w:id="179" w:author="S. Börner" w:date="2013-11-12T15:31:00Z">
              <w:r w:rsidRPr="00E9267E">
                <w:t>Bergbau-folgen</w:t>
              </w:r>
              <w:r w:rsidRPr="00E9267E">
                <w:rPr>
                  <w:vertAlign w:val="superscript"/>
                </w:rPr>
                <w:t>1)</w:t>
              </w:r>
            </w:ins>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rPr>
                <w:ins w:id="180" w:author="S. Börner" w:date="2013-11-12T15:31:00Z"/>
              </w:rPr>
            </w:pPr>
            <w:ins w:id="181" w:author="S. Börner" w:date="2013-11-12T15:31:00Z">
              <w:r w:rsidRPr="00E9267E">
                <w:t>Intrusi</w:t>
              </w:r>
              <w:r w:rsidRPr="00E9267E">
                <w:t>o</w:t>
              </w:r>
              <w:r w:rsidRPr="00E9267E">
                <w:t>nen</w:t>
              </w:r>
            </w:ins>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rPr>
                <w:ins w:id="182" w:author="S. Börner" w:date="2013-11-12T15:31:00Z"/>
              </w:rP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rPr>
                <w:ins w:id="183" w:author="S. Börner" w:date="2013-11-12T15:31:00Z"/>
              </w:rPr>
            </w:pPr>
          </w:p>
        </w:tc>
        <w:tc>
          <w:tcPr>
            <w:tcW w:w="850" w:type="dxa"/>
            <w:vAlign w:val="center"/>
          </w:tcPr>
          <w:p w:rsidR="000B1B3A" w:rsidRPr="00E9267E" w:rsidRDefault="000B1B3A" w:rsidP="00407255">
            <w:pPr>
              <w:pStyle w:val="StandardTabelle9pt"/>
              <w:jc w:val="center"/>
              <w:rPr>
                <w:ins w:id="184" w:author="S. Börner" w:date="2013-11-12T15:31:00Z"/>
              </w:rPr>
            </w:pPr>
            <w:ins w:id="185" w:author="S. Börner" w:date="2013-11-12T15:31:00Z">
              <w:r w:rsidRPr="00E9267E">
                <w:t>Diffuse Quellen</w:t>
              </w:r>
            </w:ins>
          </w:p>
        </w:tc>
        <w:tc>
          <w:tcPr>
            <w:tcW w:w="851" w:type="dxa"/>
            <w:vAlign w:val="center"/>
          </w:tcPr>
          <w:p w:rsidR="000B1B3A" w:rsidRPr="00E9267E" w:rsidRDefault="000B1B3A" w:rsidP="00407255">
            <w:pPr>
              <w:pStyle w:val="StandardTabelle9pt"/>
              <w:jc w:val="center"/>
              <w:rPr>
                <w:ins w:id="186" w:author="S. Börner" w:date="2013-11-12T15:31:00Z"/>
              </w:rPr>
            </w:pPr>
            <w:ins w:id="187" w:author="S. Börner" w:date="2013-11-12T15:31:00Z">
              <w:r w:rsidRPr="00E9267E">
                <w:t>Punkt-quellen</w:t>
              </w:r>
            </w:ins>
          </w:p>
        </w:tc>
        <w:tc>
          <w:tcPr>
            <w:tcW w:w="989" w:type="dxa"/>
            <w:vAlign w:val="center"/>
          </w:tcPr>
          <w:p w:rsidR="000B1B3A" w:rsidRPr="00E9267E" w:rsidRDefault="000B1B3A" w:rsidP="00407255">
            <w:pPr>
              <w:pStyle w:val="StandardTabelle9pt"/>
              <w:jc w:val="center"/>
              <w:rPr>
                <w:ins w:id="188" w:author="S. Börner" w:date="2013-11-12T15:31:00Z"/>
              </w:rPr>
            </w:pPr>
            <w:ins w:id="189" w:author="S. Börner" w:date="2013-11-12T15:31:00Z">
              <w:r w:rsidRPr="00E9267E">
                <w:t>Bergbau-folgen</w:t>
              </w:r>
            </w:ins>
          </w:p>
        </w:tc>
      </w:tr>
      <w:tr w:rsidR="000B1B3A" w:rsidRPr="00E9267E" w:rsidTr="00407255">
        <w:trPr>
          <w:jc w:val="center"/>
          <w:ins w:id="190" w:author="S. Börner" w:date="2013-11-12T15:31:00Z"/>
        </w:trPr>
        <w:tc>
          <w:tcPr>
            <w:tcW w:w="1560" w:type="dxa"/>
            <w:vMerge/>
            <w:tcBorders>
              <w:bottom w:val="double" w:sz="4" w:space="0" w:color="auto"/>
            </w:tcBorders>
            <w:vAlign w:val="center"/>
          </w:tcPr>
          <w:p w:rsidR="000B1B3A" w:rsidRPr="00E9267E" w:rsidRDefault="000B1B3A" w:rsidP="00407255">
            <w:pPr>
              <w:pStyle w:val="StandardTabelle9pt"/>
              <w:jc w:val="center"/>
              <w:rPr>
                <w:ins w:id="191" w:author="S. Börner" w:date="2013-11-12T15:31:00Z"/>
              </w:rPr>
            </w:pPr>
          </w:p>
        </w:tc>
        <w:tc>
          <w:tcPr>
            <w:tcW w:w="424" w:type="dxa"/>
            <w:vMerge/>
            <w:tcBorders>
              <w:bottom w:val="double" w:sz="4" w:space="0" w:color="auto"/>
            </w:tcBorders>
            <w:vAlign w:val="center"/>
          </w:tcPr>
          <w:p w:rsidR="000B1B3A" w:rsidRPr="00E9267E" w:rsidRDefault="000B1B3A" w:rsidP="00407255">
            <w:pPr>
              <w:pStyle w:val="StandardTabelle9pt"/>
              <w:jc w:val="center"/>
              <w:rPr>
                <w:ins w:id="192" w:author="S. Börner" w:date="2013-11-12T15:31:00Z"/>
              </w:rPr>
            </w:pPr>
          </w:p>
        </w:tc>
        <w:tc>
          <w:tcPr>
            <w:tcW w:w="850" w:type="dxa"/>
            <w:tcBorders>
              <w:top w:val="single" w:sz="6" w:space="0" w:color="000000"/>
              <w:bottom w:val="double" w:sz="4" w:space="0" w:color="auto"/>
            </w:tcBorders>
            <w:vAlign w:val="center"/>
          </w:tcPr>
          <w:p w:rsidR="000B1B3A" w:rsidRPr="00E9267E" w:rsidRDefault="000B1B3A" w:rsidP="00407255">
            <w:pPr>
              <w:pStyle w:val="StandardTabelle9pt"/>
              <w:jc w:val="center"/>
              <w:rPr>
                <w:ins w:id="193" w:author="S. Börner" w:date="2013-11-12T15:31:00Z"/>
              </w:rPr>
            </w:pPr>
            <w:ins w:id="194" w:author="S. Börner" w:date="2013-11-12T15:31:00Z">
              <w:r w:rsidRPr="00E9267E">
                <w:t>23</w:t>
              </w:r>
            </w:ins>
          </w:p>
        </w:tc>
        <w:tc>
          <w:tcPr>
            <w:tcW w:w="1077" w:type="dxa"/>
            <w:tcBorders>
              <w:top w:val="single" w:sz="6" w:space="0" w:color="000000"/>
              <w:bottom w:val="double" w:sz="4" w:space="0" w:color="auto"/>
            </w:tcBorders>
            <w:vAlign w:val="center"/>
          </w:tcPr>
          <w:p w:rsidR="000B1B3A" w:rsidRPr="00E9267E" w:rsidRDefault="000B1B3A" w:rsidP="00407255">
            <w:pPr>
              <w:pStyle w:val="StandardTabelle9pt"/>
              <w:jc w:val="center"/>
              <w:rPr>
                <w:ins w:id="195" w:author="S. Börner" w:date="2013-11-12T15:31:00Z"/>
              </w:rPr>
            </w:pPr>
            <w:ins w:id="196" w:author="S. Börner" w:date="2013-11-12T15:31:00Z">
              <w:r w:rsidRPr="00E9267E">
                <w:t>17</w:t>
              </w:r>
            </w:ins>
          </w:p>
        </w:tc>
        <w:tc>
          <w:tcPr>
            <w:tcW w:w="907" w:type="dxa"/>
            <w:tcBorders>
              <w:top w:val="single" w:sz="6" w:space="0" w:color="000000"/>
              <w:bottom w:val="double" w:sz="4" w:space="0" w:color="auto"/>
              <w:right w:val="double" w:sz="4" w:space="0" w:color="auto"/>
            </w:tcBorders>
            <w:vAlign w:val="center"/>
          </w:tcPr>
          <w:p w:rsidR="000B1B3A" w:rsidRPr="00E9267E" w:rsidRDefault="000B1B3A" w:rsidP="00407255">
            <w:pPr>
              <w:pStyle w:val="StandardTabelle9pt"/>
              <w:jc w:val="center"/>
              <w:rPr>
                <w:ins w:id="197" w:author="S. Börner" w:date="2013-11-12T15:31:00Z"/>
              </w:rPr>
            </w:pPr>
            <w:ins w:id="198" w:author="S. Börner" w:date="2013-11-12T15:31:00Z">
              <w:r w:rsidRPr="00E9267E">
                <w:t>1</w:t>
              </w:r>
            </w:ins>
          </w:p>
        </w:tc>
        <w:tc>
          <w:tcPr>
            <w:tcW w:w="1278" w:type="dxa"/>
            <w:vMerge/>
            <w:tcBorders>
              <w:top w:val="double" w:sz="4" w:space="0" w:color="auto"/>
              <w:left w:val="double" w:sz="4" w:space="0" w:color="auto"/>
              <w:bottom w:val="single" w:sz="6" w:space="0" w:color="000000"/>
              <w:right w:val="single" w:sz="6" w:space="0" w:color="000000"/>
            </w:tcBorders>
            <w:vAlign w:val="center"/>
          </w:tcPr>
          <w:p w:rsidR="000B1B3A" w:rsidRPr="00E9267E" w:rsidRDefault="000B1B3A" w:rsidP="00407255">
            <w:pPr>
              <w:pStyle w:val="StandardTabelle9pt"/>
              <w:jc w:val="center"/>
              <w:rPr>
                <w:ins w:id="199" w:author="S. Börner" w:date="2013-11-12T15:31:00Z"/>
              </w:rPr>
            </w:pPr>
          </w:p>
        </w:tc>
        <w:tc>
          <w:tcPr>
            <w:tcW w:w="567" w:type="dxa"/>
            <w:vMerge/>
            <w:tcBorders>
              <w:top w:val="double" w:sz="4" w:space="0" w:color="auto"/>
              <w:left w:val="single" w:sz="6" w:space="0" w:color="000000"/>
              <w:bottom w:val="single" w:sz="6" w:space="0" w:color="000000"/>
            </w:tcBorders>
            <w:vAlign w:val="center"/>
          </w:tcPr>
          <w:p w:rsidR="000B1B3A" w:rsidRPr="00E9267E" w:rsidRDefault="000B1B3A" w:rsidP="00407255">
            <w:pPr>
              <w:pStyle w:val="StandardTabelle9pt"/>
              <w:jc w:val="center"/>
              <w:rPr>
                <w:ins w:id="200" w:author="S. Börner" w:date="2013-11-12T15:31:00Z"/>
              </w:rPr>
            </w:pPr>
          </w:p>
        </w:tc>
        <w:tc>
          <w:tcPr>
            <w:tcW w:w="850" w:type="dxa"/>
            <w:tcBorders>
              <w:bottom w:val="double" w:sz="4" w:space="0" w:color="auto"/>
            </w:tcBorders>
            <w:vAlign w:val="center"/>
          </w:tcPr>
          <w:p w:rsidR="000B1B3A" w:rsidRPr="00E9267E" w:rsidRDefault="000B1B3A" w:rsidP="00407255">
            <w:pPr>
              <w:pStyle w:val="StandardTabelle9pt"/>
              <w:jc w:val="center"/>
              <w:rPr>
                <w:ins w:id="201" w:author="S. Börner" w:date="2013-11-12T15:31:00Z"/>
              </w:rPr>
            </w:pPr>
            <w:ins w:id="202" w:author="S. Börner" w:date="2013-11-12T15:31:00Z">
              <w:r w:rsidRPr="00E9267E">
                <w:t>161</w:t>
              </w:r>
            </w:ins>
          </w:p>
        </w:tc>
        <w:tc>
          <w:tcPr>
            <w:tcW w:w="851" w:type="dxa"/>
            <w:tcBorders>
              <w:bottom w:val="double" w:sz="4" w:space="0" w:color="auto"/>
            </w:tcBorders>
            <w:vAlign w:val="center"/>
          </w:tcPr>
          <w:p w:rsidR="000B1B3A" w:rsidRPr="00E9267E" w:rsidRDefault="000B1B3A" w:rsidP="00407255">
            <w:pPr>
              <w:pStyle w:val="StandardTabelle9pt"/>
              <w:jc w:val="center"/>
              <w:rPr>
                <w:ins w:id="203" w:author="S. Börner" w:date="2013-11-12T15:31:00Z"/>
              </w:rPr>
            </w:pPr>
            <w:ins w:id="204" w:author="S. Börner" w:date="2013-11-12T15:31:00Z">
              <w:r w:rsidRPr="00E9267E">
                <w:t>67</w:t>
              </w:r>
            </w:ins>
          </w:p>
        </w:tc>
        <w:tc>
          <w:tcPr>
            <w:tcW w:w="989" w:type="dxa"/>
            <w:tcBorders>
              <w:bottom w:val="double" w:sz="4" w:space="0" w:color="auto"/>
            </w:tcBorders>
            <w:vAlign w:val="center"/>
          </w:tcPr>
          <w:p w:rsidR="000B1B3A" w:rsidRPr="00E9267E" w:rsidRDefault="000B1B3A" w:rsidP="00407255">
            <w:pPr>
              <w:pStyle w:val="StandardTabelle9pt"/>
              <w:jc w:val="center"/>
              <w:rPr>
                <w:ins w:id="205" w:author="S. Börner" w:date="2013-11-12T15:31:00Z"/>
              </w:rPr>
            </w:pPr>
            <w:ins w:id="206" w:author="S. Börner" w:date="2013-11-12T15:31:00Z">
              <w:r w:rsidRPr="00E9267E">
                <w:t>9</w:t>
              </w:r>
            </w:ins>
          </w:p>
        </w:tc>
      </w:tr>
      <w:tr w:rsidR="000B1B3A" w:rsidRPr="00E9267E" w:rsidTr="00407255">
        <w:trPr>
          <w:jc w:val="center"/>
          <w:ins w:id="207" w:author="S. Börner" w:date="2013-11-12T15:31:00Z"/>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ins w:id="208" w:author="S. Börner" w:date="2013-11-12T15:31:00Z"/>
              </w:rPr>
            </w:pPr>
            <w:ins w:id="209" w:author="S. Börner" w:date="2013-11-12T15:31:00Z">
              <w:r w:rsidRPr="00E9267E">
                <w:rPr>
                  <w:b/>
                </w:rPr>
                <w:t>Tschechien</w:t>
              </w:r>
              <w:r w:rsidRPr="00E9267E">
                <w:rPr>
                  <w:b/>
                </w:rPr>
                <w:br/>
              </w:r>
              <w:r w:rsidRPr="00E9267E">
                <w:t>(insgesamt 99 Grundwasserkörper)</w:t>
              </w:r>
            </w:ins>
          </w:p>
        </w:tc>
      </w:tr>
      <w:tr w:rsidR="000B1B3A" w:rsidRPr="00E9267E" w:rsidTr="00407255">
        <w:trPr>
          <w:trHeight w:val="255"/>
          <w:jc w:val="center"/>
          <w:ins w:id="210" w:author="S. Börner" w:date="2013-11-12T15:31:00Z"/>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rPr>
                <w:ins w:id="211" w:author="S. Börner" w:date="2013-11-12T15:31:00Z"/>
              </w:rPr>
            </w:pPr>
            <w:ins w:id="212" w:author="S. Börner" w:date="2013-11-12T15:31:00Z">
              <w:r w:rsidRPr="00E9267E">
                <w:t>Anzahl der Grundwasserkörper mit der Bewertung</w:t>
              </w:r>
            </w:ins>
          </w:p>
        </w:tc>
      </w:tr>
      <w:tr w:rsidR="000B1B3A" w:rsidRPr="00E9267E" w:rsidTr="00407255">
        <w:trPr>
          <w:trHeight w:val="255"/>
          <w:jc w:val="center"/>
          <w:ins w:id="213" w:author="S. Börner" w:date="2013-11-12T15:31:00Z"/>
        </w:trPr>
        <w:tc>
          <w:tcPr>
            <w:tcW w:w="1560" w:type="dxa"/>
            <w:vMerge w:val="restart"/>
            <w:tcBorders>
              <w:top w:val="single" w:sz="6" w:space="0" w:color="000000"/>
            </w:tcBorders>
            <w:vAlign w:val="center"/>
          </w:tcPr>
          <w:p w:rsidR="000B1B3A" w:rsidRPr="00E9267E" w:rsidRDefault="000B1B3A" w:rsidP="00407255">
            <w:pPr>
              <w:pStyle w:val="StandardTabelle9pt"/>
              <w:jc w:val="left"/>
              <w:rPr>
                <w:ins w:id="214" w:author="S. Börner" w:date="2013-11-12T15:31:00Z"/>
              </w:rPr>
            </w:pPr>
            <w:ins w:id="215" w:author="S. Börner" w:date="2013-11-12T15:31:00Z">
              <w:r w:rsidRPr="00E9267E">
                <w:t>Schlechter</w:t>
              </w:r>
            </w:ins>
          </w:p>
          <w:p w:rsidR="000B1B3A" w:rsidRPr="00E9267E" w:rsidRDefault="000B1B3A" w:rsidP="00407255">
            <w:pPr>
              <w:pStyle w:val="StandardTabelle9pt"/>
              <w:jc w:val="left"/>
              <w:rPr>
                <w:ins w:id="216" w:author="S. Börner" w:date="2013-11-12T15:31:00Z"/>
              </w:rPr>
            </w:pPr>
            <w:ins w:id="217" w:author="S. Börner" w:date="2013-11-12T15:31:00Z">
              <w:r w:rsidRPr="00E9267E">
                <w:t>mengenmäßiger Zustand</w:t>
              </w:r>
            </w:ins>
          </w:p>
        </w:tc>
        <w:tc>
          <w:tcPr>
            <w:tcW w:w="424" w:type="dxa"/>
            <w:vMerge w:val="restart"/>
            <w:tcBorders>
              <w:top w:val="single" w:sz="6" w:space="0" w:color="000000"/>
            </w:tcBorders>
            <w:vAlign w:val="center"/>
          </w:tcPr>
          <w:p w:rsidR="000B1B3A" w:rsidRPr="00E9267E" w:rsidRDefault="000B1B3A" w:rsidP="00407255">
            <w:pPr>
              <w:pStyle w:val="StandardTabelle9pt"/>
              <w:jc w:val="left"/>
              <w:rPr>
                <w:ins w:id="218" w:author="S. Börner" w:date="2013-11-12T15:31:00Z"/>
              </w:rPr>
            </w:pPr>
            <w:ins w:id="219" w:author="S. Börner" w:date="2013-11-12T15:31:00Z">
              <w:r w:rsidRPr="00E9267E">
                <w:t>42</w:t>
              </w:r>
            </w:ins>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rPr>
                <w:ins w:id="220" w:author="S. Börner" w:date="2013-11-12T15:31:00Z"/>
              </w:rPr>
            </w:pPr>
            <w:ins w:id="221" w:author="S. Börner" w:date="2013-11-12T15:31:00Z">
              <w:r w:rsidRPr="00E9267E">
                <w:t>Verursachende Belastung</w:t>
              </w:r>
            </w:ins>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rPr>
                <w:ins w:id="222" w:author="S. Börner" w:date="2013-11-12T15:31:00Z"/>
              </w:rPr>
            </w:pPr>
            <w:ins w:id="223" w:author="S. Börner" w:date="2013-11-12T15:31:00Z">
              <w:r w:rsidRPr="00E9267E">
                <w:t>Schlechter</w:t>
              </w:r>
            </w:ins>
          </w:p>
          <w:p w:rsidR="000B1B3A" w:rsidRPr="00E9267E" w:rsidRDefault="000B1B3A" w:rsidP="00407255">
            <w:pPr>
              <w:pStyle w:val="StandardTabelle9pt"/>
              <w:jc w:val="center"/>
              <w:rPr>
                <w:ins w:id="224" w:author="S. Börner" w:date="2013-11-12T15:31:00Z"/>
              </w:rPr>
            </w:pPr>
            <w:ins w:id="225" w:author="S. Börner" w:date="2013-11-12T15:31:00Z">
              <w:r w:rsidRPr="00E9267E">
                <w:t>chemischer Zustand</w:t>
              </w:r>
            </w:ins>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rPr>
                <w:ins w:id="226" w:author="S. Börner" w:date="2013-11-12T15:31:00Z"/>
              </w:rPr>
            </w:pPr>
            <w:ins w:id="227" w:author="S. Börner" w:date="2013-11-12T15:31:00Z">
              <w:r w:rsidRPr="00E9267E">
                <w:t>78</w:t>
              </w:r>
            </w:ins>
          </w:p>
        </w:tc>
        <w:tc>
          <w:tcPr>
            <w:tcW w:w="2690" w:type="dxa"/>
            <w:gridSpan w:val="3"/>
            <w:tcBorders>
              <w:top w:val="single" w:sz="6" w:space="0" w:color="000000"/>
            </w:tcBorders>
            <w:vAlign w:val="center"/>
          </w:tcPr>
          <w:p w:rsidR="000B1B3A" w:rsidRPr="00E9267E" w:rsidRDefault="000B1B3A" w:rsidP="00407255">
            <w:pPr>
              <w:pStyle w:val="StandardTabelle9pt"/>
              <w:jc w:val="center"/>
              <w:rPr>
                <w:ins w:id="228" w:author="S. Börner" w:date="2013-11-12T15:31:00Z"/>
              </w:rPr>
            </w:pPr>
            <w:ins w:id="229" w:author="S. Börner" w:date="2013-11-12T15:31:00Z">
              <w:r w:rsidRPr="00E9267E">
                <w:t>Verursachende Belastung</w:t>
              </w:r>
            </w:ins>
          </w:p>
        </w:tc>
      </w:tr>
      <w:tr w:rsidR="000B1B3A" w:rsidRPr="00E9267E" w:rsidTr="00407255">
        <w:trPr>
          <w:jc w:val="center"/>
          <w:ins w:id="230" w:author="S. Börner" w:date="2013-11-12T15:31:00Z"/>
        </w:trPr>
        <w:tc>
          <w:tcPr>
            <w:tcW w:w="1560" w:type="dxa"/>
            <w:vMerge/>
            <w:vAlign w:val="center"/>
          </w:tcPr>
          <w:p w:rsidR="000B1B3A" w:rsidRPr="00E9267E" w:rsidRDefault="000B1B3A" w:rsidP="00407255">
            <w:pPr>
              <w:pStyle w:val="StandardTabelle9pt"/>
              <w:jc w:val="center"/>
              <w:rPr>
                <w:ins w:id="231" w:author="S. Börner" w:date="2013-11-12T15:31:00Z"/>
              </w:rPr>
            </w:pPr>
          </w:p>
        </w:tc>
        <w:tc>
          <w:tcPr>
            <w:tcW w:w="424" w:type="dxa"/>
            <w:vMerge/>
            <w:vAlign w:val="center"/>
          </w:tcPr>
          <w:p w:rsidR="000B1B3A" w:rsidRPr="00E9267E" w:rsidRDefault="000B1B3A" w:rsidP="00407255">
            <w:pPr>
              <w:pStyle w:val="StandardTabelle9pt"/>
              <w:jc w:val="center"/>
              <w:rPr>
                <w:ins w:id="232" w:author="S. Börner" w:date="2013-11-12T15:31:00Z"/>
              </w:rPr>
            </w:pPr>
          </w:p>
        </w:tc>
        <w:tc>
          <w:tcPr>
            <w:tcW w:w="850" w:type="dxa"/>
            <w:vAlign w:val="center"/>
          </w:tcPr>
          <w:p w:rsidR="000B1B3A" w:rsidRPr="00E9267E" w:rsidRDefault="000B1B3A" w:rsidP="00407255">
            <w:pPr>
              <w:pStyle w:val="StandardTabelle9pt"/>
              <w:jc w:val="center"/>
              <w:rPr>
                <w:ins w:id="233" w:author="S. Börner" w:date="2013-11-12T15:31:00Z"/>
              </w:rPr>
            </w:pPr>
            <w:proofErr w:type="spellStart"/>
            <w:ins w:id="234" w:author="S. Börner" w:date="2013-11-12T15:31:00Z">
              <w:r w:rsidRPr="00E9267E">
                <w:t>Ent-nahme</w:t>
              </w:r>
              <w:proofErr w:type="spellEnd"/>
            </w:ins>
          </w:p>
        </w:tc>
        <w:tc>
          <w:tcPr>
            <w:tcW w:w="1077" w:type="dxa"/>
            <w:vAlign w:val="center"/>
          </w:tcPr>
          <w:p w:rsidR="000B1B3A" w:rsidRPr="00E9267E" w:rsidRDefault="000B1B3A" w:rsidP="00407255">
            <w:pPr>
              <w:pStyle w:val="StandardTabelle9pt"/>
              <w:jc w:val="center"/>
              <w:rPr>
                <w:ins w:id="235" w:author="S. Börner" w:date="2013-11-12T15:31:00Z"/>
              </w:rPr>
            </w:pPr>
            <w:ins w:id="236" w:author="S. Börner" w:date="2013-11-12T15:31:00Z">
              <w:r w:rsidRPr="00E9267E">
                <w:t>Bergbau-folgen</w:t>
              </w:r>
              <w:r w:rsidRPr="00E9267E">
                <w:rPr>
                  <w:vertAlign w:val="superscript"/>
                </w:rPr>
                <w:t>1)</w:t>
              </w:r>
            </w:ins>
          </w:p>
        </w:tc>
        <w:tc>
          <w:tcPr>
            <w:tcW w:w="907" w:type="dxa"/>
            <w:tcBorders>
              <w:right w:val="double" w:sz="4" w:space="0" w:color="auto"/>
            </w:tcBorders>
            <w:vAlign w:val="center"/>
          </w:tcPr>
          <w:p w:rsidR="000B1B3A" w:rsidRPr="00E9267E" w:rsidRDefault="000B1B3A" w:rsidP="00407255">
            <w:pPr>
              <w:pStyle w:val="StandardTabelle9pt"/>
              <w:jc w:val="center"/>
              <w:rPr>
                <w:ins w:id="237" w:author="S. Börner" w:date="2013-11-12T15:31:00Z"/>
              </w:rPr>
            </w:pPr>
            <w:ins w:id="238" w:author="S. Börner" w:date="2013-11-12T15:31:00Z">
              <w:r w:rsidRPr="00E9267E">
                <w:t>Intrusi</w:t>
              </w:r>
              <w:r w:rsidRPr="00E9267E">
                <w:t>o</w:t>
              </w:r>
              <w:r w:rsidRPr="00E9267E">
                <w:t>nen</w:t>
              </w:r>
            </w:ins>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rPr>
                <w:ins w:id="239" w:author="S. Börner" w:date="2013-11-12T15:31:00Z"/>
              </w:rP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rPr>
                <w:ins w:id="240" w:author="S. Börner" w:date="2013-11-12T15:31:00Z"/>
              </w:rPr>
            </w:pPr>
          </w:p>
        </w:tc>
        <w:tc>
          <w:tcPr>
            <w:tcW w:w="850" w:type="dxa"/>
            <w:vAlign w:val="center"/>
          </w:tcPr>
          <w:p w:rsidR="000B1B3A" w:rsidRPr="00E9267E" w:rsidRDefault="000B1B3A" w:rsidP="00407255">
            <w:pPr>
              <w:pStyle w:val="StandardTabelle9pt"/>
              <w:jc w:val="center"/>
              <w:rPr>
                <w:ins w:id="241" w:author="S. Börner" w:date="2013-11-12T15:31:00Z"/>
              </w:rPr>
            </w:pPr>
            <w:ins w:id="242" w:author="S. Börner" w:date="2013-11-12T15:31:00Z">
              <w:r w:rsidRPr="00E9267E">
                <w:t>Diffuse Quellen</w:t>
              </w:r>
            </w:ins>
          </w:p>
        </w:tc>
        <w:tc>
          <w:tcPr>
            <w:tcW w:w="851" w:type="dxa"/>
            <w:vAlign w:val="center"/>
          </w:tcPr>
          <w:p w:rsidR="000B1B3A" w:rsidRPr="00E9267E" w:rsidRDefault="000B1B3A" w:rsidP="00407255">
            <w:pPr>
              <w:pStyle w:val="StandardTabelle9pt"/>
              <w:jc w:val="center"/>
              <w:rPr>
                <w:ins w:id="243" w:author="S. Börner" w:date="2013-11-12T15:31:00Z"/>
              </w:rPr>
            </w:pPr>
            <w:ins w:id="244" w:author="S. Börner" w:date="2013-11-12T15:31:00Z">
              <w:r w:rsidRPr="00E9267E">
                <w:t>Punkt-quellen</w:t>
              </w:r>
            </w:ins>
          </w:p>
        </w:tc>
        <w:tc>
          <w:tcPr>
            <w:tcW w:w="989" w:type="dxa"/>
            <w:vAlign w:val="center"/>
          </w:tcPr>
          <w:p w:rsidR="000B1B3A" w:rsidRPr="00E9267E" w:rsidRDefault="000B1B3A" w:rsidP="00407255">
            <w:pPr>
              <w:pStyle w:val="StandardTabelle9pt"/>
              <w:jc w:val="center"/>
              <w:rPr>
                <w:ins w:id="245" w:author="S. Börner" w:date="2013-11-12T15:31:00Z"/>
              </w:rPr>
            </w:pPr>
            <w:ins w:id="246" w:author="S. Börner" w:date="2013-11-12T15:31:00Z">
              <w:r w:rsidRPr="00E9267E">
                <w:t>Bergbau-folgen</w:t>
              </w:r>
            </w:ins>
          </w:p>
        </w:tc>
      </w:tr>
      <w:tr w:rsidR="000B1B3A" w:rsidRPr="00E9267E" w:rsidTr="00407255">
        <w:trPr>
          <w:jc w:val="center"/>
          <w:ins w:id="247" w:author="S. Börner" w:date="2013-11-12T15:31:00Z"/>
        </w:trPr>
        <w:tc>
          <w:tcPr>
            <w:tcW w:w="1560" w:type="dxa"/>
            <w:vMerge/>
            <w:tcBorders>
              <w:bottom w:val="single" w:sz="12" w:space="0" w:color="000000"/>
            </w:tcBorders>
            <w:vAlign w:val="center"/>
          </w:tcPr>
          <w:p w:rsidR="000B1B3A" w:rsidRPr="00E9267E" w:rsidRDefault="000B1B3A" w:rsidP="00407255">
            <w:pPr>
              <w:pStyle w:val="StandardTabelle9pt"/>
              <w:jc w:val="center"/>
              <w:rPr>
                <w:ins w:id="248" w:author="S. Börner" w:date="2013-11-12T15:31:00Z"/>
              </w:rPr>
            </w:pPr>
          </w:p>
        </w:tc>
        <w:tc>
          <w:tcPr>
            <w:tcW w:w="424" w:type="dxa"/>
            <w:vMerge/>
            <w:tcBorders>
              <w:bottom w:val="single" w:sz="12" w:space="0" w:color="000000"/>
            </w:tcBorders>
            <w:vAlign w:val="center"/>
          </w:tcPr>
          <w:p w:rsidR="000B1B3A" w:rsidRPr="00E9267E" w:rsidRDefault="000B1B3A" w:rsidP="00407255">
            <w:pPr>
              <w:pStyle w:val="StandardTabelle9pt"/>
              <w:jc w:val="center"/>
              <w:rPr>
                <w:ins w:id="249" w:author="S. Börner" w:date="2013-11-12T15:31:00Z"/>
              </w:rPr>
            </w:pPr>
          </w:p>
        </w:tc>
        <w:tc>
          <w:tcPr>
            <w:tcW w:w="850" w:type="dxa"/>
            <w:tcBorders>
              <w:bottom w:val="single" w:sz="12" w:space="0" w:color="000000"/>
            </w:tcBorders>
            <w:vAlign w:val="center"/>
          </w:tcPr>
          <w:p w:rsidR="000B1B3A" w:rsidRPr="00E9267E" w:rsidRDefault="000B1B3A" w:rsidP="00407255">
            <w:pPr>
              <w:pStyle w:val="StandardTabelle9pt"/>
              <w:jc w:val="center"/>
              <w:rPr>
                <w:ins w:id="250" w:author="S. Börner" w:date="2013-11-12T15:31:00Z"/>
              </w:rPr>
            </w:pPr>
            <w:ins w:id="251" w:author="S. Börner" w:date="2013-11-12T15:31:00Z">
              <w:r w:rsidRPr="00E9267E">
                <w:t>17</w:t>
              </w:r>
            </w:ins>
          </w:p>
        </w:tc>
        <w:tc>
          <w:tcPr>
            <w:tcW w:w="1077" w:type="dxa"/>
            <w:tcBorders>
              <w:bottom w:val="single" w:sz="12" w:space="0" w:color="000000"/>
            </w:tcBorders>
            <w:vAlign w:val="center"/>
          </w:tcPr>
          <w:p w:rsidR="000B1B3A" w:rsidRPr="00E9267E" w:rsidRDefault="000B1B3A" w:rsidP="00407255">
            <w:pPr>
              <w:pStyle w:val="StandardTabelle9pt"/>
              <w:jc w:val="center"/>
              <w:rPr>
                <w:ins w:id="252" w:author="S. Börner" w:date="2013-11-12T15:31:00Z"/>
              </w:rPr>
            </w:pPr>
            <w:ins w:id="253" w:author="S. Börner" w:date="2013-11-12T15:31:00Z">
              <w:r w:rsidRPr="00E9267E">
                <w:rPr>
                  <w:rFonts w:cs="Arial"/>
                </w:rPr>
                <w:t>12</w:t>
              </w:r>
            </w:ins>
          </w:p>
        </w:tc>
        <w:tc>
          <w:tcPr>
            <w:tcW w:w="907" w:type="dxa"/>
            <w:tcBorders>
              <w:bottom w:val="single" w:sz="12" w:space="0" w:color="000000"/>
              <w:right w:val="double" w:sz="4" w:space="0" w:color="auto"/>
            </w:tcBorders>
            <w:vAlign w:val="center"/>
          </w:tcPr>
          <w:p w:rsidR="000B1B3A" w:rsidRPr="00E9267E" w:rsidRDefault="000B1B3A" w:rsidP="00407255">
            <w:pPr>
              <w:pStyle w:val="StandardTabelle9pt"/>
              <w:jc w:val="center"/>
              <w:rPr>
                <w:ins w:id="254" w:author="S. Börner" w:date="2013-11-12T15:31:00Z"/>
              </w:rPr>
            </w:pPr>
            <w:ins w:id="255" w:author="S. Börner" w:date="2013-11-12T15:31:00Z">
              <w:r w:rsidRPr="00E9267E">
                <w:t>0</w:t>
              </w:r>
            </w:ins>
          </w:p>
        </w:tc>
        <w:tc>
          <w:tcPr>
            <w:tcW w:w="1278" w:type="dxa"/>
            <w:vMerge/>
            <w:tcBorders>
              <w:top w:val="double" w:sz="4" w:space="0" w:color="auto"/>
              <w:left w:val="double" w:sz="4" w:space="0" w:color="auto"/>
              <w:bottom w:val="single" w:sz="12" w:space="0" w:color="000000"/>
              <w:right w:val="single" w:sz="6" w:space="0" w:color="000000"/>
            </w:tcBorders>
            <w:vAlign w:val="center"/>
          </w:tcPr>
          <w:p w:rsidR="000B1B3A" w:rsidRPr="00E9267E" w:rsidRDefault="000B1B3A" w:rsidP="00407255">
            <w:pPr>
              <w:pStyle w:val="StandardTabelle9pt"/>
              <w:jc w:val="center"/>
              <w:rPr>
                <w:ins w:id="256" w:author="S. Börner" w:date="2013-11-12T15:31:00Z"/>
              </w:rPr>
            </w:pPr>
          </w:p>
        </w:tc>
        <w:tc>
          <w:tcPr>
            <w:tcW w:w="567" w:type="dxa"/>
            <w:vMerge/>
            <w:tcBorders>
              <w:top w:val="double" w:sz="4" w:space="0" w:color="auto"/>
              <w:left w:val="single" w:sz="6" w:space="0" w:color="000000"/>
              <w:bottom w:val="single" w:sz="12" w:space="0" w:color="000000"/>
            </w:tcBorders>
            <w:vAlign w:val="center"/>
          </w:tcPr>
          <w:p w:rsidR="000B1B3A" w:rsidRPr="00E9267E" w:rsidRDefault="000B1B3A" w:rsidP="00407255">
            <w:pPr>
              <w:pStyle w:val="StandardTabelle9pt"/>
              <w:jc w:val="center"/>
              <w:rPr>
                <w:ins w:id="257" w:author="S. Börner" w:date="2013-11-12T15:31:00Z"/>
              </w:rPr>
            </w:pPr>
          </w:p>
        </w:tc>
        <w:tc>
          <w:tcPr>
            <w:tcW w:w="850" w:type="dxa"/>
            <w:tcBorders>
              <w:bottom w:val="single" w:sz="12" w:space="0" w:color="000000"/>
            </w:tcBorders>
            <w:vAlign w:val="center"/>
          </w:tcPr>
          <w:p w:rsidR="000B1B3A" w:rsidRPr="00E9267E" w:rsidRDefault="000B1B3A" w:rsidP="00407255">
            <w:pPr>
              <w:pStyle w:val="StandardTabelle9pt"/>
              <w:jc w:val="center"/>
              <w:rPr>
                <w:ins w:id="258" w:author="S. Börner" w:date="2013-11-12T15:31:00Z"/>
              </w:rPr>
            </w:pPr>
            <w:ins w:id="259" w:author="S. Börner" w:date="2013-11-12T15:31:00Z">
              <w:r w:rsidRPr="00E9267E">
                <w:t>67</w:t>
              </w:r>
            </w:ins>
          </w:p>
        </w:tc>
        <w:tc>
          <w:tcPr>
            <w:tcW w:w="851" w:type="dxa"/>
            <w:tcBorders>
              <w:bottom w:val="single" w:sz="12" w:space="0" w:color="000000"/>
            </w:tcBorders>
            <w:vAlign w:val="center"/>
          </w:tcPr>
          <w:p w:rsidR="000B1B3A" w:rsidRPr="00E9267E" w:rsidRDefault="000B1B3A" w:rsidP="00407255">
            <w:pPr>
              <w:pStyle w:val="StandardTabelle9pt"/>
              <w:jc w:val="center"/>
              <w:rPr>
                <w:ins w:id="260" w:author="S. Börner" w:date="2013-11-12T15:31:00Z"/>
              </w:rPr>
            </w:pPr>
            <w:ins w:id="261" w:author="S. Börner" w:date="2013-11-12T15:31:00Z">
              <w:r w:rsidRPr="00E9267E">
                <w:t>57</w:t>
              </w:r>
            </w:ins>
          </w:p>
        </w:tc>
        <w:tc>
          <w:tcPr>
            <w:tcW w:w="989" w:type="dxa"/>
            <w:tcBorders>
              <w:bottom w:val="single" w:sz="12" w:space="0" w:color="000000"/>
            </w:tcBorders>
            <w:vAlign w:val="center"/>
          </w:tcPr>
          <w:p w:rsidR="000B1B3A" w:rsidRPr="00E9267E" w:rsidRDefault="000B1B3A" w:rsidP="00407255">
            <w:pPr>
              <w:pStyle w:val="StandardTabelle9pt"/>
              <w:jc w:val="center"/>
              <w:rPr>
                <w:ins w:id="262" w:author="S. Börner" w:date="2013-11-12T15:31:00Z"/>
              </w:rPr>
            </w:pPr>
            <w:ins w:id="263" w:author="S. Börner" w:date="2013-11-12T15:31:00Z">
              <w:r w:rsidRPr="00E9267E">
                <w:rPr>
                  <w:rFonts w:cs="Arial"/>
                </w:rPr>
                <w:sym w:font="Symbol" w:char="F0BE"/>
              </w:r>
            </w:ins>
          </w:p>
        </w:tc>
      </w:tr>
      <w:tr w:rsidR="000B1B3A" w:rsidRPr="00E9267E" w:rsidTr="00407255">
        <w:trPr>
          <w:jc w:val="center"/>
          <w:ins w:id="264" w:author="S. Börner" w:date="2013-11-12T15:31:00Z"/>
        </w:trPr>
        <w:tc>
          <w:tcPr>
            <w:tcW w:w="9353" w:type="dxa"/>
            <w:gridSpan w:val="10"/>
            <w:tcBorders>
              <w:top w:val="single" w:sz="12" w:space="0" w:color="000000"/>
              <w:bottom w:val="double" w:sz="4" w:space="0" w:color="auto"/>
            </w:tcBorders>
            <w:shd w:val="clear" w:color="auto" w:fill="FBD4B4"/>
            <w:vAlign w:val="center"/>
          </w:tcPr>
          <w:p w:rsidR="000B1B3A" w:rsidRPr="00E9267E" w:rsidRDefault="000B1B3A" w:rsidP="00407255">
            <w:pPr>
              <w:pStyle w:val="StandardTabelle9pt"/>
              <w:jc w:val="center"/>
              <w:rPr>
                <w:ins w:id="265" w:author="S. Börner" w:date="2013-11-12T15:31:00Z"/>
              </w:rPr>
            </w:pPr>
            <w:ins w:id="266" w:author="S. Börner" w:date="2013-11-12T15:31:00Z">
              <w:r w:rsidRPr="00E9267E">
                <w:rPr>
                  <w:b/>
                </w:rPr>
                <w:t>Deutschland</w:t>
              </w:r>
              <w:r w:rsidRPr="00E9267E">
                <w:rPr>
                  <w:b/>
                </w:rPr>
                <w:br/>
              </w:r>
              <w:r w:rsidRPr="00E9267E">
                <w:t>(insgesamt 224 Grundwasserkörper)</w:t>
              </w:r>
            </w:ins>
          </w:p>
        </w:tc>
      </w:tr>
      <w:tr w:rsidR="000B1B3A" w:rsidRPr="00E9267E" w:rsidTr="00407255">
        <w:trPr>
          <w:trHeight w:val="255"/>
          <w:jc w:val="center"/>
          <w:ins w:id="267" w:author="S. Börner" w:date="2013-11-12T15:31:00Z"/>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rPr>
                <w:ins w:id="268" w:author="S. Börner" w:date="2013-11-12T15:31:00Z"/>
              </w:rPr>
            </w:pPr>
            <w:ins w:id="269" w:author="S. Börner" w:date="2013-11-12T15:31:00Z">
              <w:r w:rsidRPr="00E9267E">
                <w:t>Anzahl der Grundwasserkörper mit der Bewertung</w:t>
              </w:r>
            </w:ins>
          </w:p>
        </w:tc>
      </w:tr>
      <w:tr w:rsidR="000B1B3A" w:rsidRPr="00E9267E" w:rsidTr="00407255">
        <w:trPr>
          <w:trHeight w:val="255"/>
          <w:jc w:val="center"/>
          <w:ins w:id="270" w:author="S. Börner" w:date="2013-11-12T15:31:00Z"/>
        </w:trPr>
        <w:tc>
          <w:tcPr>
            <w:tcW w:w="1560" w:type="dxa"/>
            <w:vMerge w:val="restart"/>
            <w:tcBorders>
              <w:top w:val="single" w:sz="6" w:space="0" w:color="000000"/>
            </w:tcBorders>
            <w:vAlign w:val="center"/>
          </w:tcPr>
          <w:p w:rsidR="000B1B3A" w:rsidRPr="00E9267E" w:rsidRDefault="000B1B3A" w:rsidP="00407255">
            <w:pPr>
              <w:pStyle w:val="StandardTabelle9pt"/>
              <w:jc w:val="left"/>
              <w:rPr>
                <w:ins w:id="271" w:author="S. Börner" w:date="2013-11-12T15:31:00Z"/>
              </w:rPr>
            </w:pPr>
            <w:ins w:id="272" w:author="S. Börner" w:date="2013-11-12T15:31:00Z">
              <w:r w:rsidRPr="00E9267E">
                <w:t>Schlechter</w:t>
              </w:r>
            </w:ins>
          </w:p>
          <w:p w:rsidR="000B1B3A" w:rsidRPr="00E9267E" w:rsidRDefault="000B1B3A" w:rsidP="00407255">
            <w:pPr>
              <w:pStyle w:val="StandardTabelle9pt"/>
              <w:jc w:val="left"/>
              <w:rPr>
                <w:ins w:id="273" w:author="S. Börner" w:date="2013-11-12T15:31:00Z"/>
              </w:rPr>
            </w:pPr>
            <w:ins w:id="274" w:author="S. Börner" w:date="2013-11-12T15:31:00Z">
              <w:r w:rsidRPr="00E9267E">
                <w:t>mengenmäßiger Zustand</w:t>
              </w:r>
            </w:ins>
          </w:p>
        </w:tc>
        <w:tc>
          <w:tcPr>
            <w:tcW w:w="424" w:type="dxa"/>
            <w:vMerge w:val="restart"/>
            <w:tcBorders>
              <w:top w:val="single" w:sz="6" w:space="0" w:color="000000"/>
            </w:tcBorders>
            <w:vAlign w:val="center"/>
          </w:tcPr>
          <w:p w:rsidR="000B1B3A" w:rsidRPr="00E9267E" w:rsidRDefault="000B1B3A" w:rsidP="00407255">
            <w:pPr>
              <w:pStyle w:val="StandardTabelle9pt"/>
              <w:jc w:val="left"/>
              <w:rPr>
                <w:ins w:id="275" w:author="S. Börner" w:date="2013-11-12T15:31:00Z"/>
              </w:rPr>
            </w:pPr>
            <w:ins w:id="276" w:author="S. Börner" w:date="2013-11-12T15:31:00Z">
              <w:r w:rsidRPr="00E9267E">
                <w:t>8</w:t>
              </w:r>
            </w:ins>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rPr>
                <w:ins w:id="277" w:author="S. Börner" w:date="2013-11-12T15:31:00Z"/>
              </w:rPr>
            </w:pPr>
            <w:ins w:id="278" w:author="S. Börner" w:date="2013-11-12T15:31:00Z">
              <w:r w:rsidRPr="00E9267E">
                <w:t>Verursachende Belastung</w:t>
              </w:r>
            </w:ins>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rPr>
                <w:ins w:id="279" w:author="S. Börner" w:date="2013-11-12T15:31:00Z"/>
              </w:rPr>
            </w:pPr>
            <w:ins w:id="280" w:author="S. Börner" w:date="2013-11-12T15:31:00Z">
              <w:r w:rsidRPr="00E9267E">
                <w:t>Schlechter</w:t>
              </w:r>
            </w:ins>
          </w:p>
          <w:p w:rsidR="000B1B3A" w:rsidRPr="00E9267E" w:rsidRDefault="000B1B3A" w:rsidP="00407255">
            <w:pPr>
              <w:pStyle w:val="StandardTabelle9pt"/>
              <w:jc w:val="center"/>
              <w:rPr>
                <w:ins w:id="281" w:author="S. Börner" w:date="2013-11-12T15:31:00Z"/>
              </w:rPr>
            </w:pPr>
            <w:ins w:id="282" w:author="S. Börner" w:date="2013-11-12T15:31:00Z">
              <w:r w:rsidRPr="00E9267E">
                <w:t>chemischer Zustand</w:t>
              </w:r>
            </w:ins>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rPr>
                <w:ins w:id="283" w:author="S. Börner" w:date="2013-11-12T15:31:00Z"/>
              </w:rPr>
            </w:pPr>
            <w:ins w:id="284" w:author="S. Börner" w:date="2013-11-12T15:31:00Z">
              <w:r w:rsidRPr="00E9267E">
                <w:t>100</w:t>
              </w:r>
            </w:ins>
          </w:p>
        </w:tc>
        <w:tc>
          <w:tcPr>
            <w:tcW w:w="2690" w:type="dxa"/>
            <w:gridSpan w:val="3"/>
            <w:tcBorders>
              <w:top w:val="single" w:sz="6" w:space="0" w:color="000000"/>
            </w:tcBorders>
            <w:vAlign w:val="center"/>
          </w:tcPr>
          <w:p w:rsidR="000B1B3A" w:rsidRPr="00E9267E" w:rsidRDefault="000B1B3A" w:rsidP="00407255">
            <w:pPr>
              <w:pStyle w:val="StandardTabelle9pt"/>
              <w:jc w:val="center"/>
              <w:rPr>
                <w:ins w:id="285" w:author="S. Börner" w:date="2013-11-12T15:31:00Z"/>
              </w:rPr>
            </w:pPr>
            <w:ins w:id="286" w:author="S. Börner" w:date="2013-11-12T15:31:00Z">
              <w:r w:rsidRPr="00E9267E">
                <w:t>Verursachende Belastung</w:t>
              </w:r>
            </w:ins>
          </w:p>
        </w:tc>
      </w:tr>
      <w:tr w:rsidR="000B1B3A" w:rsidRPr="00E9267E" w:rsidTr="00407255">
        <w:trPr>
          <w:jc w:val="center"/>
          <w:ins w:id="287" w:author="S. Börner" w:date="2013-11-12T15:31:00Z"/>
        </w:trPr>
        <w:tc>
          <w:tcPr>
            <w:tcW w:w="1560" w:type="dxa"/>
            <w:vMerge/>
            <w:vAlign w:val="center"/>
          </w:tcPr>
          <w:p w:rsidR="000B1B3A" w:rsidRPr="00E9267E" w:rsidRDefault="000B1B3A" w:rsidP="00407255">
            <w:pPr>
              <w:pStyle w:val="StandardTabelle9pt"/>
              <w:jc w:val="center"/>
              <w:rPr>
                <w:ins w:id="288" w:author="S. Börner" w:date="2013-11-12T15:31:00Z"/>
              </w:rPr>
            </w:pPr>
          </w:p>
        </w:tc>
        <w:tc>
          <w:tcPr>
            <w:tcW w:w="424" w:type="dxa"/>
            <w:vMerge/>
            <w:vAlign w:val="center"/>
          </w:tcPr>
          <w:p w:rsidR="000B1B3A" w:rsidRPr="00E9267E" w:rsidRDefault="000B1B3A" w:rsidP="00407255">
            <w:pPr>
              <w:pStyle w:val="StandardTabelle9pt"/>
              <w:jc w:val="center"/>
              <w:rPr>
                <w:ins w:id="289" w:author="S. Börner" w:date="2013-11-12T15:31:00Z"/>
              </w:rPr>
            </w:pPr>
          </w:p>
        </w:tc>
        <w:tc>
          <w:tcPr>
            <w:tcW w:w="850" w:type="dxa"/>
            <w:vAlign w:val="center"/>
          </w:tcPr>
          <w:p w:rsidR="000B1B3A" w:rsidRPr="00E9267E" w:rsidRDefault="000B1B3A" w:rsidP="00407255">
            <w:pPr>
              <w:pStyle w:val="StandardTabelle9pt"/>
              <w:jc w:val="center"/>
              <w:rPr>
                <w:ins w:id="290" w:author="S. Börner" w:date="2013-11-12T15:31:00Z"/>
              </w:rPr>
            </w:pPr>
            <w:proofErr w:type="spellStart"/>
            <w:ins w:id="291" w:author="S. Börner" w:date="2013-11-12T15:31:00Z">
              <w:r w:rsidRPr="00E9267E">
                <w:t>Ent-nahme</w:t>
              </w:r>
              <w:proofErr w:type="spellEnd"/>
            </w:ins>
          </w:p>
        </w:tc>
        <w:tc>
          <w:tcPr>
            <w:tcW w:w="1077" w:type="dxa"/>
            <w:vAlign w:val="center"/>
          </w:tcPr>
          <w:p w:rsidR="000B1B3A" w:rsidRPr="00E9267E" w:rsidRDefault="000B1B3A" w:rsidP="00407255">
            <w:pPr>
              <w:pStyle w:val="StandardTabelle9pt"/>
              <w:jc w:val="center"/>
              <w:rPr>
                <w:ins w:id="292" w:author="S. Börner" w:date="2013-11-12T15:31:00Z"/>
              </w:rPr>
            </w:pPr>
            <w:ins w:id="293" w:author="S. Börner" w:date="2013-11-12T15:31:00Z">
              <w:r w:rsidRPr="00E9267E">
                <w:t>Bergbau-folgen</w:t>
              </w:r>
            </w:ins>
          </w:p>
        </w:tc>
        <w:tc>
          <w:tcPr>
            <w:tcW w:w="907" w:type="dxa"/>
            <w:tcBorders>
              <w:right w:val="double" w:sz="4" w:space="0" w:color="auto"/>
            </w:tcBorders>
            <w:vAlign w:val="center"/>
          </w:tcPr>
          <w:p w:rsidR="000B1B3A" w:rsidRPr="00E9267E" w:rsidRDefault="000B1B3A" w:rsidP="00407255">
            <w:pPr>
              <w:pStyle w:val="StandardTabelle9pt"/>
              <w:jc w:val="center"/>
              <w:rPr>
                <w:ins w:id="294" w:author="S. Börner" w:date="2013-11-12T15:31:00Z"/>
              </w:rPr>
            </w:pPr>
            <w:ins w:id="295" w:author="S. Börner" w:date="2013-11-12T15:31:00Z">
              <w:r w:rsidRPr="00E9267E">
                <w:t>Intrusi</w:t>
              </w:r>
              <w:r w:rsidRPr="00E9267E">
                <w:t>o</w:t>
              </w:r>
              <w:r w:rsidRPr="00E9267E">
                <w:t>nen</w:t>
              </w:r>
            </w:ins>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rPr>
                <w:ins w:id="296" w:author="S. Börner" w:date="2013-11-12T15:31:00Z"/>
              </w:rP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rPr>
                <w:ins w:id="297" w:author="S. Börner" w:date="2013-11-12T15:31:00Z"/>
              </w:rPr>
            </w:pPr>
          </w:p>
        </w:tc>
        <w:tc>
          <w:tcPr>
            <w:tcW w:w="850" w:type="dxa"/>
            <w:vAlign w:val="center"/>
          </w:tcPr>
          <w:p w:rsidR="000B1B3A" w:rsidRPr="00E9267E" w:rsidRDefault="000B1B3A" w:rsidP="00407255">
            <w:pPr>
              <w:pStyle w:val="StandardTabelle9pt"/>
              <w:jc w:val="center"/>
              <w:rPr>
                <w:ins w:id="298" w:author="S. Börner" w:date="2013-11-12T15:31:00Z"/>
              </w:rPr>
            </w:pPr>
            <w:ins w:id="299" w:author="S. Börner" w:date="2013-11-12T15:31:00Z">
              <w:r w:rsidRPr="00E9267E">
                <w:t>Diffuse Quellen</w:t>
              </w:r>
            </w:ins>
          </w:p>
        </w:tc>
        <w:tc>
          <w:tcPr>
            <w:tcW w:w="851" w:type="dxa"/>
            <w:vAlign w:val="center"/>
          </w:tcPr>
          <w:p w:rsidR="000B1B3A" w:rsidRPr="00E9267E" w:rsidRDefault="000B1B3A" w:rsidP="00407255">
            <w:pPr>
              <w:pStyle w:val="StandardTabelle9pt"/>
              <w:jc w:val="center"/>
              <w:rPr>
                <w:ins w:id="300" w:author="S. Börner" w:date="2013-11-12T15:31:00Z"/>
              </w:rPr>
            </w:pPr>
            <w:ins w:id="301" w:author="S. Börner" w:date="2013-11-12T15:31:00Z">
              <w:r w:rsidRPr="00E9267E">
                <w:t>Punkt-quellen</w:t>
              </w:r>
            </w:ins>
          </w:p>
        </w:tc>
        <w:tc>
          <w:tcPr>
            <w:tcW w:w="989" w:type="dxa"/>
            <w:vAlign w:val="center"/>
          </w:tcPr>
          <w:p w:rsidR="000B1B3A" w:rsidRPr="00E9267E" w:rsidRDefault="000B1B3A" w:rsidP="00407255">
            <w:pPr>
              <w:pStyle w:val="StandardTabelle9pt"/>
              <w:jc w:val="center"/>
              <w:rPr>
                <w:ins w:id="302" w:author="S. Börner" w:date="2013-11-12T15:31:00Z"/>
              </w:rPr>
            </w:pPr>
            <w:ins w:id="303" w:author="S. Börner" w:date="2013-11-12T15:31:00Z">
              <w:r w:rsidRPr="00E9267E">
                <w:t>Bergbau-folgen</w:t>
              </w:r>
            </w:ins>
          </w:p>
        </w:tc>
      </w:tr>
      <w:tr w:rsidR="000B1B3A" w:rsidRPr="00E9267E" w:rsidTr="00407255">
        <w:trPr>
          <w:jc w:val="center"/>
          <w:ins w:id="304" w:author="S. Börner" w:date="2013-11-12T15:31:00Z"/>
        </w:trPr>
        <w:tc>
          <w:tcPr>
            <w:tcW w:w="1560" w:type="dxa"/>
            <w:vMerge/>
            <w:tcBorders>
              <w:bottom w:val="double" w:sz="4" w:space="0" w:color="auto"/>
            </w:tcBorders>
            <w:vAlign w:val="center"/>
          </w:tcPr>
          <w:p w:rsidR="000B1B3A" w:rsidRPr="00E9267E" w:rsidRDefault="000B1B3A" w:rsidP="00407255">
            <w:pPr>
              <w:pStyle w:val="StandardTabelle9pt"/>
              <w:jc w:val="center"/>
              <w:rPr>
                <w:ins w:id="305" w:author="S. Börner" w:date="2013-11-12T15:31:00Z"/>
              </w:rPr>
            </w:pPr>
          </w:p>
        </w:tc>
        <w:tc>
          <w:tcPr>
            <w:tcW w:w="424" w:type="dxa"/>
            <w:vMerge/>
            <w:tcBorders>
              <w:bottom w:val="double" w:sz="4" w:space="0" w:color="auto"/>
            </w:tcBorders>
            <w:vAlign w:val="center"/>
          </w:tcPr>
          <w:p w:rsidR="000B1B3A" w:rsidRPr="00E9267E" w:rsidRDefault="000B1B3A" w:rsidP="00407255">
            <w:pPr>
              <w:pStyle w:val="StandardTabelle9pt"/>
              <w:jc w:val="center"/>
              <w:rPr>
                <w:ins w:id="306" w:author="S. Börner" w:date="2013-11-12T15:31:00Z"/>
              </w:rPr>
            </w:pPr>
          </w:p>
        </w:tc>
        <w:tc>
          <w:tcPr>
            <w:tcW w:w="850" w:type="dxa"/>
            <w:tcBorders>
              <w:bottom w:val="double" w:sz="4" w:space="0" w:color="auto"/>
            </w:tcBorders>
            <w:vAlign w:val="center"/>
          </w:tcPr>
          <w:p w:rsidR="000B1B3A" w:rsidRPr="00E9267E" w:rsidRDefault="000B1B3A" w:rsidP="00407255">
            <w:pPr>
              <w:pStyle w:val="StandardTabelle9pt"/>
              <w:jc w:val="center"/>
              <w:rPr>
                <w:ins w:id="307" w:author="S. Börner" w:date="2013-11-12T15:31:00Z"/>
              </w:rPr>
            </w:pPr>
            <w:ins w:id="308" w:author="S. Börner" w:date="2013-11-12T15:31:00Z">
              <w:r w:rsidRPr="00E9267E">
                <w:t>6</w:t>
              </w:r>
            </w:ins>
          </w:p>
        </w:tc>
        <w:tc>
          <w:tcPr>
            <w:tcW w:w="1077" w:type="dxa"/>
            <w:tcBorders>
              <w:bottom w:val="double" w:sz="4" w:space="0" w:color="auto"/>
            </w:tcBorders>
            <w:vAlign w:val="center"/>
          </w:tcPr>
          <w:p w:rsidR="000B1B3A" w:rsidRPr="00E9267E" w:rsidRDefault="000B1B3A" w:rsidP="00407255">
            <w:pPr>
              <w:pStyle w:val="StandardTabelle9pt"/>
              <w:jc w:val="center"/>
              <w:rPr>
                <w:ins w:id="309" w:author="S. Börner" w:date="2013-11-12T15:31:00Z"/>
              </w:rPr>
            </w:pPr>
            <w:ins w:id="310" w:author="S. Börner" w:date="2013-11-12T15:31:00Z">
              <w:r w:rsidRPr="00E9267E">
                <w:t>5</w:t>
              </w:r>
            </w:ins>
          </w:p>
        </w:tc>
        <w:tc>
          <w:tcPr>
            <w:tcW w:w="907" w:type="dxa"/>
            <w:tcBorders>
              <w:bottom w:val="double" w:sz="4" w:space="0" w:color="auto"/>
              <w:right w:val="double" w:sz="4" w:space="0" w:color="auto"/>
            </w:tcBorders>
            <w:vAlign w:val="center"/>
          </w:tcPr>
          <w:p w:rsidR="000B1B3A" w:rsidRPr="00E9267E" w:rsidRDefault="000B1B3A" w:rsidP="00407255">
            <w:pPr>
              <w:pStyle w:val="StandardTabelle9pt"/>
              <w:jc w:val="center"/>
              <w:rPr>
                <w:ins w:id="311" w:author="S. Börner" w:date="2013-11-12T15:31:00Z"/>
              </w:rPr>
            </w:pPr>
            <w:ins w:id="312" w:author="S. Börner" w:date="2013-11-12T15:31:00Z">
              <w:r w:rsidRPr="00E9267E">
                <w:t>1</w:t>
              </w:r>
            </w:ins>
          </w:p>
        </w:tc>
        <w:tc>
          <w:tcPr>
            <w:tcW w:w="1278" w:type="dxa"/>
            <w:vMerge/>
            <w:tcBorders>
              <w:top w:val="double" w:sz="4" w:space="0" w:color="auto"/>
              <w:left w:val="double" w:sz="4" w:space="0" w:color="auto"/>
              <w:bottom w:val="double" w:sz="4" w:space="0" w:color="auto"/>
              <w:right w:val="single" w:sz="6" w:space="0" w:color="000000"/>
            </w:tcBorders>
            <w:vAlign w:val="center"/>
          </w:tcPr>
          <w:p w:rsidR="000B1B3A" w:rsidRPr="00E9267E" w:rsidRDefault="000B1B3A" w:rsidP="00407255">
            <w:pPr>
              <w:pStyle w:val="StandardTabelle9pt"/>
              <w:jc w:val="center"/>
              <w:rPr>
                <w:ins w:id="313" w:author="S. Börner" w:date="2013-11-12T15:31:00Z"/>
              </w:rPr>
            </w:pPr>
          </w:p>
        </w:tc>
        <w:tc>
          <w:tcPr>
            <w:tcW w:w="567" w:type="dxa"/>
            <w:vMerge/>
            <w:tcBorders>
              <w:top w:val="double" w:sz="4" w:space="0" w:color="auto"/>
              <w:left w:val="single" w:sz="6" w:space="0" w:color="000000"/>
              <w:bottom w:val="double" w:sz="4" w:space="0" w:color="auto"/>
            </w:tcBorders>
            <w:vAlign w:val="center"/>
          </w:tcPr>
          <w:p w:rsidR="000B1B3A" w:rsidRPr="00E9267E" w:rsidRDefault="000B1B3A" w:rsidP="00407255">
            <w:pPr>
              <w:pStyle w:val="StandardTabelle9pt"/>
              <w:jc w:val="center"/>
              <w:rPr>
                <w:ins w:id="314" w:author="S. Börner" w:date="2013-11-12T15:31:00Z"/>
              </w:rPr>
            </w:pPr>
          </w:p>
        </w:tc>
        <w:tc>
          <w:tcPr>
            <w:tcW w:w="850" w:type="dxa"/>
            <w:tcBorders>
              <w:bottom w:val="double" w:sz="4" w:space="0" w:color="auto"/>
            </w:tcBorders>
            <w:vAlign w:val="center"/>
          </w:tcPr>
          <w:p w:rsidR="000B1B3A" w:rsidRPr="00E9267E" w:rsidRDefault="000B1B3A" w:rsidP="00407255">
            <w:pPr>
              <w:pStyle w:val="StandardTabelle9pt"/>
              <w:jc w:val="center"/>
              <w:rPr>
                <w:ins w:id="315" w:author="S. Börner" w:date="2013-11-12T15:31:00Z"/>
              </w:rPr>
            </w:pPr>
            <w:ins w:id="316" w:author="S. Börner" w:date="2013-11-12T15:31:00Z">
              <w:r w:rsidRPr="00E9267E">
                <w:t>94</w:t>
              </w:r>
            </w:ins>
          </w:p>
        </w:tc>
        <w:tc>
          <w:tcPr>
            <w:tcW w:w="851" w:type="dxa"/>
            <w:tcBorders>
              <w:bottom w:val="double" w:sz="4" w:space="0" w:color="auto"/>
            </w:tcBorders>
            <w:vAlign w:val="center"/>
          </w:tcPr>
          <w:p w:rsidR="000B1B3A" w:rsidRPr="00E9267E" w:rsidRDefault="000B1B3A" w:rsidP="00407255">
            <w:pPr>
              <w:pStyle w:val="StandardTabelle9pt"/>
              <w:jc w:val="center"/>
              <w:rPr>
                <w:ins w:id="317" w:author="S. Börner" w:date="2013-11-12T15:31:00Z"/>
              </w:rPr>
            </w:pPr>
            <w:ins w:id="318" w:author="S. Börner" w:date="2013-11-12T15:31:00Z">
              <w:r w:rsidRPr="00E9267E">
                <w:t>10</w:t>
              </w:r>
            </w:ins>
          </w:p>
        </w:tc>
        <w:tc>
          <w:tcPr>
            <w:tcW w:w="989" w:type="dxa"/>
            <w:tcBorders>
              <w:bottom w:val="double" w:sz="4" w:space="0" w:color="auto"/>
            </w:tcBorders>
            <w:vAlign w:val="center"/>
          </w:tcPr>
          <w:p w:rsidR="000B1B3A" w:rsidRPr="00E9267E" w:rsidRDefault="000B1B3A" w:rsidP="00407255">
            <w:pPr>
              <w:pStyle w:val="StandardTabelle9pt"/>
              <w:jc w:val="center"/>
              <w:rPr>
                <w:ins w:id="319" w:author="S. Börner" w:date="2013-11-12T15:31:00Z"/>
              </w:rPr>
            </w:pPr>
            <w:ins w:id="320" w:author="S. Börner" w:date="2013-11-12T15:31:00Z">
              <w:r w:rsidRPr="00E9267E">
                <w:t>9</w:t>
              </w:r>
            </w:ins>
          </w:p>
        </w:tc>
      </w:tr>
      <w:tr w:rsidR="000B1B3A" w:rsidRPr="00E9267E" w:rsidTr="00407255">
        <w:trPr>
          <w:jc w:val="center"/>
          <w:ins w:id="321" w:author="S. Börner" w:date="2013-11-12T15:31:00Z"/>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ins w:id="322" w:author="S. Börner" w:date="2013-11-12T15:31:00Z"/>
              </w:rPr>
            </w:pPr>
            <w:ins w:id="323" w:author="S. Börner" w:date="2013-11-12T15:31:00Z">
              <w:r w:rsidRPr="00E9267E">
                <w:rPr>
                  <w:b/>
                </w:rPr>
                <w:t>Österreich</w:t>
              </w:r>
              <w:r w:rsidRPr="00E9267E">
                <w:rPr>
                  <w:b/>
                </w:rPr>
                <w:br/>
              </w:r>
              <w:r w:rsidRPr="00E9267E">
                <w:t>(insgesamt 1 Grundwasserkörper)</w:t>
              </w:r>
            </w:ins>
          </w:p>
        </w:tc>
      </w:tr>
      <w:tr w:rsidR="000B1B3A" w:rsidRPr="00E9267E" w:rsidTr="00407255">
        <w:trPr>
          <w:trHeight w:val="255"/>
          <w:jc w:val="center"/>
          <w:ins w:id="324" w:author="S. Börner" w:date="2013-11-12T15:31:00Z"/>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rPr>
                <w:ins w:id="325" w:author="S. Börner" w:date="2013-11-12T15:31:00Z"/>
              </w:rPr>
            </w:pPr>
            <w:ins w:id="326" w:author="S. Börner" w:date="2013-11-12T15:31:00Z">
              <w:r w:rsidRPr="00E9267E">
                <w:t>Anzahl der Grundwasserkörper mit der Bewertung</w:t>
              </w:r>
            </w:ins>
          </w:p>
        </w:tc>
      </w:tr>
      <w:tr w:rsidR="000B1B3A" w:rsidRPr="00E9267E" w:rsidTr="00407255">
        <w:trPr>
          <w:trHeight w:val="255"/>
          <w:jc w:val="center"/>
          <w:ins w:id="327" w:author="S. Börner" w:date="2013-11-12T15:31:00Z"/>
        </w:trPr>
        <w:tc>
          <w:tcPr>
            <w:tcW w:w="1560" w:type="dxa"/>
            <w:vMerge w:val="restart"/>
            <w:tcBorders>
              <w:top w:val="single" w:sz="6" w:space="0" w:color="000000"/>
            </w:tcBorders>
            <w:vAlign w:val="center"/>
          </w:tcPr>
          <w:p w:rsidR="000B1B3A" w:rsidRPr="00E9267E" w:rsidRDefault="000B1B3A" w:rsidP="00407255">
            <w:pPr>
              <w:pStyle w:val="StandardTabelle9pt"/>
              <w:jc w:val="left"/>
              <w:rPr>
                <w:ins w:id="328" w:author="S. Börner" w:date="2013-11-12T15:31:00Z"/>
              </w:rPr>
            </w:pPr>
            <w:ins w:id="329" w:author="S. Börner" w:date="2013-11-12T15:31:00Z">
              <w:r w:rsidRPr="00E9267E">
                <w:t>Schlechter</w:t>
              </w:r>
            </w:ins>
          </w:p>
          <w:p w:rsidR="000B1B3A" w:rsidRPr="00E9267E" w:rsidRDefault="000B1B3A" w:rsidP="00407255">
            <w:pPr>
              <w:pStyle w:val="StandardTabelle9pt"/>
              <w:jc w:val="left"/>
              <w:rPr>
                <w:ins w:id="330" w:author="S. Börner" w:date="2013-11-12T15:31:00Z"/>
              </w:rPr>
            </w:pPr>
            <w:ins w:id="331" w:author="S. Börner" w:date="2013-11-12T15:31:00Z">
              <w:r w:rsidRPr="00E9267E">
                <w:t>mengenmäßiger Zustand</w:t>
              </w:r>
            </w:ins>
          </w:p>
        </w:tc>
        <w:tc>
          <w:tcPr>
            <w:tcW w:w="424" w:type="dxa"/>
            <w:vMerge w:val="restart"/>
            <w:tcBorders>
              <w:top w:val="single" w:sz="6" w:space="0" w:color="000000"/>
            </w:tcBorders>
            <w:vAlign w:val="center"/>
          </w:tcPr>
          <w:p w:rsidR="000B1B3A" w:rsidRPr="00E9267E" w:rsidRDefault="000B1B3A" w:rsidP="00407255">
            <w:pPr>
              <w:pStyle w:val="StandardTabelle9pt"/>
              <w:jc w:val="left"/>
              <w:rPr>
                <w:ins w:id="332" w:author="S. Börner" w:date="2013-11-12T15:31:00Z"/>
              </w:rPr>
            </w:pPr>
            <w:ins w:id="333" w:author="S. Börner" w:date="2013-11-12T15:31:00Z">
              <w:r w:rsidRPr="00E9267E">
                <w:t>0</w:t>
              </w:r>
            </w:ins>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rPr>
                <w:ins w:id="334" w:author="S. Börner" w:date="2013-11-12T15:31:00Z"/>
              </w:rPr>
            </w:pPr>
            <w:ins w:id="335" w:author="S. Börner" w:date="2013-11-12T15:31:00Z">
              <w:r w:rsidRPr="00E9267E">
                <w:t>Verursachende Belastung</w:t>
              </w:r>
            </w:ins>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rPr>
                <w:ins w:id="336" w:author="S. Börner" w:date="2013-11-12T15:31:00Z"/>
              </w:rPr>
            </w:pPr>
            <w:ins w:id="337" w:author="S. Börner" w:date="2013-11-12T15:31:00Z">
              <w:r w:rsidRPr="00E9267E">
                <w:t>Schlechter</w:t>
              </w:r>
            </w:ins>
          </w:p>
          <w:p w:rsidR="000B1B3A" w:rsidRPr="00E9267E" w:rsidRDefault="000B1B3A" w:rsidP="00407255">
            <w:pPr>
              <w:pStyle w:val="StandardTabelle9pt"/>
              <w:jc w:val="center"/>
              <w:rPr>
                <w:ins w:id="338" w:author="S. Börner" w:date="2013-11-12T15:31:00Z"/>
              </w:rPr>
            </w:pPr>
            <w:ins w:id="339" w:author="S. Börner" w:date="2013-11-12T15:31:00Z">
              <w:r w:rsidRPr="00E9267E">
                <w:t>chemischer Zustand</w:t>
              </w:r>
            </w:ins>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rPr>
                <w:ins w:id="340" w:author="S. Börner" w:date="2013-11-12T15:31:00Z"/>
              </w:rPr>
            </w:pPr>
            <w:ins w:id="341" w:author="S. Börner" w:date="2013-11-12T15:31:00Z">
              <w:r w:rsidRPr="00E9267E">
                <w:t>0</w:t>
              </w:r>
            </w:ins>
          </w:p>
        </w:tc>
        <w:tc>
          <w:tcPr>
            <w:tcW w:w="2690" w:type="dxa"/>
            <w:gridSpan w:val="3"/>
            <w:tcBorders>
              <w:top w:val="single" w:sz="6" w:space="0" w:color="000000"/>
            </w:tcBorders>
            <w:vAlign w:val="center"/>
          </w:tcPr>
          <w:p w:rsidR="000B1B3A" w:rsidRPr="00E9267E" w:rsidRDefault="000B1B3A" w:rsidP="00407255">
            <w:pPr>
              <w:pStyle w:val="StandardTabelle9pt"/>
              <w:jc w:val="center"/>
              <w:rPr>
                <w:ins w:id="342" w:author="S. Börner" w:date="2013-11-12T15:31:00Z"/>
              </w:rPr>
            </w:pPr>
            <w:ins w:id="343" w:author="S. Börner" w:date="2013-11-12T15:31:00Z">
              <w:r w:rsidRPr="00E9267E">
                <w:t>Verursachende Belastung</w:t>
              </w:r>
            </w:ins>
          </w:p>
        </w:tc>
      </w:tr>
      <w:tr w:rsidR="000B1B3A" w:rsidRPr="00E9267E" w:rsidTr="00407255">
        <w:trPr>
          <w:jc w:val="center"/>
          <w:ins w:id="344" w:author="S. Börner" w:date="2013-11-12T15:31:00Z"/>
        </w:trPr>
        <w:tc>
          <w:tcPr>
            <w:tcW w:w="1560" w:type="dxa"/>
            <w:vMerge/>
            <w:tcBorders>
              <w:top w:val="single" w:sz="6" w:space="0" w:color="000000"/>
            </w:tcBorders>
            <w:vAlign w:val="center"/>
          </w:tcPr>
          <w:p w:rsidR="000B1B3A" w:rsidRPr="00E9267E" w:rsidRDefault="000B1B3A" w:rsidP="00407255">
            <w:pPr>
              <w:pStyle w:val="StandardTabelle9pt"/>
              <w:jc w:val="center"/>
              <w:rPr>
                <w:ins w:id="345" w:author="S. Börner" w:date="2013-11-12T15:31:00Z"/>
              </w:rPr>
            </w:pPr>
          </w:p>
        </w:tc>
        <w:tc>
          <w:tcPr>
            <w:tcW w:w="424" w:type="dxa"/>
            <w:vMerge/>
            <w:tcBorders>
              <w:top w:val="single" w:sz="6" w:space="0" w:color="000000"/>
            </w:tcBorders>
            <w:vAlign w:val="center"/>
          </w:tcPr>
          <w:p w:rsidR="000B1B3A" w:rsidRPr="00E9267E" w:rsidRDefault="000B1B3A" w:rsidP="00407255">
            <w:pPr>
              <w:pStyle w:val="StandardTabelle9pt"/>
              <w:jc w:val="center"/>
              <w:rPr>
                <w:ins w:id="346" w:author="S. Börner" w:date="2013-11-12T15:31:00Z"/>
              </w:rPr>
            </w:pPr>
          </w:p>
        </w:tc>
        <w:tc>
          <w:tcPr>
            <w:tcW w:w="850" w:type="dxa"/>
            <w:tcBorders>
              <w:top w:val="single" w:sz="6" w:space="0" w:color="000000"/>
            </w:tcBorders>
            <w:vAlign w:val="center"/>
          </w:tcPr>
          <w:p w:rsidR="000B1B3A" w:rsidRPr="00E9267E" w:rsidRDefault="000B1B3A" w:rsidP="00407255">
            <w:pPr>
              <w:pStyle w:val="StandardTabelle9pt"/>
              <w:jc w:val="center"/>
              <w:rPr>
                <w:ins w:id="347" w:author="S. Börner" w:date="2013-11-12T15:31:00Z"/>
              </w:rPr>
            </w:pPr>
            <w:proofErr w:type="spellStart"/>
            <w:ins w:id="348" w:author="S. Börner" w:date="2013-11-12T15:31:00Z">
              <w:r w:rsidRPr="00E9267E">
                <w:t>Ent-nahme</w:t>
              </w:r>
              <w:proofErr w:type="spellEnd"/>
            </w:ins>
          </w:p>
        </w:tc>
        <w:tc>
          <w:tcPr>
            <w:tcW w:w="1077" w:type="dxa"/>
            <w:tcBorders>
              <w:top w:val="single" w:sz="6" w:space="0" w:color="000000"/>
            </w:tcBorders>
            <w:vAlign w:val="center"/>
          </w:tcPr>
          <w:p w:rsidR="000B1B3A" w:rsidRPr="00E9267E" w:rsidRDefault="000B1B3A" w:rsidP="00407255">
            <w:pPr>
              <w:pStyle w:val="StandardTabelle9pt"/>
              <w:jc w:val="center"/>
              <w:rPr>
                <w:ins w:id="349" w:author="S. Börner" w:date="2013-11-12T15:31:00Z"/>
              </w:rPr>
            </w:pPr>
            <w:ins w:id="350" w:author="S. Börner" w:date="2013-11-12T15:31:00Z">
              <w:r w:rsidRPr="00E9267E">
                <w:t>Bergbau-folgen</w:t>
              </w:r>
            </w:ins>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rPr>
                <w:ins w:id="351" w:author="S. Börner" w:date="2013-11-12T15:31:00Z"/>
              </w:rPr>
            </w:pPr>
            <w:ins w:id="352" w:author="S. Börner" w:date="2013-11-12T15:31:00Z">
              <w:r w:rsidRPr="00E9267E">
                <w:t>Intrusi</w:t>
              </w:r>
              <w:r w:rsidRPr="00E9267E">
                <w:t>o</w:t>
              </w:r>
              <w:r w:rsidRPr="00E9267E">
                <w:t>nen</w:t>
              </w:r>
            </w:ins>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rPr>
                <w:ins w:id="353" w:author="S. Börner" w:date="2013-11-12T15:31:00Z"/>
              </w:rP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rPr>
                <w:ins w:id="354" w:author="S. Börner" w:date="2013-11-12T15:31:00Z"/>
              </w:rPr>
            </w:pPr>
          </w:p>
        </w:tc>
        <w:tc>
          <w:tcPr>
            <w:tcW w:w="850" w:type="dxa"/>
            <w:tcBorders>
              <w:top w:val="single" w:sz="6" w:space="0" w:color="000000"/>
            </w:tcBorders>
            <w:vAlign w:val="center"/>
          </w:tcPr>
          <w:p w:rsidR="000B1B3A" w:rsidRPr="00E9267E" w:rsidRDefault="000B1B3A" w:rsidP="00407255">
            <w:pPr>
              <w:pStyle w:val="StandardTabelle9pt"/>
              <w:jc w:val="center"/>
              <w:rPr>
                <w:ins w:id="355" w:author="S. Börner" w:date="2013-11-12T15:31:00Z"/>
              </w:rPr>
            </w:pPr>
            <w:ins w:id="356" w:author="S. Börner" w:date="2013-11-12T15:31:00Z">
              <w:r w:rsidRPr="00E9267E">
                <w:t>Diffuse Quellen</w:t>
              </w:r>
            </w:ins>
          </w:p>
        </w:tc>
        <w:tc>
          <w:tcPr>
            <w:tcW w:w="851" w:type="dxa"/>
            <w:tcBorders>
              <w:top w:val="single" w:sz="6" w:space="0" w:color="000000"/>
            </w:tcBorders>
            <w:vAlign w:val="center"/>
          </w:tcPr>
          <w:p w:rsidR="000B1B3A" w:rsidRPr="00E9267E" w:rsidRDefault="000B1B3A" w:rsidP="00407255">
            <w:pPr>
              <w:pStyle w:val="StandardTabelle9pt"/>
              <w:jc w:val="center"/>
              <w:rPr>
                <w:ins w:id="357" w:author="S. Börner" w:date="2013-11-12T15:31:00Z"/>
              </w:rPr>
            </w:pPr>
            <w:ins w:id="358" w:author="S. Börner" w:date="2013-11-12T15:31:00Z">
              <w:r w:rsidRPr="00E9267E">
                <w:t>Punkt-quellen</w:t>
              </w:r>
            </w:ins>
          </w:p>
        </w:tc>
        <w:tc>
          <w:tcPr>
            <w:tcW w:w="989" w:type="dxa"/>
            <w:tcBorders>
              <w:top w:val="single" w:sz="6" w:space="0" w:color="000000"/>
            </w:tcBorders>
            <w:vAlign w:val="center"/>
          </w:tcPr>
          <w:p w:rsidR="000B1B3A" w:rsidRPr="00E9267E" w:rsidRDefault="000B1B3A" w:rsidP="00407255">
            <w:pPr>
              <w:pStyle w:val="StandardTabelle9pt"/>
              <w:jc w:val="center"/>
              <w:rPr>
                <w:ins w:id="359" w:author="S. Börner" w:date="2013-11-12T15:31:00Z"/>
              </w:rPr>
            </w:pPr>
            <w:ins w:id="360" w:author="S. Börner" w:date="2013-11-12T15:31:00Z">
              <w:r w:rsidRPr="00E9267E">
                <w:t>Bergbau-folgen</w:t>
              </w:r>
            </w:ins>
          </w:p>
        </w:tc>
      </w:tr>
      <w:tr w:rsidR="000B1B3A" w:rsidRPr="00E9267E" w:rsidTr="00407255">
        <w:trPr>
          <w:jc w:val="center"/>
          <w:ins w:id="361" w:author="S. Börner" w:date="2013-11-12T15:31:00Z"/>
        </w:trPr>
        <w:tc>
          <w:tcPr>
            <w:tcW w:w="1560" w:type="dxa"/>
            <w:vMerge/>
            <w:tcBorders>
              <w:top w:val="single" w:sz="6" w:space="0" w:color="000000"/>
              <w:bottom w:val="single" w:sz="12" w:space="0" w:color="000000"/>
            </w:tcBorders>
            <w:vAlign w:val="center"/>
          </w:tcPr>
          <w:p w:rsidR="000B1B3A" w:rsidRPr="00E9267E" w:rsidRDefault="000B1B3A" w:rsidP="00407255">
            <w:pPr>
              <w:pStyle w:val="StandardTabelle9pt"/>
              <w:jc w:val="center"/>
              <w:rPr>
                <w:ins w:id="362" w:author="S. Börner" w:date="2013-11-12T15:31:00Z"/>
              </w:rPr>
            </w:pPr>
          </w:p>
        </w:tc>
        <w:tc>
          <w:tcPr>
            <w:tcW w:w="424" w:type="dxa"/>
            <w:vMerge/>
            <w:tcBorders>
              <w:top w:val="single" w:sz="6" w:space="0" w:color="000000"/>
              <w:bottom w:val="single" w:sz="12" w:space="0" w:color="000000"/>
            </w:tcBorders>
            <w:vAlign w:val="center"/>
          </w:tcPr>
          <w:p w:rsidR="000B1B3A" w:rsidRPr="00E9267E" w:rsidRDefault="000B1B3A" w:rsidP="00407255">
            <w:pPr>
              <w:pStyle w:val="StandardTabelle9pt"/>
              <w:jc w:val="center"/>
              <w:rPr>
                <w:ins w:id="363" w:author="S. Börner" w:date="2013-11-12T15:31:00Z"/>
              </w:rP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364" w:author="S. Börner" w:date="2013-11-12T15:31:00Z"/>
              </w:rPr>
            </w:pPr>
            <w:ins w:id="365" w:author="S. Börner" w:date="2013-11-12T15:31:00Z">
              <w:r w:rsidRPr="00E9267E">
                <w:rPr>
                  <w:rFonts w:cs="Arial"/>
                </w:rPr>
                <w:sym w:font="Symbol" w:char="F0BE"/>
              </w:r>
            </w:ins>
          </w:p>
        </w:tc>
        <w:tc>
          <w:tcPr>
            <w:tcW w:w="1077"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366" w:author="S. Börner" w:date="2013-11-12T15:31:00Z"/>
              </w:rPr>
            </w:pPr>
            <w:ins w:id="367" w:author="S. Börner" w:date="2013-11-12T15:31:00Z">
              <w:r w:rsidRPr="00E9267E">
                <w:rPr>
                  <w:rFonts w:cs="Arial"/>
                </w:rPr>
                <w:sym w:font="Symbol" w:char="F0BE"/>
              </w:r>
            </w:ins>
          </w:p>
        </w:tc>
        <w:tc>
          <w:tcPr>
            <w:tcW w:w="907" w:type="dxa"/>
            <w:tcBorders>
              <w:top w:val="single" w:sz="6" w:space="0" w:color="000000"/>
              <w:bottom w:val="single" w:sz="12" w:space="0" w:color="000000"/>
              <w:right w:val="double" w:sz="4" w:space="0" w:color="auto"/>
            </w:tcBorders>
            <w:vAlign w:val="center"/>
          </w:tcPr>
          <w:p w:rsidR="000B1B3A" w:rsidRPr="00E9267E" w:rsidRDefault="000B1B3A" w:rsidP="00407255">
            <w:pPr>
              <w:pStyle w:val="StandardTabelle9pt"/>
              <w:jc w:val="center"/>
              <w:rPr>
                <w:ins w:id="368" w:author="S. Börner" w:date="2013-11-12T15:31:00Z"/>
              </w:rPr>
            </w:pPr>
            <w:ins w:id="369" w:author="S. Börner" w:date="2013-11-12T15:31:00Z">
              <w:r w:rsidRPr="00E9267E">
                <w:rPr>
                  <w:rFonts w:cs="Arial"/>
                </w:rPr>
                <w:sym w:font="Symbol" w:char="F0BE"/>
              </w:r>
            </w:ins>
          </w:p>
        </w:tc>
        <w:tc>
          <w:tcPr>
            <w:tcW w:w="1278" w:type="dxa"/>
            <w:vMerge/>
            <w:tcBorders>
              <w:top w:val="double" w:sz="4" w:space="0" w:color="auto"/>
              <w:left w:val="double" w:sz="4" w:space="0" w:color="auto"/>
              <w:bottom w:val="single" w:sz="6" w:space="0" w:color="000000"/>
              <w:right w:val="single" w:sz="6" w:space="0" w:color="000000"/>
            </w:tcBorders>
            <w:vAlign w:val="center"/>
          </w:tcPr>
          <w:p w:rsidR="000B1B3A" w:rsidRPr="00E9267E" w:rsidRDefault="000B1B3A" w:rsidP="00407255">
            <w:pPr>
              <w:pStyle w:val="StandardTabelle9pt"/>
              <w:jc w:val="center"/>
              <w:rPr>
                <w:ins w:id="370" w:author="S. Börner" w:date="2013-11-12T15:31:00Z"/>
              </w:rPr>
            </w:pPr>
          </w:p>
        </w:tc>
        <w:tc>
          <w:tcPr>
            <w:tcW w:w="567" w:type="dxa"/>
            <w:vMerge/>
            <w:tcBorders>
              <w:top w:val="double" w:sz="4" w:space="0" w:color="auto"/>
              <w:left w:val="single" w:sz="6" w:space="0" w:color="000000"/>
              <w:bottom w:val="single" w:sz="6" w:space="0" w:color="000000"/>
            </w:tcBorders>
            <w:vAlign w:val="center"/>
          </w:tcPr>
          <w:p w:rsidR="000B1B3A" w:rsidRPr="00E9267E" w:rsidRDefault="000B1B3A" w:rsidP="00407255">
            <w:pPr>
              <w:pStyle w:val="StandardTabelle9pt"/>
              <w:jc w:val="center"/>
              <w:rPr>
                <w:ins w:id="371" w:author="S. Börner" w:date="2013-11-12T15:31:00Z"/>
              </w:rP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372" w:author="S. Börner" w:date="2013-11-12T15:31:00Z"/>
              </w:rPr>
            </w:pPr>
            <w:ins w:id="373" w:author="S. Börner" w:date="2013-11-12T15:31:00Z">
              <w:r w:rsidRPr="00E9267E">
                <w:rPr>
                  <w:rFonts w:cs="Arial"/>
                </w:rPr>
                <w:sym w:font="Symbol" w:char="F0BE"/>
              </w:r>
            </w:ins>
          </w:p>
        </w:tc>
        <w:tc>
          <w:tcPr>
            <w:tcW w:w="851"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374" w:author="S. Börner" w:date="2013-11-12T15:31:00Z"/>
              </w:rPr>
            </w:pPr>
            <w:ins w:id="375" w:author="S. Börner" w:date="2013-11-12T15:31:00Z">
              <w:r w:rsidRPr="00E9267E">
                <w:rPr>
                  <w:rFonts w:cs="Arial"/>
                </w:rPr>
                <w:sym w:font="Symbol" w:char="F0BE"/>
              </w:r>
            </w:ins>
          </w:p>
        </w:tc>
        <w:tc>
          <w:tcPr>
            <w:tcW w:w="989"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376" w:author="S. Börner" w:date="2013-11-12T15:31:00Z"/>
              </w:rPr>
            </w:pPr>
            <w:ins w:id="377" w:author="S. Börner" w:date="2013-11-12T15:31:00Z">
              <w:r w:rsidRPr="00E9267E">
                <w:rPr>
                  <w:rFonts w:cs="Arial"/>
                </w:rPr>
                <w:sym w:font="Symbol" w:char="F0BE"/>
              </w:r>
            </w:ins>
          </w:p>
        </w:tc>
      </w:tr>
      <w:tr w:rsidR="000B1B3A" w:rsidRPr="00E9267E" w:rsidTr="00407255">
        <w:trPr>
          <w:jc w:val="center"/>
          <w:ins w:id="378" w:author="S. Börner" w:date="2013-11-12T15:31:00Z"/>
        </w:trPr>
        <w:tc>
          <w:tcPr>
            <w:tcW w:w="9353" w:type="dxa"/>
            <w:gridSpan w:val="10"/>
            <w:tcBorders>
              <w:top w:val="double" w:sz="4" w:space="0" w:color="auto"/>
              <w:bottom w:val="double" w:sz="4" w:space="0" w:color="auto"/>
            </w:tcBorders>
            <w:shd w:val="clear" w:color="auto" w:fill="FBD4B4"/>
            <w:vAlign w:val="center"/>
          </w:tcPr>
          <w:p w:rsidR="000B1B3A" w:rsidRPr="00E9267E" w:rsidRDefault="000B1B3A" w:rsidP="00407255">
            <w:pPr>
              <w:pStyle w:val="StandardTabelle9pt"/>
              <w:jc w:val="center"/>
              <w:rPr>
                <w:ins w:id="379" w:author="S. Börner" w:date="2013-11-12T15:31:00Z"/>
              </w:rPr>
            </w:pPr>
            <w:ins w:id="380" w:author="S. Börner" w:date="2013-11-12T15:31:00Z">
              <w:r w:rsidRPr="00E9267E">
                <w:rPr>
                  <w:b/>
                </w:rPr>
                <w:t>Polen</w:t>
              </w:r>
              <w:r w:rsidRPr="00E9267E">
                <w:rPr>
                  <w:b/>
                </w:rPr>
                <w:br/>
              </w:r>
              <w:r w:rsidRPr="00E9267E">
                <w:t>(insgesamt 3 Grundwasserkörper)</w:t>
              </w:r>
            </w:ins>
          </w:p>
        </w:tc>
      </w:tr>
      <w:tr w:rsidR="000B1B3A" w:rsidRPr="00E9267E" w:rsidTr="00407255">
        <w:trPr>
          <w:trHeight w:val="255"/>
          <w:jc w:val="center"/>
          <w:ins w:id="381" w:author="S. Börner" w:date="2013-11-12T15:31:00Z"/>
        </w:trPr>
        <w:tc>
          <w:tcPr>
            <w:tcW w:w="9353" w:type="dxa"/>
            <w:gridSpan w:val="10"/>
            <w:tcBorders>
              <w:top w:val="double" w:sz="4" w:space="0" w:color="auto"/>
              <w:bottom w:val="single" w:sz="6" w:space="0" w:color="000000"/>
            </w:tcBorders>
            <w:vAlign w:val="center"/>
          </w:tcPr>
          <w:p w:rsidR="000B1B3A" w:rsidRPr="00E9267E" w:rsidRDefault="000B1B3A" w:rsidP="00407255">
            <w:pPr>
              <w:pStyle w:val="StandardTabelle9pt"/>
              <w:jc w:val="center"/>
              <w:rPr>
                <w:ins w:id="382" w:author="S. Börner" w:date="2013-11-12T15:31:00Z"/>
              </w:rPr>
            </w:pPr>
            <w:ins w:id="383" w:author="S. Börner" w:date="2013-11-12T15:31:00Z">
              <w:r w:rsidRPr="00E9267E">
                <w:t>Anzahl der Grundwasserkörper mit der Bewertung</w:t>
              </w:r>
            </w:ins>
          </w:p>
        </w:tc>
      </w:tr>
      <w:tr w:rsidR="000B1B3A" w:rsidRPr="00E9267E" w:rsidTr="00407255">
        <w:trPr>
          <w:trHeight w:val="255"/>
          <w:jc w:val="center"/>
          <w:ins w:id="384" w:author="S. Börner" w:date="2013-11-12T15:31:00Z"/>
        </w:trPr>
        <w:tc>
          <w:tcPr>
            <w:tcW w:w="1560" w:type="dxa"/>
            <w:vMerge w:val="restart"/>
            <w:tcBorders>
              <w:top w:val="single" w:sz="6" w:space="0" w:color="000000"/>
            </w:tcBorders>
            <w:vAlign w:val="center"/>
          </w:tcPr>
          <w:p w:rsidR="000B1B3A" w:rsidRPr="00E9267E" w:rsidRDefault="000B1B3A" w:rsidP="00407255">
            <w:pPr>
              <w:pStyle w:val="StandardTabelle9pt"/>
              <w:jc w:val="left"/>
              <w:rPr>
                <w:ins w:id="385" w:author="S. Börner" w:date="2013-11-12T15:31:00Z"/>
              </w:rPr>
            </w:pPr>
            <w:ins w:id="386" w:author="S. Börner" w:date="2013-11-12T15:31:00Z">
              <w:r w:rsidRPr="00E9267E">
                <w:t>Schlechter</w:t>
              </w:r>
            </w:ins>
          </w:p>
          <w:p w:rsidR="000B1B3A" w:rsidRPr="00E9267E" w:rsidRDefault="000B1B3A" w:rsidP="00407255">
            <w:pPr>
              <w:pStyle w:val="StandardTabelle9pt"/>
              <w:jc w:val="left"/>
              <w:rPr>
                <w:ins w:id="387" w:author="S. Börner" w:date="2013-11-12T15:31:00Z"/>
              </w:rPr>
            </w:pPr>
            <w:ins w:id="388" w:author="S. Börner" w:date="2013-11-12T15:31:00Z">
              <w:r w:rsidRPr="00E9267E">
                <w:t>mengenmäßiger Zustand</w:t>
              </w:r>
            </w:ins>
          </w:p>
        </w:tc>
        <w:tc>
          <w:tcPr>
            <w:tcW w:w="424" w:type="dxa"/>
            <w:vMerge w:val="restart"/>
            <w:tcBorders>
              <w:top w:val="single" w:sz="6" w:space="0" w:color="000000"/>
            </w:tcBorders>
            <w:vAlign w:val="center"/>
          </w:tcPr>
          <w:p w:rsidR="000B1B3A" w:rsidRPr="00E9267E" w:rsidRDefault="000B1B3A" w:rsidP="00407255">
            <w:pPr>
              <w:pStyle w:val="StandardTabelle9pt"/>
              <w:jc w:val="left"/>
              <w:rPr>
                <w:ins w:id="389" w:author="S. Börner" w:date="2013-11-12T15:31:00Z"/>
              </w:rPr>
            </w:pPr>
            <w:ins w:id="390" w:author="S. Börner" w:date="2013-11-12T15:31:00Z">
              <w:r w:rsidRPr="00E9267E">
                <w:t>0</w:t>
              </w:r>
            </w:ins>
          </w:p>
        </w:tc>
        <w:tc>
          <w:tcPr>
            <w:tcW w:w="2834" w:type="dxa"/>
            <w:gridSpan w:val="3"/>
            <w:tcBorders>
              <w:top w:val="single" w:sz="6" w:space="0" w:color="000000"/>
              <w:right w:val="double" w:sz="4" w:space="0" w:color="auto"/>
            </w:tcBorders>
            <w:vAlign w:val="center"/>
          </w:tcPr>
          <w:p w:rsidR="000B1B3A" w:rsidRPr="00E9267E" w:rsidRDefault="000B1B3A" w:rsidP="00407255">
            <w:pPr>
              <w:pStyle w:val="StandardTabelle9pt"/>
              <w:jc w:val="center"/>
              <w:rPr>
                <w:ins w:id="391" w:author="S. Börner" w:date="2013-11-12T15:31:00Z"/>
              </w:rPr>
            </w:pPr>
            <w:ins w:id="392" w:author="S. Börner" w:date="2013-11-12T15:31:00Z">
              <w:r w:rsidRPr="00E9267E">
                <w:t>Verursachende Belastung</w:t>
              </w:r>
            </w:ins>
          </w:p>
        </w:tc>
        <w:tc>
          <w:tcPr>
            <w:tcW w:w="1278" w:type="dxa"/>
            <w:vMerge w:val="restart"/>
            <w:tcBorders>
              <w:top w:val="single" w:sz="6" w:space="0" w:color="000000"/>
              <w:left w:val="double" w:sz="4" w:space="0" w:color="auto"/>
              <w:right w:val="single" w:sz="6" w:space="0" w:color="000000"/>
            </w:tcBorders>
            <w:vAlign w:val="center"/>
          </w:tcPr>
          <w:p w:rsidR="000B1B3A" w:rsidRPr="00E9267E" w:rsidRDefault="000B1B3A" w:rsidP="00407255">
            <w:pPr>
              <w:pStyle w:val="StandardTabelle9pt"/>
              <w:jc w:val="center"/>
              <w:rPr>
                <w:ins w:id="393" w:author="S. Börner" w:date="2013-11-12T15:31:00Z"/>
              </w:rPr>
            </w:pPr>
            <w:ins w:id="394" w:author="S. Börner" w:date="2013-11-12T15:31:00Z">
              <w:r w:rsidRPr="00E9267E">
                <w:t>Schlechter</w:t>
              </w:r>
            </w:ins>
          </w:p>
          <w:p w:rsidR="000B1B3A" w:rsidRPr="00E9267E" w:rsidRDefault="000B1B3A" w:rsidP="00407255">
            <w:pPr>
              <w:pStyle w:val="StandardTabelle9pt"/>
              <w:jc w:val="center"/>
              <w:rPr>
                <w:ins w:id="395" w:author="S. Börner" w:date="2013-11-12T15:31:00Z"/>
              </w:rPr>
            </w:pPr>
            <w:ins w:id="396" w:author="S. Börner" w:date="2013-11-12T15:31:00Z">
              <w:r w:rsidRPr="00E9267E">
                <w:t>chemischer Zustand</w:t>
              </w:r>
            </w:ins>
          </w:p>
        </w:tc>
        <w:tc>
          <w:tcPr>
            <w:tcW w:w="567" w:type="dxa"/>
            <w:vMerge w:val="restart"/>
            <w:tcBorders>
              <w:top w:val="single" w:sz="6" w:space="0" w:color="000000"/>
              <w:left w:val="single" w:sz="6" w:space="0" w:color="000000"/>
            </w:tcBorders>
            <w:vAlign w:val="center"/>
          </w:tcPr>
          <w:p w:rsidR="000B1B3A" w:rsidRPr="00E9267E" w:rsidRDefault="000B1B3A" w:rsidP="00407255">
            <w:pPr>
              <w:pStyle w:val="StandardTabelle9pt"/>
              <w:jc w:val="center"/>
              <w:rPr>
                <w:ins w:id="397" w:author="S. Börner" w:date="2013-11-12T15:31:00Z"/>
              </w:rPr>
            </w:pPr>
            <w:ins w:id="398" w:author="S. Börner" w:date="2013-11-12T15:31:00Z">
              <w:r w:rsidRPr="00E9267E">
                <w:t>0</w:t>
              </w:r>
            </w:ins>
          </w:p>
        </w:tc>
        <w:tc>
          <w:tcPr>
            <w:tcW w:w="2690" w:type="dxa"/>
            <w:gridSpan w:val="3"/>
            <w:tcBorders>
              <w:top w:val="single" w:sz="6" w:space="0" w:color="000000"/>
            </w:tcBorders>
            <w:vAlign w:val="center"/>
          </w:tcPr>
          <w:p w:rsidR="000B1B3A" w:rsidRPr="00E9267E" w:rsidRDefault="000B1B3A" w:rsidP="00407255">
            <w:pPr>
              <w:pStyle w:val="StandardTabelle9pt"/>
              <w:jc w:val="center"/>
              <w:rPr>
                <w:ins w:id="399" w:author="S. Börner" w:date="2013-11-12T15:31:00Z"/>
              </w:rPr>
            </w:pPr>
            <w:ins w:id="400" w:author="S. Börner" w:date="2013-11-12T15:31:00Z">
              <w:r w:rsidRPr="00E9267E">
                <w:t>Verursachende Belastung</w:t>
              </w:r>
            </w:ins>
          </w:p>
        </w:tc>
      </w:tr>
      <w:tr w:rsidR="000B1B3A" w:rsidRPr="00E9267E" w:rsidTr="00407255">
        <w:trPr>
          <w:jc w:val="center"/>
          <w:ins w:id="401" w:author="S. Börner" w:date="2013-11-12T15:31:00Z"/>
        </w:trPr>
        <w:tc>
          <w:tcPr>
            <w:tcW w:w="1560" w:type="dxa"/>
            <w:vMerge/>
            <w:tcBorders>
              <w:top w:val="single" w:sz="6" w:space="0" w:color="000000"/>
            </w:tcBorders>
            <w:vAlign w:val="center"/>
          </w:tcPr>
          <w:p w:rsidR="000B1B3A" w:rsidRPr="00E9267E" w:rsidRDefault="000B1B3A" w:rsidP="00407255">
            <w:pPr>
              <w:pStyle w:val="StandardTabelle9pt"/>
              <w:jc w:val="center"/>
              <w:rPr>
                <w:ins w:id="402" w:author="S. Börner" w:date="2013-11-12T15:31:00Z"/>
              </w:rPr>
            </w:pPr>
          </w:p>
        </w:tc>
        <w:tc>
          <w:tcPr>
            <w:tcW w:w="424" w:type="dxa"/>
            <w:vMerge/>
            <w:tcBorders>
              <w:top w:val="single" w:sz="6" w:space="0" w:color="000000"/>
            </w:tcBorders>
            <w:vAlign w:val="center"/>
          </w:tcPr>
          <w:p w:rsidR="000B1B3A" w:rsidRPr="00E9267E" w:rsidRDefault="000B1B3A" w:rsidP="00407255">
            <w:pPr>
              <w:pStyle w:val="StandardTabelle9pt"/>
              <w:jc w:val="center"/>
              <w:rPr>
                <w:ins w:id="403" w:author="S. Börner" w:date="2013-11-12T15:31:00Z"/>
              </w:rPr>
            </w:pPr>
          </w:p>
        </w:tc>
        <w:tc>
          <w:tcPr>
            <w:tcW w:w="850" w:type="dxa"/>
            <w:tcBorders>
              <w:top w:val="single" w:sz="6" w:space="0" w:color="000000"/>
            </w:tcBorders>
            <w:vAlign w:val="center"/>
          </w:tcPr>
          <w:p w:rsidR="000B1B3A" w:rsidRPr="00E9267E" w:rsidRDefault="000B1B3A" w:rsidP="00407255">
            <w:pPr>
              <w:pStyle w:val="StandardTabelle9pt"/>
              <w:jc w:val="center"/>
              <w:rPr>
                <w:ins w:id="404" w:author="S. Börner" w:date="2013-11-12T15:31:00Z"/>
              </w:rPr>
            </w:pPr>
            <w:proofErr w:type="spellStart"/>
            <w:ins w:id="405" w:author="S. Börner" w:date="2013-11-12T15:31:00Z">
              <w:r w:rsidRPr="00E9267E">
                <w:t>Ent-nahme</w:t>
              </w:r>
              <w:proofErr w:type="spellEnd"/>
            </w:ins>
          </w:p>
        </w:tc>
        <w:tc>
          <w:tcPr>
            <w:tcW w:w="1077" w:type="dxa"/>
            <w:tcBorders>
              <w:top w:val="single" w:sz="6" w:space="0" w:color="000000"/>
            </w:tcBorders>
            <w:vAlign w:val="center"/>
          </w:tcPr>
          <w:p w:rsidR="000B1B3A" w:rsidRPr="00E9267E" w:rsidRDefault="000B1B3A" w:rsidP="00407255">
            <w:pPr>
              <w:pStyle w:val="StandardTabelle9pt"/>
              <w:jc w:val="center"/>
              <w:rPr>
                <w:ins w:id="406" w:author="S. Börner" w:date="2013-11-12T15:31:00Z"/>
              </w:rPr>
            </w:pPr>
            <w:ins w:id="407" w:author="S. Börner" w:date="2013-11-12T15:31:00Z">
              <w:r w:rsidRPr="00E9267E">
                <w:t>Bergbau-folgen</w:t>
              </w:r>
            </w:ins>
          </w:p>
        </w:tc>
        <w:tc>
          <w:tcPr>
            <w:tcW w:w="907" w:type="dxa"/>
            <w:tcBorders>
              <w:top w:val="single" w:sz="6" w:space="0" w:color="000000"/>
              <w:right w:val="double" w:sz="4" w:space="0" w:color="auto"/>
            </w:tcBorders>
            <w:vAlign w:val="center"/>
          </w:tcPr>
          <w:p w:rsidR="000B1B3A" w:rsidRPr="00E9267E" w:rsidRDefault="000B1B3A" w:rsidP="00407255">
            <w:pPr>
              <w:pStyle w:val="StandardTabelle9pt"/>
              <w:jc w:val="center"/>
              <w:rPr>
                <w:ins w:id="408" w:author="S. Börner" w:date="2013-11-12T15:31:00Z"/>
              </w:rPr>
            </w:pPr>
            <w:ins w:id="409" w:author="S. Börner" w:date="2013-11-12T15:31:00Z">
              <w:r w:rsidRPr="00E9267E">
                <w:t>Intrusi</w:t>
              </w:r>
              <w:r w:rsidRPr="00E9267E">
                <w:t>o</w:t>
              </w:r>
              <w:r w:rsidRPr="00E9267E">
                <w:t>nen</w:t>
              </w:r>
            </w:ins>
          </w:p>
        </w:tc>
        <w:tc>
          <w:tcPr>
            <w:tcW w:w="1278" w:type="dxa"/>
            <w:vMerge/>
            <w:tcBorders>
              <w:top w:val="double" w:sz="4" w:space="0" w:color="auto"/>
              <w:left w:val="double" w:sz="4" w:space="0" w:color="auto"/>
              <w:right w:val="single" w:sz="6" w:space="0" w:color="000000"/>
            </w:tcBorders>
            <w:vAlign w:val="center"/>
          </w:tcPr>
          <w:p w:rsidR="000B1B3A" w:rsidRPr="00E9267E" w:rsidRDefault="000B1B3A" w:rsidP="00407255">
            <w:pPr>
              <w:pStyle w:val="StandardTabelle9pt"/>
              <w:jc w:val="center"/>
              <w:rPr>
                <w:ins w:id="410" w:author="S. Börner" w:date="2013-11-12T15:31:00Z"/>
              </w:rPr>
            </w:pPr>
          </w:p>
        </w:tc>
        <w:tc>
          <w:tcPr>
            <w:tcW w:w="567" w:type="dxa"/>
            <w:vMerge/>
            <w:tcBorders>
              <w:top w:val="double" w:sz="4" w:space="0" w:color="auto"/>
              <w:left w:val="single" w:sz="6" w:space="0" w:color="000000"/>
            </w:tcBorders>
            <w:vAlign w:val="center"/>
          </w:tcPr>
          <w:p w:rsidR="000B1B3A" w:rsidRPr="00E9267E" w:rsidRDefault="000B1B3A" w:rsidP="00407255">
            <w:pPr>
              <w:pStyle w:val="StandardTabelle9pt"/>
              <w:jc w:val="center"/>
              <w:rPr>
                <w:ins w:id="411" w:author="S. Börner" w:date="2013-11-12T15:31:00Z"/>
              </w:rPr>
            </w:pPr>
          </w:p>
        </w:tc>
        <w:tc>
          <w:tcPr>
            <w:tcW w:w="850" w:type="dxa"/>
            <w:tcBorders>
              <w:top w:val="single" w:sz="6" w:space="0" w:color="000000"/>
            </w:tcBorders>
            <w:vAlign w:val="center"/>
          </w:tcPr>
          <w:p w:rsidR="000B1B3A" w:rsidRPr="00E9267E" w:rsidRDefault="000B1B3A" w:rsidP="00407255">
            <w:pPr>
              <w:pStyle w:val="StandardTabelle9pt"/>
              <w:jc w:val="center"/>
              <w:rPr>
                <w:ins w:id="412" w:author="S. Börner" w:date="2013-11-12T15:31:00Z"/>
              </w:rPr>
            </w:pPr>
            <w:ins w:id="413" w:author="S. Börner" w:date="2013-11-12T15:31:00Z">
              <w:r w:rsidRPr="00E9267E">
                <w:t>Diffuse Quellen</w:t>
              </w:r>
            </w:ins>
          </w:p>
        </w:tc>
        <w:tc>
          <w:tcPr>
            <w:tcW w:w="851" w:type="dxa"/>
            <w:tcBorders>
              <w:top w:val="single" w:sz="6" w:space="0" w:color="000000"/>
            </w:tcBorders>
            <w:vAlign w:val="center"/>
          </w:tcPr>
          <w:p w:rsidR="000B1B3A" w:rsidRPr="00E9267E" w:rsidRDefault="000B1B3A" w:rsidP="00407255">
            <w:pPr>
              <w:pStyle w:val="StandardTabelle9pt"/>
              <w:jc w:val="center"/>
              <w:rPr>
                <w:ins w:id="414" w:author="S. Börner" w:date="2013-11-12T15:31:00Z"/>
              </w:rPr>
            </w:pPr>
            <w:ins w:id="415" w:author="S. Börner" w:date="2013-11-12T15:31:00Z">
              <w:r w:rsidRPr="00E9267E">
                <w:t>Punkt-quellen</w:t>
              </w:r>
            </w:ins>
          </w:p>
        </w:tc>
        <w:tc>
          <w:tcPr>
            <w:tcW w:w="989" w:type="dxa"/>
            <w:tcBorders>
              <w:top w:val="single" w:sz="6" w:space="0" w:color="000000"/>
            </w:tcBorders>
            <w:vAlign w:val="center"/>
          </w:tcPr>
          <w:p w:rsidR="000B1B3A" w:rsidRPr="00E9267E" w:rsidRDefault="000B1B3A" w:rsidP="00407255">
            <w:pPr>
              <w:pStyle w:val="StandardTabelle9pt"/>
              <w:jc w:val="center"/>
              <w:rPr>
                <w:ins w:id="416" w:author="S. Börner" w:date="2013-11-12T15:31:00Z"/>
              </w:rPr>
            </w:pPr>
            <w:ins w:id="417" w:author="S. Börner" w:date="2013-11-12T15:31:00Z">
              <w:r w:rsidRPr="00E9267E">
                <w:t>Bergbau-folgen</w:t>
              </w:r>
            </w:ins>
          </w:p>
        </w:tc>
      </w:tr>
      <w:tr w:rsidR="000B1B3A" w:rsidRPr="00E9267E" w:rsidTr="00407255">
        <w:trPr>
          <w:jc w:val="center"/>
          <w:ins w:id="418" w:author="S. Börner" w:date="2013-11-12T15:31:00Z"/>
        </w:trPr>
        <w:tc>
          <w:tcPr>
            <w:tcW w:w="1560" w:type="dxa"/>
            <w:vMerge/>
            <w:tcBorders>
              <w:top w:val="single" w:sz="6" w:space="0" w:color="000000"/>
              <w:bottom w:val="single" w:sz="12" w:space="0" w:color="000000"/>
            </w:tcBorders>
            <w:vAlign w:val="center"/>
          </w:tcPr>
          <w:p w:rsidR="000B1B3A" w:rsidRPr="00E9267E" w:rsidRDefault="000B1B3A" w:rsidP="00407255">
            <w:pPr>
              <w:pStyle w:val="StandardTabelle9pt"/>
              <w:jc w:val="center"/>
              <w:rPr>
                <w:ins w:id="419" w:author="S. Börner" w:date="2013-11-12T15:31:00Z"/>
              </w:rPr>
            </w:pPr>
          </w:p>
        </w:tc>
        <w:tc>
          <w:tcPr>
            <w:tcW w:w="424" w:type="dxa"/>
            <w:vMerge/>
            <w:tcBorders>
              <w:top w:val="single" w:sz="6" w:space="0" w:color="000000"/>
              <w:bottom w:val="single" w:sz="12" w:space="0" w:color="000000"/>
            </w:tcBorders>
            <w:vAlign w:val="center"/>
          </w:tcPr>
          <w:p w:rsidR="000B1B3A" w:rsidRPr="00E9267E" w:rsidRDefault="000B1B3A" w:rsidP="00407255">
            <w:pPr>
              <w:pStyle w:val="StandardTabelle9pt"/>
              <w:jc w:val="center"/>
              <w:rPr>
                <w:ins w:id="420" w:author="S. Börner" w:date="2013-11-12T15:31:00Z"/>
              </w:rP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421" w:author="S. Börner" w:date="2013-11-12T15:31:00Z"/>
              </w:rPr>
            </w:pPr>
            <w:ins w:id="422" w:author="S. Börner" w:date="2013-11-12T15:31:00Z">
              <w:r w:rsidRPr="00E9267E">
                <w:rPr>
                  <w:rFonts w:cs="Arial"/>
                </w:rPr>
                <w:sym w:font="Symbol" w:char="F0BE"/>
              </w:r>
            </w:ins>
          </w:p>
        </w:tc>
        <w:tc>
          <w:tcPr>
            <w:tcW w:w="1077"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423" w:author="S. Börner" w:date="2013-11-12T15:31:00Z"/>
              </w:rPr>
            </w:pPr>
            <w:ins w:id="424" w:author="S. Börner" w:date="2013-11-12T15:31:00Z">
              <w:r w:rsidRPr="00E9267E">
                <w:rPr>
                  <w:rFonts w:cs="Arial"/>
                </w:rPr>
                <w:sym w:font="Symbol" w:char="F0BE"/>
              </w:r>
            </w:ins>
          </w:p>
        </w:tc>
        <w:tc>
          <w:tcPr>
            <w:tcW w:w="907" w:type="dxa"/>
            <w:tcBorders>
              <w:top w:val="single" w:sz="6" w:space="0" w:color="000000"/>
              <w:bottom w:val="single" w:sz="12" w:space="0" w:color="000000"/>
              <w:right w:val="double" w:sz="4" w:space="0" w:color="auto"/>
            </w:tcBorders>
            <w:vAlign w:val="center"/>
          </w:tcPr>
          <w:p w:rsidR="000B1B3A" w:rsidRPr="00E9267E" w:rsidRDefault="000B1B3A" w:rsidP="00407255">
            <w:pPr>
              <w:pStyle w:val="StandardTabelle9pt"/>
              <w:jc w:val="center"/>
              <w:rPr>
                <w:ins w:id="425" w:author="S. Börner" w:date="2013-11-12T15:31:00Z"/>
              </w:rPr>
            </w:pPr>
            <w:ins w:id="426" w:author="S. Börner" w:date="2013-11-12T15:31:00Z">
              <w:r w:rsidRPr="00E9267E">
                <w:rPr>
                  <w:rFonts w:cs="Arial"/>
                </w:rPr>
                <w:sym w:font="Symbol" w:char="F0BE"/>
              </w:r>
            </w:ins>
          </w:p>
        </w:tc>
        <w:tc>
          <w:tcPr>
            <w:tcW w:w="1278" w:type="dxa"/>
            <w:vMerge/>
            <w:tcBorders>
              <w:top w:val="double" w:sz="4" w:space="0" w:color="auto"/>
              <w:left w:val="double" w:sz="4" w:space="0" w:color="auto"/>
              <w:bottom w:val="single" w:sz="12" w:space="0" w:color="000000"/>
              <w:right w:val="single" w:sz="6" w:space="0" w:color="000000"/>
            </w:tcBorders>
            <w:vAlign w:val="center"/>
          </w:tcPr>
          <w:p w:rsidR="000B1B3A" w:rsidRPr="00E9267E" w:rsidRDefault="000B1B3A" w:rsidP="00407255">
            <w:pPr>
              <w:pStyle w:val="StandardTabelle9pt"/>
              <w:jc w:val="center"/>
              <w:rPr>
                <w:ins w:id="427" w:author="S. Börner" w:date="2013-11-12T15:31:00Z"/>
              </w:rPr>
            </w:pPr>
          </w:p>
        </w:tc>
        <w:tc>
          <w:tcPr>
            <w:tcW w:w="567" w:type="dxa"/>
            <w:vMerge/>
            <w:tcBorders>
              <w:top w:val="double" w:sz="4" w:space="0" w:color="auto"/>
              <w:left w:val="single" w:sz="6" w:space="0" w:color="000000"/>
              <w:bottom w:val="single" w:sz="12" w:space="0" w:color="000000"/>
            </w:tcBorders>
            <w:vAlign w:val="center"/>
          </w:tcPr>
          <w:p w:rsidR="000B1B3A" w:rsidRPr="00E9267E" w:rsidRDefault="000B1B3A" w:rsidP="00407255">
            <w:pPr>
              <w:pStyle w:val="StandardTabelle9pt"/>
              <w:jc w:val="center"/>
              <w:rPr>
                <w:ins w:id="428" w:author="S. Börner" w:date="2013-11-12T15:31:00Z"/>
              </w:rPr>
            </w:pPr>
          </w:p>
        </w:tc>
        <w:tc>
          <w:tcPr>
            <w:tcW w:w="850"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429" w:author="S. Börner" w:date="2013-11-12T15:31:00Z"/>
              </w:rPr>
            </w:pPr>
            <w:ins w:id="430" w:author="S. Börner" w:date="2013-11-12T15:31:00Z">
              <w:r w:rsidRPr="00E9267E">
                <w:rPr>
                  <w:rFonts w:cs="Arial"/>
                </w:rPr>
                <w:sym w:font="Symbol" w:char="F0BE"/>
              </w:r>
            </w:ins>
          </w:p>
        </w:tc>
        <w:tc>
          <w:tcPr>
            <w:tcW w:w="851"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431" w:author="S. Börner" w:date="2013-11-12T15:31:00Z"/>
              </w:rPr>
            </w:pPr>
            <w:ins w:id="432" w:author="S. Börner" w:date="2013-11-12T15:31:00Z">
              <w:r w:rsidRPr="00E9267E">
                <w:rPr>
                  <w:rFonts w:cs="Arial"/>
                </w:rPr>
                <w:sym w:font="Symbol" w:char="F0BE"/>
              </w:r>
            </w:ins>
          </w:p>
        </w:tc>
        <w:tc>
          <w:tcPr>
            <w:tcW w:w="989" w:type="dxa"/>
            <w:tcBorders>
              <w:top w:val="single" w:sz="6" w:space="0" w:color="000000"/>
              <w:bottom w:val="single" w:sz="12" w:space="0" w:color="000000"/>
            </w:tcBorders>
            <w:vAlign w:val="center"/>
          </w:tcPr>
          <w:p w:rsidR="000B1B3A" w:rsidRPr="00E9267E" w:rsidRDefault="000B1B3A" w:rsidP="00407255">
            <w:pPr>
              <w:pStyle w:val="StandardTabelle9pt"/>
              <w:jc w:val="center"/>
              <w:rPr>
                <w:ins w:id="433" w:author="S. Börner" w:date="2013-11-12T15:31:00Z"/>
              </w:rPr>
            </w:pPr>
            <w:ins w:id="434" w:author="S. Börner" w:date="2013-11-12T15:31:00Z">
              <w:r w:rsidRPr="00E9267E">
                <w:rPr>
                  <w:rFonts w:cs="Arial"/>
                </w:rPr>
                <w:sym w:font="Symbol" w:char="F0BE"/>
              </w:r>
            </w:ins>
          </w:p>
        </w:tc>
      </w:tr>
    </w:tbl>
    <w:p w:rsidR="000B1B3A" w:rsidRPr="00E9267E" w:rsidRDefault="000B1B3A" w:rsidP="000B1B3A">
      <w:pPr>
        <w:spacing w:before="120"/>
        <w:ind w:left="284" w:hanging="284"/>
        <w:rPr>
          <w:ins w:id="435" w:author="majka" w:date="2013-12-09T12:22:00Z"/>
          <w:sz w:val="16"/>
          <w:szCs w:val="16"/>
          <w:lang w:val="de-DE"/>
        </w:rPr>
      </w:pPr>
      <w:ins w:id="436" w:author="majka" w:date="2013-12-09T12:22:00Z">
        <w:r w:rsidRPr="00E9267E">
          <w:rPr>
            <w:sz w:val="16"/>
            <w:szCs w:val="16"/>
            <w:vertAlign w:val="superscript"/>
            <w:lang w:val="de-DE"/>
          </w:rPr>
          <w:t>1)</w:t>
        </w:r>
        <w:r w:rsidRPr="00E9267E">
          <w:rPr>
            <w:sz w:val="16"/>
            <w:szCs w:val="16"/>
            <w:lang w:val="de-DE"/>
          </w:rPr>
          <w:tab/>
          <w:t>In die Angaben für Tschechien wurden für den mengenmäßigen Zustand unter den Bergbaufolgen auch sonstige Einwirkungen aufgenommen (z. B. geothermische Bohrungen u. Ä.).</w:t>
        </w:r>
      </w:ins>
    </w:p>
    <w:p w:rsidR="000B1B3A" w:rsidRPr="00E9267E" w:rsidRDefault="000B1B3A" w:rsidP="000B1B3A">
      <w:pPr>
        <w:rPr>
          <w:ins w:id="437" w:author="majka" w:date="2013-12-09T12:22:00Z"/>
          <w:lang w:val="de-DE"/>
        </w:rPr>
      </w:pPr>
    </w:p>
    <w:p w:rsidR="000B1B3A" w:rsidRPr="00E9267E" w:rsidRDefault="000B1B3A" w:rsidP="000B1B3A">
      <w:pPr>
        <w:rPr>
          <w:ins w:id="438" w:author="majka" w:date="2013-12-09T12:22:00Z"/>
          <w:lang w:val="de-DE"/>
        </w:rPr>
      </w:pPr>
    </w:p>
    <w:p w:rsidR="000B1B3A" w:rsidRPr="00E9267E" w:rsidRDefault="000B1B3A" w:rsidP="000B1B3A">
      <w:pPr>
        <w:rPr>
          <w:lang w:val="de-DE"/>
        </w:rPr>
      </w:pPr>
    </w:p>
    <w:p w:rsidR="000B1B3A" w:rsidRPr="00E9267E" w:rsidRDefault="000B1B3A" w:rsidP="000B1B3A">
      <w:pPr>
        <w:rPr>
          <w:i/>
          <w:szCs w:val="22"/>
          <w:lang w:val="de-DE"/>
        </w:rPr>
      </w:pPr>
      <w:r w:rsidRPr="00E9267E">
        <w:rPr>
          <w:lang w:val="de-DE"/>
        </w:rPr>
        <w:t>Nach den Vorgaben der Wasserrahmenrichtlinie und der Richtlinie zum Schutz des Grundwa</w:t>
      </w:r>
      <w:r w:rsidRPr="00E9267E">
        <w:rPr>
          <w:lang w:val="de-DE"/>
        </w:rPr>
        <w:t>s</w:t>
      </w:r>
      <w:r w:rsidRPr="00E9267E">
        <w:rPr>
          <w:lang w:val="de-DE"/>
        </w:rPr>
        <w:t xml:space="preserve">sers erfolgte für die Grundwasserkörper eine Trendbewertung. Der Trend wird an allen </w:t>
      </w:r>
      <w:proofErr w:type="spellStart"/>
      <w:r w:rsidRPr="00E9267E">
        <w:rPr>
          <w:lang w:val="de-DE"/>
        </w:rPr>
        <w:t>Mes</w:t>
      </w:r>
      <w:r w:rsidRPr="00E9267E">
        <w:rPr>
          <w:lang w:val="de-DE"/>
        </w:rPr>
        <w:t>s</w:t>
      </w:r>
      <w:r w:rsidRPr="00E9267E">
        <w:rPr>
          <w:lang w:val="de-DE"/>
        </w:rPr>
        <w:t>stellen</w:t>
      </w:r>
      <w:proofErr w:type="spellEnd"/>
      <w:r w:rsidRPr="00E9267E">
        <w:rPr>
          <w:lang w:val="de-DE"/>
        </w:rPr>
        <w:t xml:space="preserve"> für alle relevanten Parameter analysiert, jedoch nur bei den als gefährdet definierten Grundwasserkörpern. Das heißt, nicht in allen Grundwasserkörpern findet eine Trendermittlung statt. Die Trendbetrachtung erfolgt jeweils über einen Zeitraum von 6 Jahren (Dauer eines B</w:t>
      </w:r>
      <w:r w:rsidRPr="00E9267E">
        <w:rPr>
          <w:lang w:val="de-DE"/>
        </w:rPr>
        <w:t>e</w:t>
      </w:r>
      <w:r w:rsidRPr="00E9267E">
        <w:rPr>
          <w:lang w:val="de-DE"/>
        </w:rPr>
        <w:t>wirtschaftungszeitraums). Bei Bedarf können auch frühere Daten hinzugezogen werden. Die Trendanalyse erfolgt in der Regel mittels eines statistischen Verfahrens, der so genannten lin</w:t>
      </w:r>
      <w:r w:rsidRPr="00E9267E">
        <w:rPr>
          <w:lang w:val="de-DE"/>
        </w:rPr>
        <w:t>e</w:t>
      </w:r>
      <w:r w:rsidRPr="00E9267E">
        <w:rPr>
          <w:lang w:val="de-DE"/>
        </w:rPr>
        <w:t>aren Regression. Diese Methode kann jedoch nur unter der Voraussetzung zur Anwendung kommen, dass in einem Überwachungszeitraum für mindestens zwei Drittel der Jahre Überw</w:t>
      </w:r>
      <w:r w:rsidRPr="00E9267E">
        <w:rPr>
          <w:lang w:val="de-DE"/>
        </w:rPr>
        <w:t>a</w:t>
      </w:r>
      <w:r w:rsidRPr="00E9267E">
        <w:rPr>
          <w:lang w:val="de-DE"/>
        </w:rPr>
        <w:t xml:space="preserve">chungsergebnisse vorliegen, d. h. wenigstens vier Werte. Die Trends wurden sowohl für </w:t>
      </w:r>
      <w:proofErr w:type="spellStart"/>
      <w:r w:rsidRPr="00E9267E">
        <w:rPr>
          <w:lang w:val="de-DE"/>
        </w:rPr>
        <w:t>Mes</w:t>
      </w:r>
      <w:r w:rsidRPr="00E9267E">
        <w:rPr>
          <w:lang w:val="de-DE"/>
        </w:rPr>
        <w:t>s</w:t>
      </w:r>
      <w:r w:rsidRPr="00E9267E">
        <w:rPr>
          <w:lang w:val="de-DE"/>
        </w:rPr>
        <w:t>stellen</w:t>
      </w:r>
      <w:proofErr w:type="spellEnd"/>
      <w:r w:rsidRPr="00E9267E">
        <w:rPr>
          <w:lang w:val="de-DE"/>
        </w:rPr>
        <w:t xml:space="preserve"> als auch durch nachträgliche Bezugnahme auf ganze Grundwasserkörper ermittelt.</w:t>
      </w:r>
    </w:p>
    <w:p w:rsidR="000B1B3A" w:rsidRPr="00E9267E" w:rsidRDefault="000B1B3A" w:rsidP="000B1B3A">
      <w:pPr>
        <w:rPr>
          <w:lang w:val="de-DE"/>
        </w:rPr>
      </w:pPr>
    </w:p>
    <w:p w:rsidR="000B1B3A" w:rsidRPr="00E9267E" w:rsidRDefault="000B1B3A" w:rsidP="000B1B3A">
      <w:pPr>
        <w:rPr>
          <w:lang w:val="de-DE"/>
        </w:rPr>
      </w:pPr>
      <w:r w:rsidRPr="00E9267E">
        <w:rPr>
          <w:lang w:val="de-DE"/>
        </w:rPr>
        <w:t>Die Auswertung des Zustands bestätigte sowohl in Tschechien als auch in Deutschland im W</w:t>
      </w:r>
      <w:r w:rsidRPr="00E9267E">
        <w:rPr>
          <w:lang w:val="de-DE"/>
        </w:rPr>
        <w:t>e</w:t>
      </w:r>
      <w:r w:rsidRPr="00E9267E">
        <w:rPr>
          <w:lang w:val="de-DE"/>
        </w:rPr>
        <w:t>sentlichen die Ergebnisse der Gefährdungsbewertung. Eine relativ geringe Anzahl von Wasse</w:t>
      </w:r>
      <w:r w:rsidRPr="00E9267E">
        <w:rPr>
          <w:lang w:val="de-DE"/>
        </w:rPr>
        <w:t>r</w:t>
      </w:r>
      <w:r w:rsidRPr="00E9267E">
        <w:rPr>
          <w:lang w:val="de-DE"/>
        </w:rPr>
        <w:t xml:space="preserve">körpern befindet sich im schlechten mengenmäßigen Zustand, meistens wegen Bergbau, ggf. anderen Grundwasserentnahmen. Häufiger kommt der schlechte chemische Zustand vor. </w:t>
      </w:r>
    </w:p>
    <w:p w:rsidR="000B1B3A" w:rsidRPr="00E9267E" w:rsidRDefault="000B1B3A" w:rsidP="000B1B3A">
      <w:pPr>
        <w:rPr>
          <w:lang w:val="de-DE"/>
        </w:rPr>
      </w:pPr>
    </w:p>
    <w:p w:rsidR="000B1B3A" w:rsidRPr="00E9267E" w:rsidRDefault="000B1B3A" w:rsidP="000B1B3A">
      <w:pPr>
        <w:rPr>
          <w:lang w:val="de-DE"/>
        </w:rPr>
      </w:pPr>
      <w:r w:rsidRPr="00E9267E">
        <w:rPr>
          <w:lang w:val="de-DE"/>
        </w:rPr>
        <w:t>In Tschechien werden am häufigsten die Konzentrationen von Nitrat sowie auch von gefährl</w:t>
      </w:r>
      <w:r w:rsidRPr="00E9267E">
        <w:rPr>
          <w:lang w:val="de-DE"/>
        </w:rPr>
        <w:t>i</w:t>
      </w:r>
      <w:r w:rsidRPr="00E9267E">
        <w:rPr>
          <w:lang w:val="de-DE"/>
        </w:rPr>
        <w:t>chen Stoffen überschritten. Entsprechend der Gefährdungsbewertung sind die Landwirtschaft (diffuse Schadstoffquellen) und Altlasten die signifikantesten anthropogenen Belastungen. Demgegenüber hat der Einfluss des Pflanzenschutzmitteleinsatzes gegenüber den Ergebnissen von 2004 stark abgenommen, da die meisten problematischen Pflanzenschutzmittel seit dieser Zeit verboten wurden oder ihre Anwendung beschränkt wurde. Trotzdem gibt es lokal nach wie vor bei einigen Pflanzenschutzmitteln im Grundwasser erhöhte Konzentrationen (</w:t>
      </w:r>
      <w:proofErr w:type="spellStart"/>
      <w:r w:rsidRPr="00E9267E">
        <w:rPr>
          <w:lang w:val="de-DE"/>
        </w:rPr>
        <w:t>Atrazin</w:t>
      </w:r>
      <w:proofErr w:type="spellEnd"/>
      <w:r w:rsidRPr="00E9267E">
        <w:rPr>
          <w:lang w:val="de-DE"/>
        </w:rPr>
        <w:t xml:space="preserve">, </w:t>
      </w:r>
      <w:proofErr w:type="spellStart"/>
      <w:r w:rsidRPr="00E9267E">
        <w:rPr>
          <w:lang w:val="de-DE"/>
        </w:rPr>
        <w:t>Simazin</w:t>
      </w:r>
      <w:proofErr w:type="spellEnd"/>
      <w:r w:rsidRPr="00E9267E">
        <w:rPr>
          <w:lang w:val="de-DE"/>
        </w:rPr>
        <w:t>). Die Auswirkungen des Bergbaus sind auch beim chemischen Zustand nicht zu ve</w:t>
      </w:r>
      <w:r w:rsidRPr="00E9267E">
        <w:rPr>
          <w:lang w:val="de-DE"/>
        </w:rPr>
        <w:t>r</w:t>
      </w:r>
      <w:r w:rsidRPr="00E9267E">
        <w:rPr>
          <w:lang w:val="de-DE"/>
        </w:rPr>
        <w:t>nachlässigen.</w:t>
      </w:r>
    </w:p>
    <w:p w:rsidR="000B1B3A" w:rsidRPr="00E9267E" w:rsidRDefault="000B1B3A" w:rsidP="000B1B3A">
      <w:pPr>
        <w:rPr>
          <w:lang w:val="de-DE"/>
        </w:rPr>
      </w:pPr>
    </w:p>
    <w:p w:rsidR="000B1B3A" w:rsidRPr="00E9267E" w:rsidRDefault="000B1B3A" w:rsidP="000B1B3A">
      <w:pPr>
        <w:rPr>
          <w:lang w:val="de-DE"/>
        </w:rPr>
      </w:pPr>
      <w:r w:rsidRPr="00E9267E">
        <w:rPr>
          <w:lang w:val="de-DE"/>
        </w:rPr>
        <w:t>In Deutschland wurden die Konzentrationen bei Nitrat, Sulfat und Ammonium am häufigsten überschritten, weniger oft bei Pflanzenschutzmitteln und Schwermetallen (Arsen, Cadmium). Als relevante anthropogene Belastungen wurden die Nutzung landwirtschaftlicher und städt</w:t>
      </w:r>
      <w:r w:rsidRPr="00E9267E">
        <w:rPr>
          <w:lang w:val="de-DE"/>
        </w:rPr>
        <w:t>i</w:t>
      </w:r>
      <w:r w:rsidRPr="00E9267E">
        <w:rPr>
          <w:lang w:val="de-DE"/>
        </w:rPr>
        <w:t>scher Flächen, Altlasten und der Bergbau bestätigt.</w:t>
      </w:r>
    </w:p>
    <w:p w:rsidR="000B1B3A" w:rsidRPr="00E9267E" w:rsidRDefault="000B1B3A" w:rsidP="000B1B3A">
      <w:pPr>
        <w:rPr>
          <w:lang w:val="de-DE"/>
        </w:rPr>
      </w:pPr>
    </w:p>
    <w:p w:rsidR="000B1B3A" w:rsidRPr="00E9267E" w:rsidRDefault="000B1B3A" w:rsidP="000B1B3A">
      <w:pPr>
        <w:rPr>
          <w:lang w:val="de-DE"/>
        </w:rPr>
      </w:pPr>
      <w:r w:rsidRPr="00E9267E">
        <w:rPr>
          <w:lang w:val="de-DE"/>
        </w:rPr>
        <w:t>In der Tabelle II-4.4-</w:t>
      </w:r>
      <w:del w:id="439" w:author="S. Börner" w:date="2013-11-12T15:33:00Z">
        <w:r w:rsidRPr="00E9267E" w:rsidDel="000D6B64">
          <w:rPr>
            <w:lang w:val="de-DE"/>
          </w:rPr>
          <w:delText>2</w:delText>
        </w:r>
      </w:del>
      <w:ins w:id="440" w:author="S. Börner" w:date="2013-11-12T15:33:00Z">
        <w:r w:rsidRPr="00E9267E">
          <w:rPr>
            <w:lang w:val="de-DE"/>
          </w:rPr>
          <w:t>3</w:t>
        </w:r>
      </w:ins>
      <w:r w:rsidRPr="00E9267E">
        <w:rPr>
          <w:lang w:val="de-DE"/>
        </w:rPr>
        <w:t xml:space="preserve"> sind die Anzahl und die prozentuale Verteilung der Grundwasserkörper, deren Zustand aus unterschiedlichen Gründen als schlecht bewertet wurde, in der internation</w:t>
      </w:r>
      <w:r w:rsidRPr="00E9267E">
        <w:rPr>
          <w:lang w:val="de-DE"/>
        </w:rPr>
        <w:t>a</w:t>
      </w:r>
      <w:r w:rsidRPr="00E9267E">
        <w:rPr>
          <w:lang w:val="de-DE"/>
        </w:rPr>
        <w:t>len Flussgebietseinheit Elbe aufgeführt.</w:t>
      </w:r>
    </w:p>
    <w:p w:rsidR="000B1B3A" w:rsidRPr="00E9267E" w:rsidRDefault="000B1B3A" w:rsidP="000B1B3A">
      <w:pPr>
        <w:rPr>
          <w:lang w:val="de-DE"/>
        </w:rPr>
      </w:pPr>
    </w:p>
    <w:p w:rsidR="000B1B3A" w:rsidRPr="00E9267E" w:rsidRDefault="000B1B3A" w:rsidP="000B1B3A">
      <w:pPr>
        <w:pStyle w:val="Tabelle"/>
      </w:pPr>
      <w:bookmarkStart w:id="441" w:name="_Toc244331650"/>
      <w:r w:rsidRPr="00E9267E">
        <w:t>Tab. II-4.4-</w:t>
      </w:r>
      <w:del w:id="442" w:author="S. Börner" w:date="2013-11-12T15:32:00Z">
        <w:r w:rsidRPr="00E9267E" w:rsidDel="000D6B64">
          <w:delText>2</w:delText>
        </w:r>
      </w:del>
      <w:ins w:id="443" w:author="S. Börner" w:date="2013-11-12T15:32:00Z">
        <w:r w:rsidRPr="00E9267E">
          <w:t>3</w:t>
        </w:r>
      </w:ins>
      <w:r w:rsidRPr="00E9267E">
        <w:t>:</w:t>
      </w:r>
      <w:r w:rsidRPr="00E9267E">
        <w:tab/>
        <w:t>Ergebnisse der Zustandsbewertung der Grundwasserkörper – Anzahl der Grun</w:t>
      </w:r>
      <w:r w:rsidRPr="00E9267E">
        <w:t>d</w:t>
      </w:r>
      <w:r w:rsidRPr="00E9267E">
        <w:t>wasserkörper, deren Zustand als schlecht bewertet wurde</w:t>
      </w:r>
      <w:bookmarkEnd w:id="441"/>
    </w:p>
    <w:tbl>
      <w:tblPr>
        <w:tblW w:w="93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847"/>
        <w:gridCol w:w="847"/>
        <w:gridCol w:w="617"/>
        <w:gridCol w:w="847"/>
        <w:gridCol w:w="517"/>
        <w:gridCol w:w="847"/>
        <w:gridCol w:w="517"/>
        <w:gridCol w:w="847"/>
        <w:gridCol w:w="617"/>
        <w:gridCol w:w="847"/>
        <w:gridCol w:w="517"/>
        <w:gridCol w:w="855"/>
        <w:gridCol w:w="622"/>
      </w:tblGrid>
      <w:tr w:rsidR="000B1B3A" w:rsidRPr="00E9267E" w:rsidTr="00407255">
        <w:trPr>
          <w:trHeight w:val="283"/>
          <w:jc w:val="center"/>
        </w:trPr>
        <w:tc>
          <w:tcPr>
            <w:tcW w:w="9344" w:type="dxa"/>
            <w:gridSpan w:val="13"/>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rFonts w:cs="Arial"/>
                <w:b/>
                <w:sz w:val="18"/>
                <w:szCs w:val="18"/>
                <w:lang w:val="de-DE"/>
              </w:rPr>
              <w:t>Anzahl der Grundwasserkörper</w:t>
            </w:r>
          </w:p>
        </w:tc>
      </w:tr>
      <w:tr w:rsidR="000B1B3A" w:rsidRPr="00E9267E" w:rsidTr="00407255">
        <w:trPr>
          <w:jc w:val="center"/>
        </w:trPr>
        <w:tc>
          <w:tcPr>
            <w:tcW w:w="847" w:type="dxa"/>
            <w:vMerge w:val="restart"/>
            <w:tcBorders>
              <w:top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5656" w:type="dxa"/>
            <w:gridSpan w:val="8"/>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Schlechter chemischer Zustand</w:t>
            </w:r>
          </w:p>
        </w:tc>
        <w:tc>
          <w:tcPr>
            <w:tcW w:w="1364" w:type="dxa"/>
            <w:gridSpan w:val="2"/>
            <w:vMerge w:val="restart"/>
            <w:tcBorders>
              <w:top w:val="single" w:sz="6" w:space="0" w:color="000000"/>
              <w:left w:val="double" w:sz="4" w:space="0" w:color="auto"/>
              <w:right w:val="double" w:sz="4" w:space="0" w:color="auto"/>
            </w:tcBorders>
            <w:vAlign w:val="center"/>
          </w:tcPr>
          <w:p w:rsidR="000B1B3A" w:rsidRPr="00E9267E" w:rsidRDefault="000B1B3A" w:rsidP="00407255">
            <w:pPr>
              <w:spacing w:before="20" w:after="20"/>
              <w:jc w:val="center"/>
              <w:rPr>
                <w:sz w:val="18"/>
                <w:szCs w:val="18"/>
                <w:lang w:val="de-DE"/>
              </w:rPr>
            </w:pPr>
            <w:r w:rsidRPr="00E9267E">
              <w:rPr>
                <w:sz w:val="18"/>
                <w:szCs w:val="18"/>
                <w:lang w:val="de-DE"/>
              </w:rPr>
              <w:t>Schlechter mengen</w:t>
            </w:r>
            <w:r w:rsidRPr="00E9267E">
              <w:rPr>
                <w:sz w:val="18"/>
                <w:szCs w:val="18"/>
                <w:lang w:val="de-DE"/>
              </w:rPr>
              <w:softHyphen/>
              <w:t xml:space="preserve">mäßiger </w:t>
            </w:r>
            <w:r w:rsidRPr="00E9267E">
              <w:rPr>
                <w:sz w:val="18"/>
                <w:szCs w:val="18"/>
                <w:lang w:val="de-DE"/>
              </w:rPr>
              <w:br/>
              <w:t>Zustand</w:t>
            </w:r>
          </w:p>
        </w:tc>
        <w:tc>
          <w:tcPr>
            <w:tcW w:w="1477" w:type="dxa"/>
            <w:gridSpan w:val="2"/>
            <w:vMerge w:val="restart"/>
            <w:tcBorders>
              <w:top w:val="single" w:sz="6" w:space="0" w:color="000000"/>
              <w:left w:val="double" w:sz="4" w:space="0" w:color="auto"/>
            </w:tcBorders>
            <w:vAlign w:val="center"/>
          </w:tcPr>
          <w:p w:rsidR="000B1B3A" w:rsidRPr="00E9267E" w:rsidRDefault="000B1B3A" w:rsidP="00407255">
            <w:pPr>
              <w:spacing w:before="20" w:after="20"/>
              <w:jc w:val="center"/>
              <w:rPr>
                <w:sz w:val="18"/>
                <w:szCs w:val="18"/>
                <w:lang w:val="de-DE"/>
              </w:rPr>
            </w:pPr>
            <w:r w:rsidRPr="00E9267E">
              <w:rPr>
                <w:sz w:val="18"/>
                <w:szCs w:val="18"/>
                <w:lang w:val="de-DE"/>
              </w:rPr>
              <w:t>Schlechter G</w:t>
            </w:r>
            <w:r w:rsidRPr="00E9267E">
              <w:rPr>
                <w:sz w:val="18"/>
                <w:szCs w:val="18"/>
                <w:lang w:val="de-DE"/>
              </w:rPr>
              <w:t>e</w:t>
            </w:r>
            <w:r w:rsidRPr="00E9267E">
              <w:rPr>
                <w:sz w:val="18"/>
                <w:szCs w:val="18"/>
                <w:lang w:val="de-DE"/>
              </w:rPr>
              <w:t>samtzustand</w:t>
            </w:r>
          </w:p>
        </w:tc>
      </w:tr>
      <w:tr w:rsidR="000B1B3A" w:rsidRPr="00E9267E" w:rsidTr="00407255">
        <w:trPr>
          <w:jc w:val="center"/>
        </w:trPr>
        <w:tc>
          <w:tcPr>
            <w:tcW w:w="847" w:type="dxa"/>
            <w:vMerge/>
            <w:tcBorders>
              <w:right w:val="double" w:sz="4" w:space="0" w:color="auto"/>
            </w:tcBorders>
            <w:vAlign w:val="center"/>
          </w:tcPr>
          <w:p w:rsidR="000B1B3A" w:rsidRPr="00E9267E" w:rsidRDefault="000B1B3A" w:rsidP="00407255">
            <w:pPr>
              <w:spacing w:before="20" w:after="20"/>
              <w:jc w:val="center"/>
              <w:rPr>
                <w:rFonts w:cs="Arial"/>
                <w:sz w:val="18"/>
                <w:szCs w:val="18"/>
                <w:lang w:val="de-DE"/>
              </w:rPr>
            </w:pPr>
          </w:p>
        </w:tc>
        <w:tc>
          <w:tcPr>
            <w:tcW w:w="1464"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Nitrat</w:t>
            </w:r>
          </w:p>
        </w:tc>
        <w:tc>
          <w:tcPr>
            <w:tcW w:w="1364"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Pflanzen</w:t>
            </w:r>
            <w:r w:rsidRPr="00E9267E">
              <w:rPr>
                <w:rFonts w:cs="Arial"/>
                <w:sz w:val="18"/>
                <w:szCs w:val="18"/>
                <w:lang w:val="de-DE"/>
              </w:rPr>
              <w:softHyphen/>
              <w:t>schutzmittel</w:t>
            </w:r>
          </w:p>
        </w:tc>
        <w:tc>
          <w:tcPr>
            <w:tcW w:w="1364"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andere</w:t>
            </w:r>
            <w:r w:rsidRPr="00E9267E">
              <w:rPr>
                <w:rFonts w:cs="Arial"/>
                <w:sz w:val="18"/>
                <w:szCs w:val="18"/>
                <w:lang w:val="de-DE"/>
              </w:rPr>
              <w:br/>
              <w:t>Schadstoffe</w:t>
            </w:r>
          </w:p>
        </w:tc>
        <w:tc>
          <w:tcPr>
            <w:tcW w:w="1464"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1364" w:type="dxa"/>
            <w:gridSpan w:val="2"/>
            <w:vMerge/>
            <w:tcBorders>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p>
        </w:tc>
        <w:tc>
          <w:tcPr>
            <w:tcW w:w="1477" w:type="dxa"/>
            <w:gridSpan w:val="2"/>
            <w:vMerge/>
            <w:tcBorders>
              <w:left w:val="double" w:sz="4" w:space="0" w:color="auto"/>
              <w:bottom w:val="single" w:sz="6" w:space="0" w:color="000000"/>
            </w:tcBorders>
            <w:vAlign w:val="center"/>
          </w:tcPr>
          <w:p w:rsidR="000B1B3A" w:rsidRPr="00E9267E" w:rsidRDefault="000B1B3A" w:rsidP="00407255">
            <w:pPr>
              <w:spacing w:before="20" w:after="20"/>
              <w:jc w:val="center"/>
              <w:rPr>
                <w:rFonts w:cs="Arial"/>
                <w:sz w:val="18"/>
                <w:szCs w:val="18"/>
                <w:lang w:val="de-DE"/>
              </w:rPr>
            </w:pPr>
          </w:p>
        </w:tc>
      </w:tr>
      <w:tr w:rsidR="000B1B3A" w:rsidRPr="00E9267E" w:rsidTr="00407255">
        <w:trPr>
          <w:trHeight w:val="255"/>
          <w:jc w:val="center"/>
        </w:trPr>
        <w:tc>
          <w:tcPr>
            <w:tcW w:w="847" w:type="dxa"/>
            <w:vMerge/>
            <w:tcBorders>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p>
        </w:tc>
        <w:tc>
          <w:tcPr>
            <w:tcW w:w="847"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617" w:type="dxa"/>
            <w:tcBorders>
              <w:top w:val="single" w:sz="6" w:space="0" w:color="000000"/>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w:t>
            </w:r>
          </w:p>
        </w:tc>
        <w:tc>
          <w:tcPr>
            <w:tcW w:w="847"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gesamt</w:t>
            </w:r>
          </w:p>
        </w:tc>
        <w:tc>
          <w:tcPr>
            <w:tcW w:w="517" w:type="dxa"/>
            <w:tcBorders>
              <w:top w:val="single" w:sz="6" w:space="0" w:color="000000"/>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w:t>
            </w:r>
          </w:p>
        </w:tc>
        <w:tc>
          <w:tcPr>
            <w:tcW w:w="847" w:type="dxa"/>
            <w:tcBorders>
              <w:left w:val="double" w:sz="4" w:space="0" w:color="auto"/>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gesamt</w:t>
            </w:r>
          </w:p>
        </w:tc>
        <w:tc>
          <w:tcPr>
            <w:tcW w:w="517" w:type="dxa"/>
            <w:tcBorders>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w:t>
            </w:r>
          </w:p>
        </w:tc>
        <w:tc>
          <w:tcPr>
            <w:tcW w:w="847"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gesamt</w:t>
            </w:r>
          </w:p>
        </w:tc>
        <w:tc>
          <w:tcPr>
            <w:tcW w:w="617" w:type="dxa"/>
            <w:tcBorders>
              <w:top w:val="single" w:sz="6" w:space="0" w:color="000000"/>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w:t>
            </w:r>
          </w:p>
        </w:tc>
        <w:tc>
          <w:tcPr>
            <w:tcW w:w="847" w:type="dxa"/>
            <w:tcBorders>
              <w:left w:val="double" w:sz="4" w:space="0" w:color="auto"/>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gesamt</w:t>
            </w:r>
          </w:p>
        </w:tc>
        <w:tc>
          <w:tcPr>
            <w:tcW w:w="517" w:type="dxa"/>
            <w:tcBorders>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w:t>
            </w:r>
          </w:p>
        </w:tc>
        <w:tc>
          <w:tcPr>
            <w:tcW w:w="855"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gesamt</w:t>
            </w:r>
          </w:p>
        </w:tc>
        <w:tc>
          <w:tcPr>
            <w:tcW w:w="622" w:type="dxa"/>
            <w:tcBorders>
              <w:top w:val="single" w:sz="6" w:space="0" w:color="000000"/>
              <w:bottom w:val="double" w:sz="4" w:space="0" w:color="auto"/>
            </w:tcBorders>
            <w:vAlign w:val="center"/>
          </w:tcPr>
          <w:p w:rsidR="000B1B3A" w:rsidRPr="00E9267E" w:rsidRDefault="000B1B3A" w:rsidP="00407255">
            <w:pPr>
              <w:spacing w:before="20" w:after="20"/>
              <w:rPr>
                <w:rFonts w:cs="Arial"/>
                <w:sz w:val="18"/>
                <w:szCs w:val="18"/>
                <w:lang w:val="de-DE"/>
              </w:rPr>
            </w:pPr>
            <w:r w:rsidRPr="00E9267E">
              <w:rPr>
                <w:rFonts w:cs="Arial"/>
                <w:sz w:val="18"/>
                <w:szCs w:val="18"/>
                <w:lang w:val="de-DE"/>
              </w:rPr>
              <w:t>%</w:t>
            </w:r>
          </w:p>
        </w:tc>
      </w:tr>
      <w:tr w:rsidR="000B1B3A" w:rsidRPr="00E9267E" w:rsidTr="00407255">
        <w:trPr>
          <w:trHeight w:val="283"/>
          <w:jc w:val="center"/>
        </w:trPr>
        <w:tc>
          <w:tcPr>
            <w:tcW w:w="9344" w:type="dxa"/>
            <w:gridSpan w:val="13"/>
            <w:tcBorders>
              <w:top w:val="double" w:sz="4" w:space="0" w:color="auto"/>
              <w:bottom w:val="double" w:sz="4" w:space="0" w:color="auto"/>
            </w:tcBorders>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b/>
                <w:sz w:val="18"/>
                <w:szCs w:val="18"/>
                <w:lang w:val="de-DE"/>
              </w:rPr>
              <w:t>Internationale Flussgebietseinheit Elbe</w:t>
            </w:r>
          </w:p>
        </w:tc>
      </w:tr>
      <w:tr w:rsidR="000B1B3A" w:rsidRPr="00E9267E" w:rsidTr="00407255">
        <w:trPr>
          <w:trHeight w:val="255"/>
          <w:jc w:val="center"/>
        </w:trPr>
        <w:tc>
          <w:tcPr>
            <w:tcW w:w="84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327</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115</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35</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14</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82</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25</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178</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54</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50</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15</w:t>
            </w:r>
          </w:p>
        </w:tc>
        <w:tc>
          <w:tcPr>
            <w:tcW w:w="855"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183</w:t>
            </w:r>
          </w:p>
        </w:tc>
        <w:tc>
          <w:tcPr>
            <w:tcW w:w="622" w:type="dxa"/>
            <w:tcBorders>
              <w:top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56</w:t>
            </w:r>
          </w:p>
        </w:tc>
      </w:tr>
      <w:tr w:rsidR="000B1B3A" w:rsidRPr="00E9267E" w:rsidTr="00407255">
        <w:trPr>
          <w:trHeight w:val="283"/>
          <w:jc w:val="center"/>
        </w:trPr>
        <w:tc>
          <w:tcPr>
            <w:tcW w:w="9344" w:type="dxa"/>
            <w:gridSpan w:val="13"/>
            <w:tcBorders>
              <w:top w:val="double" w:sz="4" w:space="0" w:color="auto"/>
              <w:bottom w:val="double" w:sz="4" w:space="0" w:color="auto"/>
            </w:tcBorders>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rFonts w:cs="Arial"/>
                <w:b/>
                <w:sz w:val="18"/>
                <w:szCs w:val="18"/>
                <w:lang w:val="de-DE"/>
              </w:rPr>
              <w:t>Tschechien</w:t>
            </w:r>
          </w:p>
        </w:tc>
      </w:tr>
      <w:tr w:rsidR="000B1B3A" w:rsidRPr="00E9267E" w:rsidTr="00407255">
        <w:trPr>
          <w:trHeight w:val="255"/>
          <w:jc w:val="center"/>
        </w:trPr>
        <w:tc>
          <w:tcPr>
            <w:tcW w:w="84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99</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53</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54</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11</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11</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67</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68</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78</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79</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42</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42</w:t>
            </w:r>
          </w:p>
        </w:tc>
        <w:tc>
          <w:tcPr>
            <w:tcW w:w="855"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81</w:t>
            </w:r>
          </w:p>
        </w:tc>
        <w:tc>
          <w:tcPr>
            <w:tcW w:w="622" w:type="dxa"/>
            <w:tcBorders>
              <w:top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82</w:t>
            </w:r>
          </w:p>
        </w:tc>
      </w:tr>
      <w:tr w:rsidR="000B1B3A" w:rsidRPr="00E9267E" w:rsidTr="00407255">
        <w:trPr>
          <w:trHeight w:val="283"/>
          <w:jc w:val="center"/>
        </w:trPr>
        <w:tc>
          <w:tcPr>
            <w:tcW w:w="9344" w:type="dxa"/>
            <w:gridSpan w:val="13"/>
            <w:tcBorders>
              <w:top w:val="double" w:sz="4" w:space="0" w:color="auto"/>
              <w:bottom w:val="double" w:sz="4" w:space="0" w:color="auto"/>
            </w:tcBorders>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rFonts w:cs="Arial"/>
                <w:b/>
                <w:sz w:val="18"/>
                <w:szCs w:val="18"/>
                <w:lang w:val="de-DE"/>
              </w:rPr>
              <w:t>Deutschland</w:t>
            </w:r>
          </w:p>
        </w:tc>
      </w:tr>
      <w:tr w:rsidR="000B1B3A" w:rsidRPr="00E9267E" w:rsidTr="00407255">
        <w:trPr>
          <w:trHeight w:val="255"/>
          <w:jc w:val="center"/>
        </w:trPr>
        <w:tc>
          <w:tcPr>
            <w:tcW w:w="84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224</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62</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28</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15</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7</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100</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45</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8</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w:t>
            </w:r>
          </w:p>
        </w:tc>
        <w:tc>
          <w:tcPr>
            <w:tcW w:w="855"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102</w:t>
            </w:r>
          </w:p>
        </w:tc>
        <w:tc>
          <w:tcPr>
            <w:tcW w:w="622" w:type="dxa"/>
            <w:tcBorders>
              <w:top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46</w:t>
            </w:r>
          </w:p>
        </w:tc>
      </w:tr>
      <w:tr w:rsidR="000B1B3A" w:rsidRPr="00E9267E" w:rsidTr="00407255">
        <w:trPr>
          <w:trHeight w:val="283"/>
          <w:jc w:val="center"/>
        </w:trPr>
        <w:tc>
          <w:tcPr>
            <w:tcW w:w="9344" w:type="dxa"/>
            <w:gridSpan w:val="13"/>
            <w:tcBorders>
              <w:top w:val="double" w:sz="4" w:space="0" w:color="auto"/>
              <w:bottom w:val="double" w:sz="4" w:space="0" w:color="auto"/>
            </w:tcBorders>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rFonts w:cs="Arial"/>
                <w:b/>
                <w:sz w:val="18"/>
                <w:szCs w:val="18"/>
                <w:lang w:val="de-DE"/>
              </w:rPr>
              <w:t>Österreich</w:t>
            </w:r>
          </w:p>
        </w:tc>
      </w:tr>
      <w:tr w:rsidR="000B1B3A" w:rsidRPr="00E9267E" w:rsidTr="00407255">
        <w:trPr>
          <w:trHeight w:val="255"/>
          <w:jc w:val="center"/>
        </w:trPr>
        <w:tc>
          <w:tcPr>
            <w:tcW w:w="84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6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47"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517" w:type="dxa"/>
            <w:tcBorders>
              <w:top w:val="double" w:sz="4"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55" w:type="dxa"/>
            <w:tcBorders>
              <w:top w:val="double" w:sz="4" w:space="0" w:color="auto"/>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622" w:type="dxa"/>
            <w:tcBorders>
              <w:top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r>
      <w:tr w:rsidR="000B1B3A" w:rsidRPr="00E9267E" w:rsidTr="00407255">
        <w:trPr>
          <w:trHeight w:val="283"/>
          <w:jc w:val="center"/>
        </w:trPr>
        <w:tc>
          <w:tcPr>
            <w:tcW w:w="9344" w:type="dxa"/>
            <w:gridSpan w:val="13"/>
            <w:tcBorders>
              <w:top w:val="double" w:sz="4" w:space="0" w:color="auto"/>
              <w:bottom w:val="double" w:sz="4" w:space="0" w:color="auto"/>
            </w:tcBorders>
            <w:shd w:val="clear" w:color="auto" w:fill="FBD4B4"/>
            <w:vAlign w:val="center"/>
          </w:tcPr>
          <w:p w:rsidR="000B1B3A" w:rsidRPr="00E9267E" w:rsidRDefault="000B1B3A" w:rsidP="00407255">
            <w:pPr>
              <w:spacing w:before="20" w:after="20"/>
              <w:jc w:val="center"/>
              <w:rPr>
                <w:rFonts w:cs="Arial"/>
                <w:b/>
                <w:sz w:val="18"/>
                <w:szCs w:val="18"/>
                <w:lang w:val="de-DE"/>
              </w:rPr>
            </w:pPr>
            <w:r w:rsidRPr="00E9267E">
              <w:rPr>
                <w:rFonts w:cs="Arial"/>
                <w:b/>
                <w:sz w:val="18"/>
                <w:szCs w:val="18"/>
                <w:lang w:val="de-DE"/>
              </w:rPr>
              <w:t>Polen</w:t>
            </w:r>
          </w:p>
        </w:tc>
      </w:tr>
      <w:tr w:rsidR="000B1B3A" w:rsidRPr="00E9267E" w:rsidTr="00407255">
        <w:trPr>
          <w:trHeight w:val="255"/>
          <w:jc w:val="center"/>
        </w:trPr>
        <w:tc>
          <w:tcPr>
            <w:tcW w:w="847" w:type="dxa"/>
            <w:tcBorders>
              <w:top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w:t>
            </w:r>
          </w:p>
        </w:tc>
        <w:tc>
          <w:tcPr>
            <w:tcW w:w="847"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617" w:type="dxa"/>
            <w:tcBorders>
              <w:top w:val="double" w:sz="4" w:space="0" w:color="auto"/>
              <w:bottom w:val="single" w:sz="12"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847" w:type="dxa"/>
            <w:tcBorders>
              <w:top w:val="double" w:sz="4" w:space="0" w:color="auto"/>
              <w:lef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517" w:type="dxa"/>
            <w:tcBorders>
              <w:top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847"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517" w:type="dxa"/>
            <w:tcBorders>
              <w:top w:val="double" w:sz="4" w:space="0" w:color="auto"/>
              <w:bottom w:val="single" w:sz="12"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847" w:type="dxa"/>
            <w:tcBorders>
              <w:top w:val="double" w:sz="4" w:space="0" w:color="auto"/>
              <w:lef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617" w:type="dxa"/>
            <w:tcBorders>
              <w:top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sym w:font="Symbol" w:char="F0BE"/>
            </w:r>
          </w:p>
        </w:tc>
        <w:tc>
          <w:tcPr>
            <w:tcW w:w="847"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517" w:type="dxa"/>
            <w:tcBorders>
              <w:top w:val="double" w:sz="4" w:space="0" w:color="auto"/>
              <w:bottom w:val="single" w:sz="12"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855" w:type="dxa"/>
            <w:tcBorders>
              <w:top w:val="double" w:sz="4" w:space="0" w:color="auto"/>
              <w:lef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c>
          <w:tcPr>
            <w:tcW w:w="622" w:type="dxa"/>
            <w:tcBorders>
              <w:top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0</w:t>
            </w:r>
          </w:p>
        </w:tc>
      </w:tr>
    </w:tbl>
    <w:p w:rsidR="000B1B3A" w:rsidRPr="00E9267E" w:rsidRDefault="000B1B3A" w:rsidP="000B1B3A">
      <w:pPr>
        <w:rPr>
          <w:lang w:val="de-DE"/>
        </w:rPr>
      </w:pPr>
    </w:p>
    <w:p w:rsidR="000B1B3A" w:rsidRPr="00E9267E" w:rsidRDefault="000B1B3A" w:rsidP="000B1B3A">
      <w:pPr>
        <w:rPr>
          <w:lang w:val="de-DE"/>
        </w:rPr>
      </w:pPr>
    </w:p>
    <w:p w:rsidR="000B1B3A" w:rsidRPr="00E9267E" w:rsidRDefault="000B1B3A" w:rsidP="000B1B3A">
      <w:pPr>
        <w:rPr>
          <w:lang w:val="de-DE"/>
        </w:rPr>
      </w:pPr>
      <w:r w:rsidRPr="00E9267E">
        <w:rPr>
          <w:lang w:val="de-DE"/>
        </w:rPr>
        <w:t>Die folgende Tabelle II-4.4-</w:t>
      </w:r>
      <w:del w:id="444" w:author="S. Börner" w:date="2013-11-12T15:33:00Z">
        <w:r w:rsidRPr="00E9267E" w:rsidDel="000D6B64">
          <w:rPr>
            <w:lang w:val="de-DE"/>
          </w:rPr>
          <w:delText>3</w:delText>
        </w:r>
      </w:del>
      <w:ins w:id="445" w:author="S. Börner" w:date="2013-11-12T15:33:00Z">
        <w:r w:rsidRPr="00E9267E">
          <w:rPr>
            <w:lang w:val="de-DE"/>
          </w:rPr>
          <w:t>4</w:t>
        </w:r>
      </w:ins>
      <w:r w:rsidRPr="00E9267E">
        <w:rPr>
          <w:lang w:val="de-DE"/>
        </w:rPr>
        <w:t xml:space="preserve"> zeigt die Ergebnisse der Trendermittlung für Schadstoffkonzentr</w:t>
      </w:r>
      <w:r w:rsidRPr="00E9267E">
        <w:rPr>
          <w:lang w:val="de-DE"/>
        </w:rPr>
        <w:t>a</w:t>
      </w:r>
      <w:r w:rsidRPr="00E9267E">
        <w:rPr>
          <w:lang w:val="de-DE"/>
        </w:rPr>
        <w:t>tionen in Grundwasserkörpern in der internationalen Flussgebietseinheit Elbe.</w:t>
      </w:r>
    </w:p>
    <w:p w:rsidR="000B1B3A" w:rsidRPr="00E9267E" w:rsidRDefault="000B1B3A" w:rsidP="000B1B3A">
      <w:pPr>
        <w:rPr>
          <w:lang w:val="de-DE"/>
        </w:rPr>
      </w:pPr>
    </w:p>
    <w:p w:rsidR="000B1B3A" w:rsidRPr="00E9267E" w:rsidRDefault="000B1B3A" w:rsidP="000B1B3A">
      <w:pPr>
        <w:pStyle w:val="Tabelle"/>
      </w:pPr>
      <w:bookmarkStart w:id="446" w:name="_Toc244331651"/>
      <w:r w:rsidRPr="00E9267E">
        <w:t>Tab. II-4.4-</w:t>
      </w:r>
      <w:del w:id="447" w:author="S. Börner" w:date="2013-11-12T15:32:00Z">
        <w:r w:rsidRPr="00E9267E" w:rsidDel="000D6B64">
          <w:delText>3</w:delText>
        </w:r>
      </w:del>
      <w:ins w:id="448" w:author="S. Börner" w:date="2013-11-12T15:32:00Z">
        <w:r w:rsidRPr="00E9267E">
          <w:t>4</w:t>
        </w:r>
      </w:ins>
      <w:r w:rsidRPr="00E9267E">
        <w:t>:</w:t>
      </w:r>
      <w:r w:rsidRPr="00E9267E">
        <w:tab/>
        <w:t>Ergebnisse der Trendermittlung für Schadstoffkonzentrationen in Grundwasse</w:t>
      </w:r>
      <w:r w:rsidRPr="00E9267E">
        <w:t>r</w:t>
      </w:r>
      <w:r w:rsidRPr="00E9267E">
        <w:t>körpern – Anzahl der Grundwasserkörper, in denen ein Trend ermittelt wurde</w:t>
      </w:r>
      <w:bookmarkEnd w:id="446"/>
    </w:p>
    <w:tbl>
      <w:tblPr>
        <w:tblW w:w="935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795"/>
        <w:gridCol w:w="1284"/>
        <w:gridCol w:w="1175"/>
        <w:gridCol w:w="1559"/>
        <w:gridCol w:w="1188"/>
        <w:gridCol w:w="1391"/>
        <w:gridCol w:w="964"/>
      </w:tblGrid>
      <w:tr w:rsidR="000B1B3A" w:rsidRPr="00E9267E" w:rsidTr="00407255">
        <w:trPr>
          <w:trHeight w:val="283"/>
          <w:jc w:val="center"/>
        </w:trPr>
        <w:tc>
          <w:tcPr>
            <w:tcW w:w="9356" w:type="dxa"/>
            <w:gridSpan w:val="7"/>
            <w:tcBorders>
              <w:top w:val="single" w:sz="12" w:space="0" w:color="000000"/>
              <w:left w:val="single" w:sz="12" w:space="0" w:color="auto"/>
              <w:bottom w:val="single" w:sz="6" w:space="0" w:color="000000"/>
              <w:right w:val="single" w:sz="12" w:space="0" w:color="auto"/>
            </w:tcBorders>
            <w:shd w:val="clear" w:color="auto" w:fill="FBD4B4"/>
            <w:vAlign w:val="center"/>
          </w:tcPr>
          <w:p w:rsidR="000B1B3A" w:rsidRPr="00E9267E" w:rsidRDefault="000B1B3A" w:rsidP="00407255">
            <w:pPr>
              <w:jc w:val="center"/>
              <w:rPr>
                <w:lang w:val="de-DE"/>
              </w:rPr>
            </w:pPr>
            <w:r w:rsidRPr="00E9267E">
              <w:rPr>
                <w:rFonts w:cs="Arial"/>
                <w:b/>
                <w:sz w:val="18"/>
                <w:szCs w:val="18"/>
                <w:lang w:val="de-DE"/>
              </w:rPr>
              <w:t>Anzahl der Grundwasserkörper</w:t>
            </w:r>
          </w:p>
        </w:tc>
      </w:tr>
      <w:tr w:rsidR="000B1B3A" w:rsidRPr="00E9267E" w:rsidTr="00407255">
        <w:trPr>
          <w:trHeight w:val="255"/>
          <w:jc w:val="center"/>
        </w:trPr>
        <w:tc>
          <w:tcPr>
            <w:tcW w:w="1795" w:type="dxa"/>
            <w:vMerge w:val="restart"/>
            <w:tcBorders>
              <w:top w:val="single" w:sz="6" w:space="0" w:color="000000"/>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7561" w:type="dxa"/>
            <w:gridSpan w:val="6"/>
            <w:tcBorders>
              <w:top w:val="single" w:sz="6" w:space="0" w:color="000000"/>
              <w:left w:val="double" w:sz="4" w:space="0" w:color="auto"/>
              <w:bottom w:val="single" w:sz="6" w:space="0" w:color="000000"/>
              <w:right w:val="single" w:sz="12"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Steigender Trend für</w:t>
            </w:r>
          </w:p>
        </w:tc>
      </w:tr>
      <w:tr w:rsidR="000B1B3A" w:rsidRPr="00E9267E" w:rsidTr="00407255">
        <w:trPr>
          <w:trHeight w:val="255"/>
          <w:jc w:val="center"/>
        </w:trPr>
        <w:tc>
          <w:tcPr>
            <w:tcW w:w="1795" w:type="dxa"/>
            <w:vMerge/>
            <w:tcBorders>
              <w:top w:val="single" w:sz="6" w:space="0" w:color="000000"/>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p>
        </w:tc>
        <w:tc>
          <w:tcPr>
            <w:tcW w:w="2459"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Nitrat</w:t>
            </w:r>
          </w:p>
        </w:tc>
        <w:tc>
          <w:tcPr>
            <w:tcW w:w="2747" w:type="dxa"/>
            <w:gridSpan w:val="2"/>
            <w:tcBorders>
              <w:top w:val="single" w:sz="6" w:space="0" w:color="000000"/>
              <w:left w:val="double" w:sz="4" w:space="0" w:color="auto"/>
              <w:bottom w:val="single" w:sz="6"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Pflanzenschutzmittel</w:t>
            </w:r>
          </w:p>
        </w:tc>
        <w:tc>
          <w:tcPr>
            <w:tcW w:w="2355" w:type="dxa"/>
            <w:gridSpan w:val="2"/>
            <w:tcBorders>
              <w:top w:val="single" w:sz="6" w:space="0" w:color="000000"/>
              <w:left w:val="double" w:sz="4" w:space="0" w:color="auto"/>
              <w:bottom w:val="single" w:sz="6" w:space="0" w:color="000000"/>
              <w:right w:val="single" w:sz="12"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andere Schadstoffe</w:t>
            </w:r>
          </w:p>
        </w:tc>
      </w:tr>
      <w:tr w:rsidR="000B1B3A" w:rsidRPr="00E9267E" w:rsidTr="00407255">
        <w:trPr>
          <w:trHeight w:val="255"/>
          <w:jc w:val="center"/>
        </w:trPr>
        <w:tc>
          <w:tcPr>
            <w:tcW w:w="1795" w:type="dxa"/>
            <w:vMerge/>
            <w:tcBorders>
              <w:top w:val="single" w:sz="6" w:space="0" w:color="000000"/>
              <w:left w:val="single" w:sz="12" w:space="0" w:color="auto"/>
              <w:bottom w:val="double" w:sz="4" w:space="0" w:color="auto"/>
              <w:right w:val="double" w:sz="4" w:space="0" w:color="auto"/>
            </w:tcBorders>
            <w:vAlign w:val="center"/>
          </w:tcPr>
          <w:p w:rsidR="000B1B3A" w:rsidRPr="00E9267E" w:rsidRDefault="000B1B3A" w:rsidP="00407255">
            <w:pPr>
              <w:spacing w:before="20" w:after="20"/>
              <w:rPr>
                <w:rFonts w:cs="Arial"/>
                <w:sz w:val="18"/>
                <w:szCs w:val="18"/>
                <w:lang w:val="de-DE"/>
              </w:rPr>
            </w:pPr>
          </w:p>
        </w:tc>
        <w:tc>
          <w:tcPr>
            <w:tcW w:w="1284"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1175" w:type="dxa"/>
            <w:tcBorders>
              <w:top w:val="single" w:sz="6" w:space="0" w:color="000000"/>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w:t>
            </w:r>
          </w:p>
        </w:tc>
        <w:tc>
          <w:tcPr>
            <w:tcW w:w="1559" w:type="dxa"/>
            <w:tcBorders>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1188" w:type="dxa"/>
            <w:tcBorders>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w:t>
            </w:r>
          </w:p>
        </w:tc>
        <w:tc>
          <w:tcPr>
            <w:tcW w:w="1391" w:type="dxa"/>
            <w:tcBorders>
              <w:top w:val="single" w:sz="6" w:space="0" w:color="000000"/>
              <w:left w:val="double" w:sz="4" w:space="0" w:color="auto"/>
              <w:bottom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gesamt</w:t>
            </w:r>
          </w:p>
        </w:tc>
        <w:tc>
          <w:tcPr>
            <w:tcW w:w="964" w:type="dxa"/>
            <w:tcBorders>
              <w:top w:val="single" w:sz="6" w:space="0" w:color="000000"/>
              <w:bottom w:val="double" w:sz="4" w:space="0" w:color="auto"/>
              <w:right w:val="single" w:sz="12"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w:t>
            </w:r>
          </w:p>
        </w:tc>
      </w:tr>
      <w:tr w:rsidR="000B1B3A" w:rsidRPr="00E9267E" w:rsidTr="0040725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0B1B3A" w:rsidRPr="00E9267E" w:rsidRDefault="000B1B3A" w:rsidP="00407255">
            <w:pPr>
              <w:jc w:val="center"/>
              <w:rPr>
                <w:lang w:val="de-DE"/>
              </w:rPr>
            </w:pPr>
            <w:r w:rsidRPr="00E9267E">
              <w:rPr>
                <w:b/>
                <w:sz w:val="18"/>
                <w:szCs w:val="18"/>
                <w:lang w:val="de-DE"/>
              </w:rPr>
              <w:t>Internationale Flussgebietseinheit Elbe</w:t>
            </w:r>
          </w:p>
        </w:tc>
      </w:tr>
      <w:tr w:rsidR="000B1B3A" w:rsidRPr="00E9267E" w:rsidTr="0040725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327</w:t>
            </w:r>
          </w:p>
        </w:tc>
        <w:tc>
          <w:tcPr>
            <w:tcW w:w="1284"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15</w:t>
            </w:r>
          </w:p>
        </w:tc>
        <w:tc>
          <w:tcPr>
            <w:tcW w:w="1175"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5</w:t>
            </w:r>
          </w:p>
        </w:tc>
        <w:tc>
          <w:tcPr>
            <w:tcW w:w="1559"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7</w:t>
            </w:r>
          </w:p>
        </w:tc>
        <w:tc>
          <w:tcPr>
            <w:tcW w:w="1188"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2</w:t>
            </w:r>
          </w:p>
        </w:tc>
        <w:tc>
          <w:tcPr>
            <w:tcW w:w="1391"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12</w:t>
            </w:r>
          </w:p>
        </w:tc>
        <w:tc>
          <w:tcPr>
            <w:tcW w:w="964" w:type="dxa"/>
            <w:tcBorders>
              <w:top w:val="double" w:sz="4" w:space="0" w:color="auto"/>
              <w:bottom w:val="double" w:sz="4" w:space="0" w:color="auto"/>
              <w:right w:val="single" w:sz="12"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4</w:t>
            </w:r>
          </w:p>
        </w:tc>
      </w:tr>
      <w:tr w:rsidR="000B1B3A" w:rsidRPr="00E9267E" w:rsidTr="0040725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0B1B3A" w:rsidRPr="00E9267E" w:rsidDel="00FF0A66" w:rsidRDefault="000B1B3A" w:rsidP="00407255">
            <w:pPr>
              <w:jc w:val="center"/>
              <w:rPr>
                <w:b/>
                <w:sz w:val="18"/>
                <w:szCs w:val="18"/>
                <w:lang w:val="de-DE"/>
              </w:rPr>
            </w:pPr>
            <w:r w:rsidRPr="00E9267E">
              <w:rPr>
                <w:b/>
                <w:sz w:val="18"/>
                <w:szCs w:val="18"/>
                <w:lang w:val="de-DE"/>
              </w:rPr>
              <w:t>Tschechien</w:t>
            </w:r>
          </w:p>
        </w:tc>
      </w:tr>
      <w:tr w:rsidR="000B1B3A" w:rsidRPr="00E9267E" w:rsidTr="0040725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99</w:t>
            </w:r>
          </w:p>
        </w:tc>
        <w:tc>
          <w:tcPr>
            <w:tcW w:w="1284"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2</w:t>
            </w:r>
          </w:p>
        </w:tc>
        <w:tc>
          <w:tcPr>
            <w:tcW w:w="1175"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2</w:t>
            </w:r>
          </w:p>
        </w:tc>
        <w:tc>
          <w:tcPr>
            <w:tcW w:w="1559"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7</w:t>
            </w:r>
          </w:p>
        </w:tc>
        <w:tc>
          <w:tcPr>
            <w:tcW w:w="1188"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7</w:t>
            </w:r>
          </w:p>
        </w:tc>
        <w:tc>
          <w:tcPr>
            <w:tcW w:w="1391"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12</w:t>
            </w:r>
          </w:p>
        </w:tc>
        <w:tc>
          <w:tcPr>
            <w:tcW w:w="964" w:type="dxa"/>
            <w:tcBorders>
              <w:top w:val="double" w:sz="4" w:space="0" w:color="auto"/>
              <w:bottom w:val="double" w:sz="4" w:space="0" w:color="auto"/>
              <w:right w:val="single" w:sz="12"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12</w:t>
            </w:r>
          </w:p>
        </w:tc>
      </w:tr>
      <w:tr w:rsidR="000B1B3A" w:rsidRPr="00E9267E" w:rsidTr="0040725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0B1B3A" w:rsidRPr="00E9267E" w:rsidRDefault="000B1B3A" w:rsidP="00407255">
            <w:pPr>
              <w:jc w:val="center"/>
              <w:rPr>
                <w:b/>
                <w:sz w:val="18"/>
                <w:szCs w:val="18"/>
                <w:lang w:val="de-DE"/>
              </w:rPr>
            </w:pPr>
            <w:r w:rsidRPr="00E9267E">
              <w:rPr>
                <w:b/>
                <w:sz w:val="18"/>
                <w:szCs w:val="18"/>
                <w:lang w:val="de-DE"/>
              </w:rPr>
              <w:t>Deutschland</w:t>
            </w:r>
          </w:p>
        </w:tc>
      </w:tr>
      <w:tr w:rsidR="000B1B3A" w:rsidRPr="00E9267E" w:rsidTr="0040725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224</w:t>
            </w:r>
          </w:p>
        </w:tc>
        <w:tc>
          <w:tcPr>
            <w:tcW w:w="1284"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13</w:t>
            </w:r>
          </w:p>
        </w:tc>
        <w:tc>
          <w:tcPr>
            <w:tcW w:w="1175"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6</w:t>
            </w:r>
          </w:p>
        </w:tc>
        <w:tc>
          <w:tcPr>
            <w:tcW w:w="1559"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188"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391"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964" w:type="dxa"/>
            <w:tcBorders>
              <w:top w:val="double" w:sz="4" w:space="0" w:color="auto"/>
              <w:bottom w:val="double" w:sz="4" w:space="0" w:color="auto"/>
              <w:right w:val="single" w:sz="12"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r>
      <w:tr w:rsidR="000B1B3A" w:rsidRPr="00E9267E" w:rsidTr="0040725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0B1B3A" w:rsidRPr="00E9267E" w:rsidRDefault="000B1B3A" w:rsidP="00407255">
            <w:pPr>
              <w:jc w:val="center"/>
              <w:rPr>
                <w:b/>
                <w:sz w:val="18"/>
                <w:szCs w:val="18"/>
                <w:lang w:val="de-DE"/>
              </w:rPr>
            </w:pPr>
            <w:r w:rsidRPr="00E9267E">
              <w:rPr>
                <w:b/>
                <w:sz w:val="18"/>
                <w:szCs w:val="18"/>
                <w:lang w:val="de-DE"/>
              </w:rPr>
              <w:t>Österreich</w:t>
            </w:r>
          </w:p>
        </w:tc>
      </w:tr>
      <w:tr w:rsidR="000B1B3A" w:rsidRPr="00E9267E" w:rsidTr="0040725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1</w:t>
            </w:r>
          </w:p>
        </w:tc>
        <w:tc>
          <w:tcPr>
            <w:tcW w:w="1284"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175"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559"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188" w:type="dxa"/>
            <w:tcBorders>
              <w:top w:val="double" w:sz="4" w:space="0" w:color="auto"/>
              <w:bottom w:val="double" w:sz="4" w:space="0" w:color="auto"/>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1391" w:type="dxa"/>
            <w:tcBorders>
              <w:top w:val="double" w:sz="4" w:space="0" w:color="auto"/>
              <w:left w:val="double" w:sz="4" w:space="0" w:color="auto"/>
              <w:bottom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c>
          <w:tcPr>
            <w:tcW w:w="964" w:type="dxa"/>
            <w:tcBorders>
              <w:top w:val="double" w:sz="4" w:space="0" w:color="auto"/>
              <w:bottom w:val="double" w:sz="4" w:space="0" w:color="auto"/>
              <w:right w:val="single" w:sz="12"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t>0</w:t>
            </w:r>
          </w:p>
        </w:tc>
      </w:tr>
      <w:tr w:rsidR="000B1B3A" w:rsidRPr="00E9267E" w:rsidTr="0040725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0B1B3A" w:rsidRPr="00E9267E" w:rsidRDefault="000B1B3A" w:rsidP="00407255">
            <w:pPr>
              <w:jc w:val="center"/>
              <w:rPr>
                <w:b/>
                <w:sz w:val="18"/>
                <w:szCs w:val="18"/>
                <w:lang w:val="de-DE"/>
              </w:rPr>
            </w:pPr>
            <w:r w:rsidRPr="00E9267E">
              <w:rPr>
                <w:b/>
                <w:sz w:val="18"/>
                <w:szCs w:val="18"/>
                <w:lang w:val="de-DE"/>
              </w:rPr>
              <w:t>Polen</w:t>
            </w:r>
          </w:p>
        </w:tc>
      </w:tr>
      <w:tr w:rsidR="000B1B3A" w:rsidRPr="00E9267E" w:rsidTr="00407255">
        <w:trPr>
          <w:trHeight w:val="255"/>
          <w:jc w:val="center"/>
        </w:trPr>
        <w:tc>
          <w:tcPr>
            <w:tcW w:w="1795" w:type="dxa"/>
            <w:tcBorders>
              <w:top w:val="double" w:sz="4" w:space="0" w:color="auto"/>
              <w:left w:val="single" w:sz="12" w:space="0" w:color="auto"/>
              <w:bottom w:val="single" w:sz="12" w:space="0" w:color="000000"/>
              <w:right w:val="double" w:sz="4" w:space="0" w:color="auto"/>
            </w:tcBorders>
            <w:vAlign w:val="center"/>
          </w:tcPr>
          <w:p w:rsidR="000B1B3A" w:rsidRPr="00E9267E" w:rsidRDefault="000B1B3A" w:rsidP="00407255">
            <w:pPr>
              <w:spacing w:before="20" w:after="20"/>
              <w:jc w:val="center"/>
              <w:rPr>
                <w:rFonts w:cs="Arial"/>
                <w:sz w:val="18"/>
                <w:szCs w:val="18"/>
                <w:lang w:val="de-DE"/>
              </w:rPr>
            </w:pPr>
            <w:r w:rsidRPr="00E9267E">
              <w:rPr>
                <w:rFonts w:cs="Arial"/>
                <w:sz w:val="18"/>
                <w:szCs w:val="18"/>
                <w:lang w:val="de-DE"/>
              </w:rPr>
              <w:t>3</w:t>
            </w:r>
          </w:p>
        </w:tc>
        <w:tc>
          <w:tcPr>
            <w:tcW w:w="1284"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c>
          <w:tcPr>
            <w:tcW w:w="1175" w:type="dxa"/>
            <w:tcBorders>
              <w:top w:val="double" w:sz="4" w:space="0" w:color="auto"/>
              <w:bottom w:val="single" w:sz="12" w:space="0" w:color="000000"/>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c>
          <w:tcPr>
            <w:tcW w:w="1559"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c>
          <w:tcPr>
            <w:tcW w:w="1188" w:type="dxa"/>
            <w:tcBorders>
              <w:top w:val="double" w:sz="4" w:space="0" w:color="auto"/>
              <w:bottom w:val="single" w:sz="12" w:space="0" w:color="000000"/>
              <w:right w:val="double" w:sz="4"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c>
          <w:tcPr>
            <w:tcW w:w="1391" w:type="dxa"/>
            <w:tcBorders>
              <w:top w:val="double" w:sz="4" w:space="0" w:color="auto"/>
              <w:left w:val="double" w:sz="4" w:space="0" w:color="auto"/>
              <w:bottom w:val="single" w:sz="12" w:space="0" w:color="000000"/>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c>
          <w:tcPr>
            <w:tcW w:w="964" w:type="dxa"/>
            <w:tcBorders>
              <w:top w:val="double" w:sz="4" w:space="0" w:color="auto"/>
              <w:bottom w:val="single" w:sz="12" w:space="0" w:color="000000"/>
              <w:right w:val="single" w:sz="12" w:space="0" w:color="auto"/>
            </w:tcBorders>
            <w:vAlign w:val="center"/>
          </w:tcPr>
          <w:p w:rsidR="000B1B3A" w:rsidRPr="00E9267E" w:rsidRDefault="000B1B3A" w:rsidP="00407255">
            <w:pPr>
              <w:spacing w:before="20"/>
              <w:jc w:val="center"/>
              <w:rPr>
                <w:rFonts w:cs="Arial"/>
                <w:sz w:val="18"/>
                <w:szCs w:val="18"/>
                <w:lang w:val="de-DE"/>
              </w:rPr>
            </w:pPr>
            <w:r w:rsidRPr="00E9267E">
              <w:rPr>
                <w:rFonts w:cs="Arial"/>
                <w:sz w:val="18"/>
                <w:szCs w:val="18"/>
                <w:lang w:val="de-DE"/>
              </w:rPr>
              <w:sym w:font="Symbol" w:char="F0BE"/>
            </w:r>
          </w:p>
        </w:tc>
      </w:tr>
    </w:tbl>
    <w:p w:rsidR="000B1B3A" w:rsidRPr="00E9267E" w:rsidRDefault="000B1B3A" w:rsidP="000B1B3A">
      <w:pPr>
        <w:rPr>
          <w:lang w:val="de-DE"/>
        </w:rPr>
      </w:pPr>
    </w:p>
    <w:p w:rsidR="000B1B3A" w:rsidRPr="00E9267E" w:rsidRDefault="000B1B3A" w:rsidP="000B1B3A">
      <w:pPr>
        <w:rPr>
          <w:lang w:val="de-DE"/>
        </w:rPr>
      </w:pPr>
    </w:p>
    <w:p w:rsidR="000B1B3A" w:rsidRPr="00E9267E" w:rsidRDefault="000B1B3A" w:rsidP="000B1B3A">
      <w:pPr>
        <w:rPr>
          <w:lang w:val="de-DE"/>
        </w:rPr>
      </w:pPr>
      <w:r w:rsidRPr="00E9267E">
        <w:rPr>
          <w:lang w:val="de-DE"/>
        </w:rPr>
        <w:t xml:space="preserve">Der chemische und der mengenmäßige Zustand der Grundwasserkörper </w:t>
      </w:r>
      <w:proofErr w:type="gramStart"/>
      <w:r w:rsidRPr="00E9267E">
        <w:rPr>
          <w:lang w:val="de-DE"/>
        </w:rPr>
        <w:t>ist</w:t>
      </w:r>
      <w:proofErr w:type="gramEnd"/>
      <w:r w:rsidRPr="00E9267E">
        <w:rPr>
          <w:lang w:val="de-DE"/>
        </w:rPr>
        <w:t xml:space="preserve"> in den Karten 4.6 und 4.7 dargestellt.</w:t>
      </w:r>
    </w:p>
    <w:p w:rsidR="000B1B3A" w:rsidRPr="00E9267E" w:rsidRDefault="000B1B3A" w:rsidP="000B1B3A">
      <w:pPr>
        <w:rPr>
          <w:lang w:val="de-DE"/>
        </w:rPr>
      </w:pPr>
    </w:p>
    <w:p w:rsidR="000B1B3A" w:rsidRPr="00E9267E" w:rsidRDefault="000B1B3A">
      <w:pPr>
        <w:rPr>
          <w:lang w:val="de-DE"/>
        </w:rPr>
      </w:pPr>
    </w:p>
    <w:sectPr w:rsidR="000B1B3A" w:rsidRPr="00E9267E" w:rsidSect="00195B37">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3" w:author="S. Börner" w:date="2014-01-07T09:28:00Z" w:initials="SB">
    <w:p w:rsidR="000B1B3A" w:rsidRDefault="000B1B3A" w:rsidP="000B1B3A">
      <w:pPr>
        <w:pStyle w:val="Kommentartext"/>
      </w:pPr>
      <w:r>
        <w:rPr>
          <w:rStyle w:val="Kommentarzeichen"/>
        </w:rPr>
        <w:annotationRef/>
      </w:r>
      <w:r>
        <w:t>Diese Abschnitte sind von den Delegationen selbst anzupassen.</w:t>
      </w:r>
    </w:p>
  </w:comment>
  <w:comment w:id="47" w:author="S. Börner" w:date="2014-01-07T09:28:00Z" w:initials="SB">
    <w:p w:rsidR="000B1B3A" w:rsidRDefault="000B1B3A" w:rsidP="000B1B3A">
      <w:pPr>
        <w:pStyle w:val="Kommentartext"/>
      </w:pPr>
      <w:r>
        <w:rPr>
          <w:rStyle w:val="Kommentarzeichen"/>
        </w:rPr>
        <w:annotationRef/>
      </w:r>
      <w:r>
        <w:t>Diese Angaben entsprechen der ersten Daten-Zeile von Tabelle II-1.2-2.</w:t>
      </w:r>
    </w:p>
  </w:comment>
  <w:comment w:id="51" w:author="S. Börner" w:date="2014-01-07T09:28:00Z" w:initials="SB">
    <w:p w:rsidR="000B1B3A" w:rsidRDefault="000B1B3A" w:rsidP="000B1B3A">
      <w:pPr>
        <w:pStyle w:val="Kommentartext"/>
      </w:pPr>
      <w:r>
        <w:rPr>
          <w:rStyle w:val="Kommentarzeichen"/>
        </w:rPr>
        <w:annotationRef/>
      </w:r>
      <w:r w:rsidRPr="00C03DE6">
        <w:t>Diese Angaben müssten sich aus einer Wasserblick-Abfrage ergeben.</w:t>
      </w:r>
    </w:p>
  </w:comment>
  <w:comment w:id="52" w:author="S. Börner" w:date="2014-01-07T09:28:00Z" w:initials="SB">
    <w:p w:rsidR="000B1B3A" w:rsidRDefault="000B1B3A" w:rsidP="000B1B3A">
      <w:pPr>
        <w:pStyle w:val="Kommentartext"/>
      </w:pPr>
      <w:r>
        <w:rPr>
          <w:rStyle w:val="Kommentarzeichen"/>
        </w:rPr>
        <w:annotationRef/>
      </w:r>
      <w:r>
        <w:t>Der Absatz kann erst dann angepasst werden, wenn die Zahlenwerte vorliegen.</w:t>
      </w:r>
    </w:p>
  </w:comment>
  <w:comment w:id="85" w:author="S. Börner" w:date="2014-01-07T09:28:00Z" w:initials="SB">
    <w:p w:rsidR="000B1B3A" w:rsidRDefault="000B1B3A" w:rsidP="000B1B3A">
      <w:pPr>
        <w:pStyle w:val="Kommentartext"/>
      </w:pPr>
      <w:r>
        <w:rPr>
          <w:rStyle w:val="Kommentarzeichen"/>
        </w:rPr>
        <w:annotationRef/>
      </w:r>
      <w:r>
        <w:t>Die nachstehenden Angaben sind von den Delegationen zu prüfen und ggf. zu korrigieren.</w:t>
      </w:r>
    </w:p>
  </w:comment>
  <w:comment w:id="135" w:author="S. Börner" w:date="2014-01-07T09:28:00Z" w:initials="SB">
    <w:p w:rsidR="000B1B3A" w:rsidRDefault="000B1B3A" w:rsidP="000B1B3A">
      <w:pPr>
        <w:pStyle w:val="Kommentartext"/>
      </w:pPr>
      <w:r>
        <w:rPr>
          <w:rStyle w:val="Kommentarzeichen"/>
        </w:rPr>
        <w:annotationRef/>
      </w:r>
      <w:r>
        <w:t>Das Kapitel wurde noch nicht überarbeitet, lediglich die Tabelle aus 2.2 hierher verschoben und in den Text eingebunden.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255" w:rsidRDefault="00407255">
      <w:r>
        <w:separator/>
      </w:r>
    </w:p>
  </w:endnote>
  <w:endnote w:type="continuationSeparator" w:id="0">
    <w:p w:rsidR="00407255" w:rsidRDefault="004072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panose1 w:val="020B0704020202020204"/>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78" w:rsidRPr="00F40B2D" w:rsidRDefault="00195B37">
    <w:pPr>
      <w:pBdr>
        <w:top w:val="single" w:sz="4" w:space="1" w:color="auto"/>
      </w:pBdr>
      <w:tabs>
        <w:tab w:val="right" w:pos="9360"/>
      </w:tabs>
      <w:rPr>
        <w:sz w:val="14"/>
      </w:rPr>
    </w:pPr>
    <w:r>
      <w:rPr>
        <w:rFonts w:eastAsia="Arial"/>
        <w:sz w:val="14"/>
      </w:rPr>
      <w:fldChar w:fldCharType="begin"/>
    </w:r>
    <w:r w:rsidR="00737378">
      <w:rPr>
        <w:rFonts w:eastAsia="Arial"/>
        <w:sz w:val="14"/>
      </w:rPr>
      <w:instrText xml:space="preserve"> PAGE </w:instrText>
    </w:r>
    <w:r>
      <w:rPr>
        <w:rFonts w:eastAsia="Arial"/>
        <w:sz w:val="14"/>
      </w:rPr>
      <w:fldChar w:fldCharType="separate"/>
    </w:r>
    <w:r w:rsidR="002A3872">
      <w:rPr>
        <w:rFonts w:eastAsia="Arial"/>
        <w:noProof/>
        <w:sz w:val="14"/>
      </w:rPr>
      <w:t>3</w:t>
    </w:r>
    <w:r>
      <w:rPr>
        <w:rFonts w:eastAsia="Arial"/>
        <w:sz w:val="14"/>
      </w:rPr>
      <w:fldChar w:fldCharType="end"/>
    </w:r>
    <w:r w:rsidR="00737378">
      <w:rPr>
        <w:rFonts w:eastAsia="Arial"/>
        <w:sz w:val="14"/>
      </w:rPr>
      <w:t>/</w:t>
    </w:r>
    <w:r>
      <w:rPr>
        <w:rFonts w:eastAsia="Arial"/>
        <w:sz w:val="14"/>
      </w:rPr>
      <w:fldChar w:fldCharType="begin"/>
    </w:r>
    <w:r w:rsidR="00737378">
      <w:rPr>
        <w:rFonts w:eastAsia="Arial"/>
        <w:sz w:val="14"/>
      </w:rPr>
      <w:instrText xml:space="preserve"> NUMPAGES </w:instrText>
    </w:r>
    <w:r>
      <w:rPr>
        <w:rFonts w:eastAsia="Arial"/>
        <w:sz w:val="14"/>
      </w:rPr>
      <w:fldChar w:fldCharType="separate"/>
    </w:r>
    <w:r w:rsidR="002A3872">
      <w:rPr>
        <w:rFonts w:eastAsia="Arial"/>
        <w:noProof/>
        <w:sz w:val="14"/>
      </w:rPr>
      <w:t>9</w:t>
    </w:r>
    <w:r>
      <w:rPr>
        <w:rFonts w:eastAsia="Arial"/>
        <w:sz w:val="14"/>
      </w:rPr>
      <w:fldChar w:fldCharType="end"/>
    </w:r>
    <w:r w:rsidR="00737378">
      <w:rPr>
        <w:rFonts w:eastAsia="Arial"/>
        <w:sz w:val="14"/>
      </w:rPr>
      <w:tab/>
    </w:r>
    <w:r>
      <w:rPr>
        <w:rFonts w:eastAsia="Arial"/>
        <w:sz w:val="14"/>
      </w:rPr>
      <w:fldChar w:fldCharType="begin"/>
    </w:r>
    <w:r w:rsidR="00737378">
      <w:rPr>
        <w:rFonts w:eastAsia="Arial"/>
        <w:sz w:val="14"/>
      </w:rPr>
      <w:instrText xml:space="preserve"> FILENAME \p </w:instrText>
    </w:r>
    <w:r>
      <w:rPr>
        <w:rFonts w:eastAsia="Arial"/>
        <w:sz w:val="14"/>
      </w:rPr>
      <w:fldChar w:fldCharType="separate"/>
    </w:r>
    <w:r w:rsidR="004B66BB">
      <w:rPr>
        <w:rFonts w:eastAsia="Arial"/>
        <w:noProof/>
        <w:sz w:val="14"/>
      </w:rPr>
      <w:t>K:\EG\GW\18\D\Ergebnisvermerk\Anlagen\IKSE-GW18 Anl_02 2_BWPlan.doc</w:t>
    </w:r>
    <w:r>
      <w:rPr>
        <w:rFonts w:eastAsia="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78" w:rsidRDefault="00195B37">
    <w:pPr>
      <w:pBdr>
        <w:top w:val="single" w:sz="4" w:space="1" w:color="auto"/>
      </w:pBdr>
      <w:tabs>
        <w:tab w:val="right" w:pos="9360"/>
      </w:tabs>
      <w:rPr>
        <w:sz w:val="14"/>
      </w:rPr>
    </w:pPr>
    <w:r>
      <w:rPr>
        <w:rFonts w:eastAsia="Arial"/>
        <w:sz w:val="14"/>
      </w:rPr>
      <w:fldChar w:fldCharType="begin"/>
    </w:r>
    <w:r w:rsidR="00737378">
      <w:rPr>
        <w:rFonts w:eastAsia="Arial"/>
        <w:sz w:val="14"/>
      </w:rPr>
      <w:instrText xml:space="preserve"> PAGE </w:instrText>
    </w:r>
    <w:r>
      <w:rPr>
        <w:rFonts w:eastAsia="Arial"/>
        <w:sz w:val="14"/>
      </w:rPr>
      <w:fldChar w:fldCharType="separate"/>
    </w:r>
    <w:r w:rsidR="00737378">
      <w:rPr>
        <w:rFonts w:eastAsia="Arial"/>
        <w:sz w:val="14"/>
      </w:rPr>
      <w:t>1</w:t>
    </w:r>
    <w:r>
      <w:rPr>
        <w:rFonts w:eastAsia="Arial"/>
        <w:sz w:val="14"/>
      </w:rPr>
      <w:fldChar w:fldCharType="end"/>
    </w:r>
    <w:r w:rsidR="00737378">
      <w:rPr>
        <w:rFonts w:eastAsia="Arial"/>
        <w:sz w:val="14"/>
      </w:rPr>
      <w:t>/</w:t>
    </w:r>
    <w:r>
      <w:rPr>
        <w:rFonts w:eastAsia="Arial"/>
        <w:sz w:val="14"/>
      </w:rPr>
      <w:fldChar w:fldCharType="begin"/>
    </w:r>
    <w:r w:rsidR="00737378">
      <w:rPr>
        <w:rFonts w:eastAsia="Arial"/>
        <w:sz w:val="14"/>
      </w:rPr>
      <w:instrText xml:space="preserve"> NUMPAGES </w:instrText>
    </w:r>
    <w:r>
      <w:rPr>
        <w:rFonts w:eastAsia="Arial"/>
        <w:sz w:val="14"/>
      </w:rPr>
      <w:fldChar w:fldCharType="separate"/>
    </w:r>
    <w:r w:rsidR="00737378">
      <w:rPr>
        <w:rFonts w:eastAsia="Arial"/>
        <w:noProof/>
        <w:sz w:val="14"/>
      </w:rPr>
      <w:t>2</w:t>
    </w:r>
    <w:r>
      <w:rPr>
        <w:rFonts w:eastAsia="Arial"/>
        <w:sz w:val="14"/>
      </w:rPr>
      <w:fldChar w:fldCharType="end"/>
    </w:r>
    <w:r w:rsidR="00737378">
      <w:rPr>
        <w:rFonts w:eastAsia="Arial"/>
        <w:sz w:val="14"/>
      </w:rPr>
      <w:tab/>
    </w:r>
    <w:r>
      <w:rPr>
        <w:rFonts w:eastAsia="Arial"/>
        <w:sz w:val="14"/>
      </w:rPr>
      <w:fldChar w:fldCharType="begin"/>
    </w:r>
    <w:r w:rsidR="00737378">
      <w:rPr>
        <w:rFonts w:eastAsia="Arial"/>
        <w:sz w:val="14"/>
      </w:rPr>
      <w:instrText xml:space="preserve"> FILENAME \p </w:instrText>
    </w:r>
    <w:r>
      <w:rPr>
        <w:rFonts w:eastAsia="Arial"/>
        <w:sz w:val="14"/>
      </w:rPr>
      <w:fldChar w:fldCharType="separate"/>
    </w:r>
    <w:r w:rsidR="00737378">
      <w:rPr>
        <w:rFonts w:eastAsia="Arial"/>
        <w:noProof/>
        <w:sz w:val="14"/>
      </w:rPr>
      <w:t>K:\EG\GW\11\D\Ergebnisvermerk\Anlagen\IKSE-GW11_08-04-01 Kap 1.2 (BWPlan).doc</w:t>
    </w:r>
    <w:r>
      <w:rPr>
        <w:rFonts w:eastAsia="Arial"/>
        <w:sz w:val="14"/>
      </w:rPr>
      <w:fldChar w:fldCharType="end"/>
    </w:r>
    <w:r w:rsidR="00737378">
      <w:rPr>
        <w:rFonts w:eastAsia="Arial"/>
        <w:sz w:val="14"/>
      </w:rPr>
      <w:b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255" w:rsidRDefault="00407255">
      <w:r>
        <w:separator/>
      </w:r>
    </w:p>
  </w:footnote>
  <w:footnote w:type="continuationSeparator" w:id="0">
    <w:p w:rsidR="00407255" w:rsidRDefault="00407255">
      <w:r>
        <w:continuationSeparator/>
      </w:r>
    </w:p>
  </w:footnote>
  <w:footnote w:id="1">
    <w:p w:rsidR="000B1B3A" w:rsidRPr="00BD0E97" w:rsidRDefault="000B1B3A" w:rsidP="000B1B3A">
      <w:pPr>
        <w:pStyle w:val="Funotentext"/>
        <w:ind w:left="284" w:hanging="284"/>
        <w:rPr>
          <w:lang w:val="de-DE"/>
        </w:rPr>
      </w:pPr>
      <w:r w:rsidRPr="00BD0E97">
        <w:rPr>
          <w:rStyle w:val="Funotenzeichen"/>
          <w:lang w:val="de-DE"/>
        </w:rPr>
        <w:footnoteRef/>
      </w:r>
      <w:r w:rsidRPr="00BD0E97">
        <w:rPr>
          <w:lang w:val="de-DE"/>
        </w:rPr>
        <w:tab/>
        <w:t xml:space="preserve">Bewirtschaftungspläne für die Teilflussgebietseinheiten nach § 25 des Gesetzes 254/2001 </w:t>
      </w:r>
      <w:proofErr w:type="spellStart"/>
      <w:r w:rsidRPr="00BD0E97">
        <w:rPr>
          <w:lang w:val="de-DE"/>
        </w:rPr>
        <w:t>Sb</w:t>
      </w:r>
      <w:proofErr w:type="spellEnd"/>
      <w:r w:rsidRPr="00BD0E97">
        <w:rPr>
          <w:lang w:val="de-DE"/>
        </w:rPr>
        <w:t xml:space="preserve">. über die Gewässer und § 9 der Verordnung 142/2005 </w:t>
      </w:r>
      <w:proofErr w:type="spellStart"/>
      <w:r w:rsidRPr="00BD0E97">
        <w:rPr>
          <w:lang w:val="de-DE"/>
        </w:rPr>
        <w:t>Sb</w:t>
      </w:r>
      <w:proofErr w:type="spellEnd"/>
      <w:r>
        <w:rPr>
          <w:lang w:val="de-DE"/>
        </w:rPr>
        <w:t>.</w:t>
      </w:r>
      <w:r w:rsidRPr="00BD0E97">
        <w:rPr>
          <w:lang w:val="de-DE"/>
        </w:rPr>
        <w:t xml:space="preserve"> über Planungen im Bereich der Gewässer. Die Teilflussgebietseinheiten wurden nach der Verordnung 292/2002 </w:t>
      </w:r>
      <w:proofErr w:type="spellStart"/>
      <w:r w:rsidRPr="00BD0E97">
        <w:rPr>
          <w:lang w:val="de-DE"/>
        </w:rPr>
        <w:t>Sb</w:t>
      </w:r>
      <w:proofErr w:type="spellEnd"/>
      <w:r w:rsidRPr="00BD0E97">
        <w:rPr>
          <w:lang w:val="de-DE"/>
        </w:rPr>
        <w:t>. ausgewiesen.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78" w:rsidRPr="00E01ADF" w:rsidRDefault="00195B37">
    <w:pPr>
      <w:pStyle w:val="Kopfzeile"/>
      <w:tabs>
        <w:tab w:val="clear" w:pos="4536"/>
        <w:tab w:val="clear" w:pos="9072"/>
        <w:tab w:val="right" w:pos="9360"/>
      </w:tabs>
      <w:rPr>
        <w:sz w:val="22"/>
        <w:lang w:val="de-DE"/>
      </w:rPr>
    </w:pPr>
    <w:r w:rsidRPr="00195B37">
      <w:rPr>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5pt;height:17.85pt">
          <v:imagedata r:id="rId1" o:title="IKSE-MKOL-Logo-4F-Vorlage 600DPI-8mm"/>
        </v:shape>
      </w:pict>
    </w:r>
    <w:r w:rsidR="00737378" w:rsidRPr="00E01ADF">
      <w:rPr>
        <w:rFonts w:eastAsia="Arial"/>
        <w:lang w:val="de-DE"/>
      </w:rPr>
      <w:t xml:space="preserve"> </w:t>
    </w:r>
    <w:r w:rsidR="00737378" w:rsidRPr="00E01ADF">
      <w:rPr>
        <w:rFonts w:eastAsia="Arial"/>
        <w:lang w:val="de-DE"/>
      </w:rPr>
      <w:tab/>
    </w:r>
    <w:r w:rsidR="000B1B3A" w:rsidRPr="00E01ADF">
      <w:rPr>
        <w:lang w:val="de-DE"/>
      </w:rPr>
      <w:t>Arbeitspapier – nach der Beratung</w:t>
    </w:r>
  </w:p>
  <w:p w:rsidR="00737378" w:rsidRPr="00E01ADF" w:rsidRDefault="00737378">
    <w:pPr>
      <w:pStyle w:val="Kopfzeile"/>
      <w:pBdr>
        <w:bottom w:val="single" w:sz="6" w:space="1" w:color="auto"/>
      </w:pBdr>
      <w:tabs>
        <w:tab w:val="clear" w:pos="9072"/>
        <w:tab w:val="right" w:pos="9360"/>
      </w:tabs>
      <w:spacing w:after="100"/>
      <w:rPr>
        <w:sz w:val="14"/>
        <w:lang w:val="de-DE"/>
      </w:rPr>
    </w:pPr>
    <w:r w:rsidRPr="00E01ADF">
      <w:rPr>
        <w:rFonts w:eastAsia="Arial"/>
        <w:sz w:val="14"/>
        <w:lang w:val="de-DE"/>
      </w:rPr>
      <w:t>Expertengruppe GW</w:t>
    </w:r>
    <w:r w:rsidRPr="00E01ADF">
      <w:rPr>
        <w:rFonts w:eastAsia="Arial"/>
        <w:sz w:val="14"/>
        <w:lang w:val="de-DE"/>
      </w:rPr>
      <w:tab/>
    </w:r>
    <w:r w:rsidRPr="00E01ADF">
      <w:rPr>
        <w:rFonts w:eastAsia="Arial"/>
        <w:sz w:val="14"/>
        <w:lang w:val="de-DE"/>
      </w:rPr>
      <w:tab/>
    </w:r>
    <w:r w:rsidR="000B1B3A" w:rsidRPr="00E01ADF">
      <w:rPr>
        <w:rFonts w:eastAsia="Arial"/>
        <w:sz w:val="14"/>
        <w:lang w:val="de-DE"/>
      </w:rPr>
      <w:t>18</w:t>
    </w:r>
    <w:r w:rsidRPr="00E01ADF">
      <w:rPr>
        <w:rFonts w:eastAsia="Arial"/>
        <w:sz w:val="14"/>
        <w:lang w:val="de-DE"/>
      </w:rPr>
      <w:t>. Beratung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78" w:rsidRDefault="00E9267E">
    <w:pPr>
      <w:pStyle w:val="Kopfzeile"/>
      <w:tabs>
        <w:tab w:val="clear" w:pos="9072"/>
        <w:tab w:val="right" w:pos="9360"/>
      </w:tabs>
      <w:ind w:left="360"/>
      <w:rPr>
        <w:sz w:val="1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5pt;height:21.3pt">
          <v:imagedata r:id="rId1" o:title="IKSE-MKOL-Logo-4F"/>
        </v:shape>
      </w:pict>
    </w:r>
    <w:r w:rsidR="00737378">
      <w:rPr>
        <w:rFonts w:eastAsia="Arial"/>
      </w:rPr>
      <w:tab/>
    </w:r>
    <w:r w:rsidR="00737378">
      <w:rPr>
        <w:rFonts w:eastAsia="Arial"/>
        <w:sz w:val="14"/>
      </w:rPr>
      <w:tab/>
      <w:t xml:space="preserve">Návrh, stav: </w:t>
    </w:r>
  </w:p>
  <w:p w:rsidR="00737378" w:rsidRDefault="00737378">
    <w:pPr>
      <w:pStyle w:val="Kopfzeile"/>
      <w:pBdr>
        <w:bottom w:val="single" w:sz="6" w:space="1" w:color="auto"/>
      </w:pBdr>
      <w:tabs>
        <w:tab w:val="clear" w:pos="9072"/>
        <w:tab w:val="right" w:pos="9360"/>
      </w:tabs>
      <w:spacing w:after="100"/>
      <w:rPr>
        <w:sz w:val="14"/>
      </w:rPr>
    </w:pPr>
    <w:proofErr w:type="spellStart"/>
    <w:r>
      <w:rPr>
        <w:rFonts w:eastAsia="Arial"/>
        <w:sz w:val="14"/>
      </w:rPr>
      <w:t>Pracovni</w:t>
    </w:r>
    <w:proofErr w:type="spellEnd"/>
    <w:r>
      <w:rPr>
        <w:rFonts w:eastAsia="Arial"/>
        <w:sz w:val="14"/>
      </w:rPr>
      <w:t xml:space="preserve"> skupina WFD</w:t>
    </w:r>
    <w:r>
      <w:rPr>
        <w:rFonts w:eastAsia="Arial"/>
        <w:sz w:val="14"/>
      </w:rPr>
      <w:tab/>
    </w:r>
    <w:r>
      <w:rPr>
        <w:rFonts w:eastAsia="Arial"/>
        <w:sz w:val="14"/>
      </w:rPr>
      <w:tab/>
      <w:t>Záznam výsledk</w:t>
    </w:r>
    <w:r>
      <w:rPr>
        <w:sz w:val="14"/>
      </w:rPr>
      <w:t>ů</w:t>
    </w:r>
    <w:r>
      <w:rPr>
        <w:rFonts w:eastAsia="Arial"/>
        <w:sz w:val="14"/>
      </w:rPr>
      <w:t xml:space="preserve"> 17. porady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B90668"/>
    <w:multiLevelType w:val="hybridMultilevel"/>
    <w:tmpl w:val="EE1EB2E6"/>
    <w:lvl w:ilvl="0" w:tplc="0826EF2A">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A2005F6C" w:tentative="1">
      <w:start w:val="1"/>
      <w:numFmt w:val="bullet"/>
      <w:lvlText w:val="o"/>
      <w:lvlJc w:val="left"/>
      <w:pPr>
        <w:tabs>
          <w:tab w:val="num" w:pos="1724"/>
        </w:tabs>
        <w:ind w:left="1724" w:hanging="360"/>
      </w:pPr>
      <w:rPr>
        <w:rFonts w:ascii="Courier New" w:hAnsi="Courier New" w:hint="default"/>
      </w:rPr>
    </w:lvl>
    <w:lvl w:ilvl="2" w:tplc="2C68F228" w:tentative="1">
      <w:start w:val="1"/>
      <w:numFmt w:val="bullet"/>
      <w:lvlText w:val=""/>
      <w:lvlJc w:val="left"/>
      <w:pPr>
        <w:tabs>
          <w:tab w:val="num" w:pos="2444"/>
        </w:tabs>
        <w:ind w:left="2444" w:hanging="360"/>
      </w:pPr>
      <w:rPr>
        <w:rFonts w:ascii="Wingdings" w:hAnsi="Wingdings" w:hint="default"/>
      </w:rPr>
    </w:lvl>
    <w:lvl w:ilvl="3" w:tplc="79E4C51A" w:tentative="1">
      <w:start w:val="1"/>
      <w:numFmt w:val="bullet"/>
      <w:lvlText w:val=""/>
      <w:lvlJc w:val="left"/>
      <w:pPr>
        <w:tabs>
          <w:tab w:val="num" w:pos="3164"/>
        </w:tabs>
        <w:ind w:left="3164" w:hanging="360"/>
      </w:pPr>
      <w:rPr>
        <w:rFonts w:ascii="Symbol" w:hAnsi="Symbol" w:hint="default"/>
      </w:rPr>
    </w:lvl>
    <w:lvl w:ilvl="4" w:tplc="2A06A18A" w:tentative="1">
      <w:start w:val="1"/>
      <w:numFmt w:val="bullet"/>
      <w:lvlText w:val="o"/>
      <w:lvlJc w:val="left"/>
      <w:pPr>
        <w:tabs>
          <w:tab w:val="num" w:pos="3884"/>
        </w:tabs>
        <w:ind w:left="3884" w:hanging="360"/>
      </w:pPr>
      <w:rPr>
        <w:rFonts w:ascii="Courier New" w:hAnsi="Courier New" w:hint="default"/>
      </w:rPr>
    </w:lvl>
    <w:lvl w:ilvl="5" w:tplc="D560790E" w:tentative="1">
      <w:start w:val="1"/>
      <w:numFmt w:val="bullet"/>
      <w:lvlText w:val=""/>
      <w:lvlJc w:val="left"/>
      <w:pPr>
        <w:tabs>
          <w:tab w:val="num" w:pos="4604"/>
        </w:tabs>
        <w:ind w:left="4604" w:hanging="360"/>
      </w:pPr>
      <w:rPr>
        <w:rFonts w:ascii="Wingdings" w:hAnsi="Wingdings" w:hint="default"/>
      </w:rPr>
    </w:lvl>
    <w:lvl w:ilvl="6" w:tplc="69381E92" w:tentative="1">
      <w:start w:val="1"/>
      <w:numFmt w:val="bullet"/>
      <w:lvlText w:val=""/>
      <w:lvlJc w:val="left"/>
      <w:pPr>
        <w:tabs>
          <w:tab w:val="num" w:pos="5324"/>
        </w:tabs>
        <w:ind w:left="5324" w:hanging="360"/>
      </w:pPr>
      <w:rPr>
        <w:rFonts w:ascii="Symbol" w:hAnsi="Symbol" w:hint="default"/>
      </w:rPr>
    </w:lvl>
    <w:lvl w:ilvl="7" w:tplc="1A4E7DDC" w:tentative="1">
      <w:start w:val="1"/>
      <w:numFmt w:val="bullet"/>
      <w:lvlText w:val="o"/>
      <w:lvlJc w:val="left"/>
      <w:pPr>
        <w:tabs>
          <w:tab w:val="num" w:pos="6044"/>
        </w:tabs>
        <w:ind w:left="6044" w:hanging="360"/>
      </w:pPr>
      <w:rPr>
        <w:rFonts w:ascii="Courier New" w:hAnsi="Courier New" w:hint="default"/>
      </w:rPr>
    </w:lvl>
    <w:lvl w:ilvl="8" w:tplc="BDCCCF08" w:tentative="1">
      <w:start w:val="1"/>
      <w:numFmt w:val="bullet"/>
      <w:lvlText w:val=""/>
      <w:lvlJc w:val="left"/>
      <w:pPr>
        <w:tabs>
          <w:tab w:val="num" w:pos="6764"/>
        </w:tabs>
        <w:ind w:left="6764" w:hanging="360"/>
      </w:pPr>
      <w:rPr>
        <w:rFonts w:ascii="Wingdings" w:hAnsi="Wingdings" w:hint="default"/>
      </w:rPr>
    </w:lvl>
  </w:abstractNum>
  <w:abstractNum w:abstractNumId="3">
    <w:nsid w:val="4D6C7D32"/>
    <w:multiLevelType w:val="multilevel"/>
    <w:tmpl w:val="C56437E4"/>
    <w:lvl w:ilvl="0">
      <w:start w:val="1"/>
      <w:numFmt w:val="decimal"/>
      <w:pStyle w:val="berschrift1"/>
      <w:lvlText w:val="%1."/>
      <w:lvlJc w:val="left"/>
      <w:pPr>
        <w:tabs>
          <w:tab w:val="num" w:pos="567"/>
        </w:tabs>
        <w:ind w:left="567" w:hanging="567"/>
      </w:pPr>
      <w:rPr>
        <w:rFonts w:ascii="Arial" w:hAnsi="Arial" w:hint="default"/>
        <w:sz w:val="22"/>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4E3F144F"/>
    <w:multiLevelType w:val="hybridMultilevel"/>
    <w:tmpl w:val="A3487296"/>
    <w:lvl w:ilvl="0" w:tplc="A6C68CBC">
      <w:start w:val="1"/>
      <w:numFmt w:val="decimal"/>
      <w:lvlText w:val="%1."/>
      <w:lvlJc w:val="left"/>
      <w:pPr>
        <w:tabs>
          <w:tab w:val="num" w:pos="567"/>
        </w:tabs>
        <w:ind w:left="567" w:hanging="567"/>
      </w:pPr>
      <w:rPr>
        <w:rFonts w:hint="default"/>
      </w:rPr>
    </w:lvl>
    <w:lvl w:ilvl="1" w:tplc="B4B079E0" w:tentative="1">
      <w:start w:val="1"/>
      <w:numFmt w:val="lowerLetter"/>
      <w:lvlText w:val="%2."/>
      <w:lvlJc w:val="left"/>
      <w:pPr>
        <w:tabs>
          <w:tab w:val="num" w:pos="1440"/>
        </w:tabs>
        <w:ind w:left="1440" w:hanging="360"/>
      </w:pPr>
    </w:lvl>
    <w:lvl w:ilvl="2" w:tplc="04BE550C" w:tentative="1">
      <w:start w:val="1"/>
      <w:numFmt w:val="lowerRoman"/>
      <w:lvlText w:val="%3."/>
      <w:lvlJc w:val="right"/>
      <w:pPr>
        <w:tabs>
          <w:tab w:val="num" w:pos="2160"/>
        </w:tabs>
        <w:ind w:left="2160" w:hanging="180"/>
      </w:pPr>
    </w:lvl>
    <w:lvl w:ilvl="3" w:tplc="45E4CB30" w:tentative="1">
      <w:start w:val="1"/>
      <w:numFmt w:val="decimal"/>
      <w:lvlText w:val="%4."/>
      <w:lvlJc w:val="left"/>
      <w:pPr>
        <w:tabs>
          <w:tab w:val="num" w:pos="2880"/>
        </w:tabs>
        <w:ind w:left="2880" w:hanging="360"/>
      </w:pPr>
    </w:lvl>
    <w:lvl w:ilvl="4" w:tplc="6A082C10" w:tentative="1">
      <w:start w:val="1"/>
      <w:numFmt w:val="lowerLetter"/>
      <w:lvlText w:val="%5."/>
      <w:lvlJc w:val="left"/>
      <w:pPr>
        <w:tabs>
          <w:tab w:val="num" w:pos="3600"/>
        </w:tabs>
        <w:ind w:left="3600" w:hanging="360"/>
      </w:pPr>
    </w:lvl>
    <w:lvl w:ilvl="5" w:tplc="F032453A" w:tentative="1">
      <w:start w:val="1"/>
      <w:numFmt w:val="lowerRoman"/>
      <w:lvlText w:val="%6."/>
      <w:lvlJc w:val="right"/>
      <w:pPr>
        <w:tabs>
          <w:tab w:val="num" w:pos="4320"/>
        </w:tabs>
        <w:ind w:left="4320" w:hanging="180"/>
      </w:pPr>
    </w:lvl>
    <w:lvl w:ilvl="6" w:tplc="0FEC2D44" w:tentative="1">
      <w:start w:val="1"/>
      <w:numFmt w:val="decimal"/>
      <w:lvlText w:val="%7."/>
      <w:lvlJc w:val="left"/>
      <w:pPr>
        <w:tabs>
          <w:tab w:val="num" w:pos="5040"/>
        </w:tabs>
        <w:ind w:left="5040" w:hanging="360"/>
      </w:pPr>
    </w:lvl>
    <w:lvl w:ilvl="7" w:tplc="0A6AEB96" w:tentative="1">
      <w:start w:val="1"/>
      <w:numFmt w:val="lowerLetter"/>
      <w:lvlText w:val="%8."/>
      <w:lvlJc w:val="left"/>
      <w:pPr>
        <w:tabs>
          <w:tab w:val="num" w:pos="5760"/>
        </w:tabs>
        <w:ind w:left="5760" w:hanging="360"/>
      </w:pPr>
    </w:lvl>
    <w:lvl w:ilvl="8" w:tplc="6FEE7166" w:tentative="1">
      <w:start w:val="1"/>
      <w:numFmt w:val="lowerRoman"/>
      <w:lvlText w:val="%9."/>
      <w:lvlJc w:val="right"/>
      <w:pPr>
        <w:tabs>
          <w:tab w:val="num" w:pos="6480"/>
        </w:tabs>
        <w:ind w:left="6480" w:hanging="180"/>
      </w:pPr>
    </w:lvl>
  </w:abstractNum>
  <w:abstractNum w:abstractNumId="5">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04070019">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3344240"/>
    <w:multiLevelType w:val="multilevel"/>
    <w:tmpl w:val="5F6AC1A6"/>
    <w:lvl w:ilvl="0">
      <w:start w:val="1"/>
      <w:numFmt w:val="decimal"/>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7">
    <w:nsid w:val="5C795E71"/>
    <w:multiLevelType w:val="hybridMultilevel"/>
    <w:tmpl w:val="A2AE6E4C"/>
    <w:lvl w:ilvl="0" w:tplc="614C0B90">
      <w:start w:val="1"/>
      <w:numFmt w:val="decimal"/>
      <w:lvlText w:val="%1."/>
      <w:lvlJc w:val="left"/>
      <w:pPr>
        <w:tabs>
          <w:tab w:val="num" w:pos="720"/>
        </w:tabs>
        <w:ind w:left="720" w:hanging="360"/>
      </w:pPr>
    </w:lvl>
    <w:lvl w:ilvl="1" w:tplc="8D0C8D00"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5DC0537B"/>
    <w:multiLevelType w:val="hybridMultilevel"/>
    <w:tmpl w:val="A4D4F6DE"/>
    <w:lvl w:ilvl="0" w:tplc="0407000F">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6B155CC5"/>
    <w:multiLevelType w:val="hybridMultilevel"/>
    <w:tmpl w:val="55D664F8"/>
    <w:lvl w:ilvl="0" w:tplc="71FE8AC2">
      <w:start w:val="1"/>
      <w:numFmt w:val="decimal"/>
      <w:lvlText w:val="%1."/>
      <w:lvlJc w:val="left"/>
      <w:pPr>
        <w:tabs>
          <w:tab w:val="num" w:pos="567"/>
        </w:tabs>
        <w:ind w:left="567" w:hanging="567"/>
      </w:pPr>
      <w:rPr>
        <w:rFonts w:hint="default"/>
      </w:rPr>
    </w:lvl>
    <w:lvl w:ilvl="1" w:tplc="04070019">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DC15332"/>
    <w:multiLevelType w:val="hybridMultilevel"/>
    <w:tmpl w:val="AEE04C68"/>
    <w:lvl w:ilvl="0" w:tplc="614C0B90">
      <w:start w:val="1"/>
      <w:numFmt w:val="decimal"/>
      <w:lvlText w:val="%1."/>
      <w:lvlJc w:val="left"/>
      <w:pPr>
        <w:tabs>
          <w:tab w:val="num" w:pos="567"/>
        </w:tabs>
        <w:ind w:left="567" w:hanging="567"/>
      </w:pPr>
      <w:rPr>
        <w:rFonts w:hint="default"/>
      </w:rPr>
    </w:lvl>
    <w:lvl w:ilvl="1" w:tplc="962C7ABC">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8576897"/>
    <w:multiLevelType w:val="multilevel"/>
    <w:tmpl w:val="CA629A38"/>
    <w:lvl w:ilvl="0">
      <w:start w:val="1"/>
      <w:numFmt w:val="decimal"/>
      <w:lvlText w:val="BOD %1"/>
      <w:lvlJc w:val="left"/>
      <w:pPr>
        <w:ind w:left="1134" w:hanging="1134"/>
      </w:pPr>
      <w:rPr>
        <w:rFonts w:hint="default"/>
      </w:rPr>
    </w:lvl>
    <w:lvl w:ilvl="1">
      <w:start w:val="1"/>
      <w:numFmt w:val="decimal"/>
      <w:lvlText w:val="BOD %1.%2"/>
      <w:lvlJc w:val="left"/>
      <w:pPr>
        <w:tabs>
          <w:tab w:val="num" w:pos="1134"/>
        </w:tabs>
        <w:ind w:left="1134" w:hanging="1134"/>
      </w:pPr>
      <w:rPr>
        <w:rFonts w:ascii="Arial Fett" w:hAnsi="Arial Fett" w:hint="default"/>
        <w:b/>
        <w:i w:val="0"/>
        <w:color w:val="auto"/>
        <w:sz w:val="22"/>
      </w:rPr>
    </w:lvl>
    <w:lvl w:ilvl="2">
      <w:start w:val="1"/>
      <w:numFmt w:val="lowerRoman"/>
      <w:lvlText w:val="%3."/>
      <w:lvlJc w:val="righ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abstractNum w:abstractNumId="12">
    <w:nsid w:val="78CA29C8"/>
    <w:multiLevelType w:val="hybridMultilevel"/>
    <w:tmpl w:val="365CEF16"/>
    <w:lvl w:ilvl="0" w:tplc="614C0B90">
      <w:start w:val="1"/>
      <w:numFmt w:val="decimal"/>
      <w:lvlText w:val="%1."/>
      <w:lvlJc w:val="left"/>
      <w:pPr>
        <w:tabs>
          <w:tab w:val="num" w:pos="567"/>
        </w:tabs>
        <w:ind w:left="567" w:hanging="567"/>
      </w:pPr>
      <w:rPr>
        <w:rFonts w:hint="default"/>
      </w:rPr>
    </w:lvl>
    <w:lvl w:ilvl="1" w:tplc="84A66926"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9"/>
  </w:num>
  <w:num w:numId="3">
    <w:abstractNumId w:val="12"/>
  </w:num>
  <w:num w:numId="4">
    <w:abstractNumId w:val="5"/>
  </w:num>
  <w:num w:numId="5">
    <w:abstractNumId w:val="0"/>
  </w:num>
  <w:num w:numId="6">
    <w:abstractNumId w:val="10"/>
  </w:num>
  <w:num w:numId="7">
    <w:abstractNumId w:val="7"/>
  </w:num>
  <w:num w:numId="8">
    <w:abstractNumId w:val="3"/>
  </w:num>
  <w:num w:numId="9">
    <w:abstractNumId w:val="2"/>
  </w:num>
  <w:num w:numId="10">
    <w:abstractNumId w:val="8"/>
  </w:num>
  <w:num w:numId="11">
    <w:abstractNumId w:val="1"/>
  </w:num>
  <w:num w:numId="12">
    <w:abstractNumId w:val="3"/>
  </w:num>
  <w:num w:numId="13">
    <w:abstractNumId w:val="3"/>
  </w:num>
  <w:num w:numId="14">
    <w:abstractNumId w:val="1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revisionView w:markup="0"/>
  <w:doNotTrackMoves/>
  <w:defaultTabStop w:val="709"/>
  <w:autoHyphenation/>
  <w:hyphenationZone w:val="142"/>
  <w:doNotHyphenateCaps/>
  <w:noPunctuationKerning/>
  <w:characterSpacingControl w:val="doNotCompress"/>
  <w:hdrShapeDefaults>
    <o:shapedefaults v:ext="edit" spidmax="5123"/>
  </w:hdrShapeDefaults>
  <w:footnotePr>
    <w:footnote w:id="-1"/>
    <w:footnote w:id="0"/>
  </w:footnotePr>
  <w:endnotePr>
    <w:endnote w:id="-1"/>
    <w:endnote w:id="0"/>
  </w:endnotePr>
  <w:compat>
    <w:spaceForUL/>
    <w:balanceSingleByteDoubleByteWidth/>
    <w:doNotLeaveBackslashAlone/>
    <w:ulTrailSpace/>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01B"/>
    <w:rsid w:val="00000782"/>
    <w:rsid w:val="000726BF"/>
    <w:rsid w:val="000A1926"/>
    <w:rsid w:val="000B1B3A"/>
    <w:rsid w:val="000E043E"/>
    <w:rsid w:val="000E4F6A"/>
    <w:rsid w:val="00195B37"/>
    <w:rsid w:val="001D298C"/>
    <w:rsid w:val="002A3872"/>
    <w:rsid w:val="002C4ED9"/>
    <w:rsid w:val="00305E3C"/>
    <w:rsid w:val="003A414B"/>
    <w:rsid w:val="003C4A3A"/>
    <w:rsid w:val="00407255"/>
    <w:rsid w:val="0042690A"/>
    <w:rsid w:val="004803A0"/>
    <w:rsid w:val="004B66BB"/>
    <w:rsid w:val="005047B5"/>
    <w:rsid w:val="00533AD7"/>
    <w:rsid w:val="005406B1"/>
    <w:rsid w:val="005535E2"/>
    <w:rsid w:val="00615204"/>
    <w:rsid w:val="00660DBE"/>
    <w:rsid w:val="00684187"/>
    <w:rsid w:val="006E6ED0"/>
    <w:rsid w:val="00737378"/>
    <w:rsid w:val="00771D53"/>
    <w:rsid w:val="007B7261"/>
    <w:rsid w:val="0084578F"/>
    <w:rsid w:val="0085147F"/>
    <w:rsid w:val="008D2059"/>
    <w:rsid w:val="009B56B2"/>
    <w:rsid w:val="00A10EA3"/>
    <w:rsid w:val="00A3501F"/>
    <w:rsid w:val="00B034EB"/>
    <w:rsid w:val="00B73D63"/>
    <w:rsid w:val="00C05205"/>
    <w:rsid w:val="00C267ED"/>
    <w:rsid w:val="00D25FA1"/>
    <w:rsid w:val="00D53294"/>
    <w:rsid w:val="00DE63AD"/>
    <w:rsid w:val="00E01ADF"/>
    <w:rsid w:val="00E7101B"/>
    <w:rsid w:val="00E9267E"/>
    <w:rsid w:val="00F40B2D"/>
    <w:rsid w:val="00FB03E7"/>
    <w:rsid w:val="00FC1EDD"/>
  </w:rsids>
  <m:mathPr>
    <m:mathFont m:val="Cambria Math"/>
    <m:brkBin m:val="before"/>
    <m:brkBinSub m:val="--"/>
    <m:smallFrac m:val="off"/>
    <m:dispDef/>
    <m:lMargin m:val="0"/>
    <m:rMargin m:val="0"/>
    <m:defJc m:val="centerGroup"/>
    <m:wrapIndent m:val="1440"/>
    <m:intLim m:val="subSup"/>
    <m:naryLim m:val="undOvr"/>
  </m:mathPr>
  <w:uiCompat97To2003/>
  <w:themeFontLang w:val="de-DE"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ne-NP"/>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5B37"/>
    <w:pPr>
      <w:jc w:val="both"/>
    </w:pPr>
    <w:rPr>
      <w:rFonts w:ascii="Arial" w:hAnsi="Arial"/>
      <w:sz w:val="22"/>
      <w:szCs w:val="24"/>
      <w:lang w:val="cs-CZ" w:bidi="ar-SA"/>
    </w:rPr>
  </w:style>
  <w:style w:type="paragraph" w:styleId="berschrift1">
    <w:name w:val="heading 1"/>
    <w:basedOn w:val="Standard"/>
    <w:next w:val="Standard"/>
    <w:link w:val="berschrift1Zchn"/>
    <w:qFormat/>
    <w:rsid w:val="00195B37"/>
    <w:pPr>
      <w:keepNext/>
      <w:numPr>
        <w:numId w:val="13"/>
      </w:numPr>
      <w:pBdr>
        <w:bottom w:val="single" w:sz="12" w:space="1" w:color="auto"/>
      </w:pBdr>
      <w:spacing w:before="600" w:after="100"/>
      <w:outlineLvl w:val="0"/>
    </w:pPr>
    <w:rPr>
      <w:rFonts w:ascii="Arial Fett" w:hAnsi="Arial Fett" w:cs="Arial"/>
      <w:b/>
      <w:bCs/>
      <w:kern w:val="32"/>
      <w:szCs w:val="32"/>
    </w:rPr>
  </w:style>
  <w:style w:type="paragraph" w:styleId="berschrift2">
    <w:name w:val="heading 2"/>
    <w:basedOn w:val="berschrift1"/>
    <w:next w:val="Standard"/>
    <w:link w:val="berschrift2Zchn"/>
    <w:qFormat/>
    <w:rsid w:val="00195B37"/>
    <w:pPr>
      <w:numPr>
        <w:ilvl w:val="1"/>
      </w:numPr>
      <w:pBdr>
        <w:bottom w:val="none" w:sz="0" w:space="0" w:color="auto"/>
      </w:pBdr>
      <w:spacing w:before="200"/>
      <w:outlineLvl w:val="1"/>
    </w:pPr>
    <w:rPr>
      <w:bCs w:val="0"/>
      <w:iCs/>
      <w:szCs w:val="28"/>
    </w:rPr>
  </w:style>
  <w:style w:type="paragraph" w:styleId="berschrift3">
    <w:name w:val="heading 3"/>
    <w:basedOn w:val="Standard"/>
    <w:next w:val="Standard"/>
    <w:link w:val="berschrift3Zchn"/>
    <w:qFormat/>
    <w:rsid w:val="00195B37"/>
    <w:pPr>
      <w:keepNext/>
      <w:spacing w:before="200" w:after="100"/>
      <w:outlineLvl w:val="2"/>
    </w:pPr>
    <w:rPr>
      <w:rFonts w:ascii="Arial Fett" w:hAnsi="Arial Fett" w:cs="Arial"/>
      <w:b/>
      <w:bCs/>
      <w:szCs w:val="26"/>
    </w:rPr>
  </w:style>
  <w:style w:type="paragraph" w:styleId="berschrift4">
    <w:name w:val="heading 4"/>
    <w:basedOn w:val="Standard"/>
    <w:next w:val="Standard"/>
    <w:link w:val="berschrift4Zchn"/>
    <w:qFormat/>
    <w:rsid w:val="00195B37"/>
    <w:pPr>
      <w:keepNext/>
      <w:spacing w:before="240" w:after="60"/>
      <w:outlineLvl w:val="3"/>
    </w:pPr>
    <w:rPr>
      <w:rFonts w:ascii="Times New Roman" w:hAnsi="Times New Roman"/>
      <w:b/>
      <w:bCs/>
      <w:sz w:val="28"/>
      <w:szCs w:val="28"/>
    </w:rPr>
  </w:style>
  <w:style w:type="paragraph" w:styleId="berschrift5">
    <w:name w:val="heading 5"/>
    <w:basedOn w:val="Standard"/>
    <w:next w:val="Standard"/>
    <w:link w:val="berschrift5Zchn"/>
    <w:uiPriority w:val="9"/>
    <w:qFormat/>
    <w:rsid w:val="00195B37"/>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195B37"/>
    <w:pPr>
      <w:spacing w:before="240" w:after="60"/>
      <w:outlineLvl w:val="5"/>
    </w:pPr>
    <w:rPr>
      <w:rFonts w:ascii="Times New Roman" w:hAnsi="Times New Roman"/>
      <w:b/>
      <w:bCs/>
      <w:szCs w:val="22"/>
    </w:rPr>
  </w:style>
  <w:style w:type="paragraph" w:styleId="berschrift7">
    <w:name w:val="heading 7"/>
    <w:basedOn w:val="Standard"/>
    <w:next w:val="Standard"/>
    <w:link w:val="berschrift7Zchn"/>
    <w:uiPriority w:val="9"/>
    <w:qFormat/>
    <w:rsid w:val="00195B37"/>
    <w:pPr>
      <w:spacing w:before="240" w:after="60"/>
      <w:outlineLvl w:val="6"/>
    </w:pPr>
    <w:rPr>
      <w:rFonts w:ascii="Times New Roman" w:hAnsi="Times New Roman"/>
      <w:sz w:val="24"/>
    </w:rPr>
  </w:style>
  <w:style w:type="paragraph" w:styleId="berschrift8">
    <w:name w:val="heading 8"/>
    <w:basedOn w:val="Standard"/>
    <w:next w:val="Standard"/>
    <w:link w:val="berschrift8Zchn"/>
    <w:uiPriority w:val="9"/>
    <w:qFormat/>
    <w:rsid w:val="00195B37"/>
    <w:pPr>
      <w:spacing w:before="240" w:after="60"/>
      <w:outlineLvl w:val="7"/>
    </w:pPr>
    <w:rPr>
      <w:rFonts w:ascii="Times New Roman" w:hAnsi="Times New Roman"/>
      <w:i/>
      <w:iCs/>
      <w:sz w:val="24"/>
    </w:rPr>
  </w:style>
  <w:style w:type="paragraph" w:styleId="berschrift9">
    <w:name w:val="heading 9"/>
    <w:basedOn w:val="Standard"/>
    <w:next w:val="Standard"/>
    <w:link w:val="berschrift9Zchn"/>
    <w:uiPriority w:val="9"/>
    <w:qFormat/>
    <w:rsid w:val="00195B37"/>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95B37"/>
    <w:pPr>
      <w:tabs>
        <w:tab w:val="center" w:pos="4536"/>
        <w:tab w:val="right" w:pos="9072"/>
      </w:tabs>
    </w:pPr>
    <w:rPr>
      <w:sz w:val="20"/>
    </w:rPr>
  </w:style>
  <w:style w:type="paragraph" w:styleId="Fuzeile">
    <w:name w:val="footer"/>
    <w:basedOn w:val="Standard"/>
    <w:link w:val="FuzeileZchn"/>
    <w:uiPriority w:val="99"/>
    <w:rsid w:val="00195B37"/>
    <w:pPr>
      <w:tabs>
        <w:tab w:val="center" w:pos="4536"/>
        <w:tab w:val="right" w:pos="9072"/>
      </w:tabs>
    </w:pPr>
  </w:style>
  <w:style w:type="paragraph" w:customStyle="1" w:styleId="plohy">
    <w:name w:val="přílohy"/>
    <w:basedOn w:val="Standard"/>
    <w:rsid w:val="00195B37"/>
    <w:pPr>
      <w:tabs>
        <w:tab w:val="left" w:pos="1134"/>
      </w:tabs>
      <w:spacing w:before="200"/>
      <w:ind w:left="1134" w:hanging="1134"/>
    </w:pPr>
    <w:rPr>
      <w:rFonts w:ascii="Arial Fett" w:hAnsi="Arial Fett"/>
      <w:b/>
      <w:bCs/>
      <w:u w:val="words"/>
    </w:rPr>
  </w:style>
  <w:style w:type="paragraph" w:customStyle="1" w:styleId="Ploha1">
    <w:name w:val="Příloha 1"/>
    <w:basedOn w:val="Anstrich"/>
    <w:rsid w:val="00195B37"/>
    <w:pPr>
      <w:numPr>
        <w:ilvl w:val="0"/>
        <w:numId w:val="11"/>
      </w:numPr>
      <w:tabs>
        <w:tab w:val="clear" w:pos="1080"/>
        <w:tab w:val="left" w:pos="1134"/>
      </w:tabs>
      <w:ind w:left="1134" w:hanging="1134"/>
    </w:pPr>
  </w:style>
  <w:style w:type="paragraph" w:customStyle="1" w:styleId="Anstrich">
    <w:name w:val="Anstrich"/>
    <w:basedOn w:val="Standard"/>
    <w:rsid w:val="00195B37"/>
    <w:pPr>
      <w:numPr>
        <w:ilvl w:val="1"/>
        <w:numId w:val="6"/>
      </w:numPr>
      <w:tabs>
        <w:tab w:val="clear" w:pos="1477"/>
      </w:tabs>
      <w:spacing w:before="120"/>
      <w:ind w:left="284" w:hanging="284"/>
    </w:pPr>
    <w:rPr>
      <w:rFonts w:cs="Arial"/>
    </w:rPr>
  </w:style>
  <w:style w:type="paragraph" w:customStyle="1" w:styleId="Kstchen">
    <w:name w:val="Kästchen"/>
    <w:basedOn w:val="Standard"/>
    <w:link w:val="KstchenZchn"/>
    <w:rsid w:val="00195B37"/>
    <w:pPr>
      <w:numPr>
        <w:numId w:val="9"/>
      </w:numPr>
      <w:tabs>
        <w:tab w:val="left" w:pos="567"/>
      </w:tabs>
      <w:spacing w:before="100"/>
    </w:pPr>
    <w:rPr>
      <w:rFonts w:cs="Arial"/>
    </w:rPr>
  </w:style>
  <w:style w:type="paragraph" w:customStyle="1" w:styleId="berschrift">
    <w:name w:val="Überschrift"/>
    <w:basedOn w:val="Standard"/>
    <w:rsid w:val="00195B37"/>
    <w:pPr>
      <w:pBdr>
        <w:bottom w:val="single" w:sz="12" w:space="1" w:color="auto"/>
      </w:pBdr>
      <w:spacing w:before="600"/>
      <w:jc w:val="center"/>
    </w:pPr>
    <w:rPr>
      <w:rFonts w:cs="Arial"/>
      <w:b/>
      <w:bCs/>
    </w:rPr>
  </w:style>
  <w:style w:type="paragraph" w:customStyle="1" w:styleId="Kopfzeile2">
    <w:name w:val="Kopfzeile 2"/>
    <w:basedOn w:val="Kopfzeile"/>
    <w:rsid w:val="00195B37"/>
    <w:pPr>
      <w:pBdr>
        <w:bottom w:val="single" w:sz="4" w:space="1" w:color="auto"/>
      </w:pBdr>
      <w:tabs>
        <w:tab w:val="clear" w:pos="4536"/>
        <w:tab w:val="clear" w:pos="9072"/>
        <w:tab w:val="right" w:pos="9356"/>
      </w:tabs>
    </w:pPr>
  </w:style>
  <w:style w:type="paragraph" w:styleId="Verzeichnis1">
    <w:name w:val="toc 1"/>
    <w:basedOn w:val="Standard"/>
    <w:next w:val="Standard"/>
    <w:autoRedefine/>
    <w:semiHidden/>
    <w:rsid w:val="00195B37"/>
    <w:pPr>
      <w:spacing w:before="120" w:after="120"/>
    </w:pPr>
    <w:rPr>
      <w:rFonts w:ascii="Arial Fett" w:hAnsi="Arial Fett"/>
      <w:b/>
    </w:rPr>
  </w:style>
  <w:style w:type="paragraph" w:styleId="Verzeichnis2">
    <w:name w:val="toc 2"/>
    <w:basedOn w:val="Standard"/>
    <w:next w:val="Standard"/>
    <w:autoRedefine/>
    <w:semiHidden/>
    <w:rsid w:val="00195B37"/>
    <w:pPr>
      <w:tabs>
        <w:tab w:val="left" w:pos="1134"/>
      </w:tabs>
      <w:spacing w:before="120" w:after="120"/>
      <w:ind w:left="1134" w:hanging="1134"/>
    </w:pPr>
    <w:rPr>
      <w:rFonts w:ascii="Arial Fett" w:hAnsi="Arial Fett"/>
      <w:b/>
      <w:bCs/>
      <w:noProof/>
      <w:szCs w:val="22"/>
    </w:rPr>
  </w:style>
  <w:style w:type="paragraph" w:customStyle="1" w:styleId="Anlage">
    <w:name w:val="Anlage"/>
    <w:basedOn w:val="Standard"/>
    <w:rsid w:val="00195B37"/>
    <w:pPr>
      <w:spacing w:before="100"/>
    </w:pPr>
    <w:rPr>
      <w:lang w:val="de-DE"/>
    </w:rPr>
  </w:style>
  <w:style w:type="character" w:customStyle="1" w:styleId="berschrift1Zchn">
    <w:name w:val="Überschrift 1 Zchn"/>
    <w:basedOn w:val="Absatz-Standardschriftart"/>
    <w:link w:val="berschrift1"/>
    <w:rsid w:val="000B1B3A"/>
    <w:rPr>
      <w:rFonts w:ascii="Arial Fett" w:hAnsi="Arial Fett" w:cs="Arial"/>
      <w:b/>
      <w:bCs/>
      <w:kern w:val="32"/>
      <w:sz w:val="22"/>
      <w:szCs w:val="32"/>
      <w:lang w:val="cs-CZ" w:bidi="ar-SA"/>
    </w:rPr>
  </w:style>
  <w:style w:type="character" w:customStyle="1" w:styleId="berschrift2Zchn">
    <w:name w:val="Überschrift 2 Zchn"/>
    <w:basedOn w:val="Absatz-Standardschriftart"/>
    <w:link w:val="berschrift2"/>
    <w:rsid w:val="000B1B3A"/>
    <w:rPr>
      <w:rFonts w:ascii="Arial Fett" w:hAnsi="Arial Fett" w:cs="Arial"/>
      <w:b/>
      <w:iCs/>
      <w:kern w:val="32"/>
      <w:sz w:val="22"/>
      <w:szCs w:val="28"/>
      <w:lang w:val="cs-CZ" w:bidi="ar-SA"/>
    </w:rPr>
  </w:style>
  <w:style w:type="character" w:customStyle="1" w:styleId="berschrift3Zchn">
    <w:name w:val="Überschrift 3 Zchn"/>
    <w:basedOn w:val="Absatz-Standardschriftart"/>
    <w:link w:val="berschrift3"/>
    <w:rsid w:val="000B1B3A"/>
    <w:rPr>
      <w:rFonts w:ascii="Arial Fett" w:hAnsi="Arial Fett" w:cs="Arial"/>
      <w:b/>
      <w:bCs/>
      <w:sz w:val="22"/>
      <w:szCs w:val="26"/>
      <w:lang w:val="cs-CZ" w:bidi="ar-SA"/>
    </w:rPr>
  </w:style>
  <w:style w:type="character" w:customStyle="1" w:styleId="berschrift4Zchn">
    <w:name w:val="Überschrift 4 Zchn"/>
    <w:basedOn w:val="Absatz-Standardschriftart"/>
    <w:link w:val="berschrift4"/>
    <w:rsid w:val="000B1B3A"/>
    <w:rPr>
      <w:b/>
      <w:bCs/>
      <w:sz w:val="28"/>
      <w:szCs w:val="28"/>
      <w:lang w:val="cs-CZ" w:bidi="ar-SA"/>
    </w:rPr>
  </w:style>
  <w:style w:type="character" w:customStyle="1" w:styleId="berschrift5Zchn">
    <w:name w:val="Überschrift 5 Zchn"/>
    <w:basedOn w:val="Absatz-Standardschriftart"/>
    <w:link w:val="berschrift5"/>
    <w:uiPriority w:val="9"/>
    <w:rsid w:val="000B1B3A"/>
    <w:rPr>
      <w:rFonts w:ascii="Arial" w:hAnsi="Arial"/>
      <w:b/>
      <w:bCs/>
      <w:i/>
      <w:iCs/>
      <w:sz w:val="26"/>
      <w:szCs w:val="26"/>
      <w:lang w:val="cs-CZ" w:bidi="ar-SA"/>
    </w:rPr>
  </w:style>
  <w:style w:type="character" w:customStyle="1" w:styleId="berschrift6Zchn">
    <w:name w:val="Überschrift 6 Zchn"/>
    <w:basedOn w:val="Absatz-Standardschriftart"/>
    <w:link w:val="berschrift6"/>
    <w:uiPriority w:val="9"/>
    <w:rsid w:val="000B1B3A"/>
    <w:rPr>
      <w:b/>
      <w:bCs/>
      <w:sz w:val="22"/>
      <w:szCs w:val="22"/>
      <w:lang w:val="cs-CZ" w:bidi="ar-SA"/>
    </w:rPr>
  </w:style>
  <w:style w:type="character" w:customStyle="1" w:styleId="berschrift7Zchn">
    <w:name w:val="Überschrift 7 Zchn"/>
    <w:basedOn w:val="Absatz-Standardschriftart"/>
    <w:link w:val="berschrift7"/>
    <w:uiPriority w:val="9"/>
    <w:rsid w:val="000B1B3A"/>
    <w:rPr>
      <w:sz w:val="24"/>
      <w:szCs w:val="24"/>
      <w:lang w:val="cs-CZ" w:bidi="ar-SA"/>
    </w:rPr>
  </w:style>
  <w:style w:type="character" w:customStyle="1" w:styleId="berschrift8Zchn">
    <w:name w:val="Überschrift 8 Zchn"/>
    <w:basedOn w:val="Absatz-Standardschriftart"/>
    <w:link w:val="berschrift8"/>
    <w:uiPriority w:val="9"/>
    <w:rsid w:val="000B1B3A"/>
    <w:rPr>
      <w:i/>
      <w:iCs/>
      <w:sz w:val="24"/>
      <w:szCs w:val="24"/>
      <w:lang w:val="cs-CZ" w:bidi="ar-SA"/>
    </w:rPr>
  </w:style>
  <w:style w:type="character" w:customStyle="1" w:styleId="berschrift9Zchn">
    <w:name w:val="Überschrift 9 Zchn"/>
    <w:basedOn w:val="Absatz-Standardschriftart"/>
    <w:link w:val="berschrift9"/>
    <w:uiPriority w:val="9"/>
    <w:rsid w:val="000B1B3A"/>
    <w:rPr>
      <w:rFonts w:ascii="Arial" w:hAnsi="Arial" w:cs="Arial"/>
      <w:sz w:val="22"/>
      <w:szCs w:val="22"/>
      <w:lang w:val="cs-CZ" w:bidi="ar-SA"/>
    </w:rPr>
  </w:style>
  <w:style w:type="paragraph" w:customStyle="1" w:styleId="Tabelle">
    <w:name w:val="Tabelle"/>
    <w:basedOn w:val="Standard"/>
    <w:next w:val="StandardTabelle9pt"/>
    <w:link w:val="TabelleZchn"/>
    <w:qFormat/>
    <w:rsid w:val="000B1B3A"/>
    <w:pPr>
      <w:spacing w:before="120" w:after="120"/>
      <w:ind w:left="1418" w:hanging="1418"/>
    </w:pPr>
    <w:rPr>
      <w:rFonts w:eastAsia="Arial"/>
      <w:b/>
      <w:i/>
      <w:sz w:val="20"/>
      <w:szCs w:val="20"/>
      <w:lang w:val="de-DE"/>
    </w:rPr>
  </w:style>
  <w:style w:type="paragraph" w:customStyle="1" w:styleId="StandardTabelle9pt">
    <w:name w:val="Standard Tabelle 9 pt"/>
    <w:basedOn w:val="Standard"/>
    <w:link w:val="StandardTabelle9ptZchn"/>
    <w:qFormat/>
    <w:rsid w:val="000B1B3A"/>
    <w:pPr>
      <w:spacing w:before="20" w:after="20"/>
    </w:pPr>
    <w:rPr>
      <w:rFonts w:eastAsia="Arial"/>
      <w:sz w:val="18"/>
      <w:szCs w:val="18"/>
      <w:lang w:val="de-DE"/>
    </w:rPr>
  </w:style>
  <w:style w:type="character" w:customStyle="1" w:styleId="StandardTabelle9ptZchn">
    <w:name w:val="Standard Tabelle 9 pt Zchn"/>
    <w:basedOn w:val="Absatz-Standardschriftart"/>
    <w:link w:val="StandardTabelle9pt"/>
    <w:rsid w:val="000B1B3A"/>
    <w:rPr>
      <w:rFonts w:ascii="Arial" w:eastAsia="Arial" w:hAnsi="Arial"/>
      <w:sz w:val="18"/>
      <w:szCs w:val="18"/>
      <w:lang w:bidi="ar-SA"/>
    </w:rPr>
  </w:style>
  <w:style w:type="character" w:customStyle="1" w:styleId="TabelleZchn">
    <w:name w:val="Tabelle Zchn"/>
    <w:basedOn w:val="Absatz-Standardschriftart"/>
    <w:link w:val="Tabelle"/>
    <w:rsid w:val="000B1B3A"/>
    <w:rPr>
      <w:rFonts w:ascii="Arial" w:eastAsia="Arial" w:hAnsi="Arial"/>
      <w:b/>
      <w:i/>
      <w:lang w:bidi="ar-SA"/>
    </w:rPr>
  </w:style>
  <w:style w:type="paragraph" w:customStyle="1" w:styleId="berschriftfett">
    <w:name w:val="Überschrift fett"/>
    <w:basedOn w:val="Standard"/>
    <w:link w:val="berschriftfettZchn"/>
    <w:qFormat/>
    <w:rsid w:val="000B1B3A"/>
    <w:rPr>
      <w:rFonts w:eastAsia="Arial"/>
      <w:b/>
      <w:lang w:val="de-DE"/>
    </w:rPr>
  </w:style>
  <w:style w:type="character" w:customStyle="1" w:styleId="berschriftfettZchn">
    <w:name w:val="Überschrift fett Zchn"/>
    <w:basedOn w:val="Absatz-Standardschriftart"/>
    <w:link w:val="berschriftfett"/>
    <w:rsid w:val="000B1B3A"/>
    <w:rPr>
      <w:rFonts w:ascii="Arial" w:eastAsia="Arial" w:hAnsi="Arial"/>
      <w:b/>
      <w:sz w:val="22"/>
      <w:szCs w:val="24"/>
      <w:lang w:bidi="ar-SA"/>
    </w:rPr>
  </w:style>
  <w:style w:type="character" w:customStyle="1" w:styleId="KstchenZchn">
    <w:name w:val="Kästchen Zchn"/>
    <w:basedOn w:val="Absatz-Standardschriftart"/>
    <w:link w:val="Kstchen"/>
    <w:rsid w:val="000B1B3A"/>
    <w:rPr>
      <w:rFonts w:ascii="Arial" w:hAnsi="Arial" w:cs="Arial"/>
      <w:sz w:val="22"/>
      <w:szCs w:val="24"/>
      <w:lang w:val="cs-CZ" w:bidi="ar-SA"/>
    </w:rPr>
  </w:style>
  <w:style w:type="paragraph" w:customStyle="1" w:styleId="FunoteunterTabelle">
    <w:name w:val="Fußnote unter Tabelle"/>
    <w:basedOn w:val="Standard"/>
    <w:link w:val="FunoteunterTabelleZchn"/>
    <w:qFormat/>
    <w:rsid w:val="000B1B3A"/>
    <w:pPr>
      <w:spacing w:before="60"/>
      <w:ind w:left="284" w:hanging="284"/>
    </w:pPr>
    <w:rPr>
      <w:rFonts w:eastAsia="Arial"/>
      <w:sz w:val="16"/>
      <w:szCs w:val="16"/>
      <w:lang w:val="de-DE"/>
    </w:rPr>
  </w:style>
  <w:style w:type="character" w:customStyle="1" w:styleId="FunoteunterTabelleZchn">
    <w:name w:val="Fußnote unter Tabelle Zchn"/>
    <w:basedOn w:val="Absatz-Standardschriftart"/>
    <w:link w:val="FunoteunterTabelle"/>
    <w:rsid w:val="000B1B3A"/>
    <w:rPr>
      <w:rFonts w:ascii="Arial" w:eastAsia="Arial" w:hAnsi="Arial"/>
      <w:sz w:val="16"/>
      <w:szCs w:val="16"/>
      <w:lang w:bidi="ar-SA"/>
    </w:rPr>
  </w:style>
  <w:style w:type="paragraph" w:styleId="Listenabsatz">
    <w:name w:val="List Paragraph"/>
    <w:basedOn w:val="Standard"/>
    <w:uiPriority w:val="34"/>
    <w:qFormat/>
    <w:rsid w:val="000B1B3A"/>
    <w:pPr>
      <w:ind w:left="720"/>
      <w:contextualSpacing/>
    </w:pPr>
    <w:rPr>
      <w:rFonts w:eastAsia="Arial"/>
      <w:lang w:val="de-DE"/>
    </w:rPr>
  </w:style>
  <w:style w:type="paragraph" w:styleId="Sprechblasentext">
    <w:name w:val="Balloon Text"/>
    <w:basedOn w:val="Standard"/>
    <w:link w:val="SprechblasentextZchn"/>
    <w:uiPriority w:val="99"/>
    <w:semiHidden/>
    <w:unhideWhenUsed/>
    <w:rsid w:val="000B1B3A"/>
    <w:rPr>
      <w:rFonts w:ascii="Tahoma" w:eastAsia="Arial"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0B1B3A"/>
    <w:rPr>
      <w:rFonts w:ascii="Tahoma" w:eastAsia="Arial" w:hAnsi="Tahoma" w:cs="Tahoma"/>
      <w:sz w:val="16"/>
      <w:szCs w:val="16"/>
      <w:lang w:bidi="ar-SA"/>
    </w:rPr>
  </w:style>
  <w:style w:type="character" w:styleId="Kommentarzeichen">
    <w:name w:val="annotation reference"/>
    <w:basedOn w:val="Absatz-Standardschriftart"/>
    <w:uiPriority w:val="99"/>
    <w:semiHidden/>
    <w:unhideWhenUsed/>
    <w:rsid w:val="000B1B3A"/>
    <w:rPr>
      <w:sz w:val="16"/>
      <w:szCs w:val="16"/>
    </w:rPr>
  </w:style>
  <w:style w:type="paragraph" w:styleId="Kommentartext">
    <w:name w:val="annotation text"/>
    <w:basedOn w:val="Standard"/>
    <w:link w:val="KommentartextZchn"/>
    <w:uiPriority w:val="99"/>
    <w:semiHidden/>
    <w:unhideWhenUsed/>
    <w:rsid w:val="000B1B3A"/>
    <w:rPr>
      <w:rFonts w:eastAsia="Arial"/>
      <w:sz w:val="20"/>
      <w:szCs w:val="20"/>
      <w:lang w:val="de-DE"/>
    </w:rPr>
  </w:style>
  <w:style w:type="character" w:customStyle="1" w:styleId="KommentartextZchn">
    <w:name w:val="Kommentartext Zchn"/>
    <w:basedOn w:val="Absatz-Standardschriftart"/>
    <w:link w:val="Kommentartext"/>
    <w:uiPriority w:val="99"/>
    <w:semiHidden/>
    <w:rsid w:val="000B1B3A"/>
    <w:rPr>
      <w:rFonts w:ascii="Arial" w:eastAsia="Arial" w:hAnsi="Arial"/>
      <w:lang w:bidi="ar-SA"/>
    </w:rPr>
  </w:style>
  <w:style w:type="paragraph" w:styleId="Kommentarthema">
    <w:name w:val="annotation subject"/>
    <w:basedOn w:val="Kommentartext"/>
    <w:next w:val="Kommentartext"/>
    <w:link w:val="KommentarthemaZchn"/>
    <w:uiPriority w:val="99"/>
    <w:semiHidden/>
    <w:unhideWhenUsed/>
    <w:rsid w:val="000B1B3A"/>
    <w:rPr>
      <w:b/>
      <w:bCs/>
    </w:rPr>
  </w:style>
  <w:style w:type="character" w:customStyle="1" w:styleId="KommentarthemaZchn">
    <w:name w:val="Kommentarthema Zchn"/>
    <w:basedOn w:val="KommentartextZchn"/>
    <w:link w:val="Kommentarthema"/>
    <w:uiPriority w:val="99"/>
    <w:semiHidden/>
    <w:rsid w:val="000B1B3A"/>
    <w:rPr>
      <w:b/>
      <w:bCs/>
    </w:rPr>
  </w:style>
  <w:style w:type="paragraph" w:styleId="Funotentext">
    <w:name w:val="footnote text"/>
    <w:aliases w:val="a_Fußnotentext,Schriftart: 9 pt,Schriftart: 8 pt"/>
    <w:basedOn w:val="Standard"/>
    <w:link w:val="FunotentextZchn"/>
    <w:semiHidden/>
    <w:rsid w:val="000B1B3A"/>
    <w:pPr>
      <w:overflowPunct w:val="0"/>
      <w:autoSpaceDE w:val="0"/>
      <w:autoSpaceDN w:val="0"/>
      <w:adjustRightInd w:val="0"/>
      <w:textAlignment w:val="baseline"/>
    </w:pPr>
    <w:rPr>
      <w:sz w:val="20"/>
      <w:szCs w:val="20"/>
    </w:rPr>
  </w:style>
  <w:style w:type="character" w:customStyle="1" w:styleId="FunotentextZchn">
    <w:name w:val="Fußnotentext Zchn"/>
    <w:aliases w:val="a_Fußnotentext Zchn,Schriftart: 9 pt Zchn,Schriftart: 8 pt Zchn"/>
    <w:basedOn w:val="Absatz-Standardschriftart"/>
    <w:link w:val="Funotentext"/>
    <w:semiHidden/>
    <w:rsid w:val="000B1B3A"/>
    <w:rPr>
      <w:rFonts w:ascii="Arial" w:hAnsi="Arial"/>
      <w:lang w:val="cs-CZ" w:bidi="ar-SA"/>
    </w:rPr>
  </w:style>
  <w:style w:type="character" w:styleId="Funotenzeichen">
    <w:name w:val="footnote reference"/>
    <w:basedOn w:val="Absatz-Standardschriftart"/>
    <w:semiHidden/>
    <w:unhideWhenUsed/>
    <w:rsid w:val="000B1B3A"/>
    <w:rPr>
      <w:vertAlign w:val="superscript"/>
    </w:rPr>
  </w:style>
  <w:style w:type="character" w:customStyle="1" w:styleId="KopfzeileZchn">
    <w:name w:val="Kopfzeile Zchn"/>
    <w:basedOn w:val="Absatz-Standardschriftart"/>
    <w:link w:val="Kopfzeile"/>
    <w:rsid w:val="000B1B3A"/>
    <w:rPr>
      <w:rFonts w:ascii="Arial" w:hAnsi="Arial"/>
      <w:szCs w:val="24"/>
      <w:lang w:val="cs-CZ" w:bidi="ar-SA"/>
    </w:rPr>
  </w:style>
  <w:style w:type="character" w:customStyle="1" w:styleId="FuzeileZchn">
    <w:name w:val="Fußzeile Zchn"/>
    <w:basedOn w:val="Absatz-Standardschriftart"/>
    <w:link w:val="Fuzeile"/>
    <w:uiPriority w:val="99"/>
    <w:rsid w:val="000B1B3A"/>
    <w:rPr>
      <w:rFonts w:ascii="Arial" w:hAnsi="Arial"/>
      <w:sz w:val="22"/>
      <w:szCs w:val="24"/>
      <w:lang w:val="cs-CZ" w:bidi="ar-SA"/>
    </w:rPr>
  </w:style>
  <w:style w:type="paragraph" w:customStyle="1" w:styleId="Kopfzeile20">
    <w:name w:val="Kopfzeile2"/>
    <w:basedOn w:val="Kopfzeile"/>
    <w:rsid w:val="000B1B3A"/>
    <w:pPr>
      <w:pBdr>
        <w:bottom w:val="single" w:sz="6" w:space="1" w:color="auto"/>
      </w:pBdr>
      <w:tabs>
        <w:tab w:val="clear" w:pos="4536"/>
        <w:tab w:val="clear" w:pos="9072"/>
        <w:tab w:val="right" w:pos="9360"/>
      </w:tabs>
      <w:spacing w:after="100"/>
    </w:pPr>
    <w:rPr>
      <w:sz w:val="14"/>
      <w:lang w:val="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Anlage_Vorlage_dt.dot</Template>
  <TotalTime>0</TotalTime>
  <Pages>9</Pages>
  <Words>2715</Words>
  <Characters>19896</Characters>
  <Application>Microsoft Office Word</Application>
  <DocSecurity>0</DocSecurity>
  <Lines>165</Lines>
  <Paragraphs>45</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22566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subject/>
  <dc:creator>Novak</dc:creator>
  <cp:keywords/>
  <dc:description/>
  <cp:lastModifiedBy>Ladislav</cp:lastModifiedBy>
  <cp:revision>4</cp:revision>
  <cp:lastPrinted>2008-07-01T12:41:00Z</cp:lastPrinted>
  <dcterms:created xsi:type="dcterms:W3CDTF">2014-01-07T08:33:00Z</dcterms:created>
  <dcterms:modified xsi:type="dcterms:W3CDTF">2014-01-08T07:05:00Z</dcterms:modified>
</cp:coreProperties>
</file>