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95C" w:rsidRPr="00CE3E3D" w:rsidRDefault="00EB45DB" w:rsidP="0066395C">
      <w:pPr>
        <w:pStyle w:val="berschrift2"/>
        <w:rPr>
          <w:lang w:val="cs-CZ"/>
        </w:rPr>
      </w:pPr>
      <w:bookmarkStart w:id="0" w:name="_Toc244676052"/>
      <w:r w:rsidRPr="00CE3E3D">
        <w:rPr>
          <w:lang w:val="cs-CZ"/>
        </w:rPr>
        <w:t>1</w:t>
      </w:r>
      <w:r w:rsidR="008F1D5F" w:rsidRPr="00CE3E3D">
        <w:rPr>
          <w:lang w:val="cs-CZ"/>
        </w:rPr>
        <w:t>.</w:t>
      </w:r>
      <w:r w:rsidRPr="00CE3E3D">
        <w:rPr>
          <w:lang w:val="cs-CZ"/>
        </w:rPr>
        <w:t>2</w:t>
      </w:r>
      <w:r w:rsidR="008F1D5F" w:rsidRPr="00CE3E3D">
        <w:rPr>
          <w:lang w:val="cs-CZ"/>
        </w:rPr>
        <w:tab/>
      </w:r>
      <w:bookmarkStart w:id="1" w:name="_Toc247434844"/>
      <w:bookmarkEnd w:id="0"/>
      <w:r w:rsidR="004A32E4" w:rsidRPr="00CE3E3D">
        <w:rPr>
          <w:lang w:val="cs-CZ"/>
        </w:rPr>
        <w:t>Podzemní vody</w:t>
      </w:r>
      <w:bookmarkEnd w:id="1"/>
    </w:p>
    <w:p w:rsidR="0066395C" w:rsidRPr="00CE3E3D" w:rsidRDefault="004A32E4" w:rsidP="0066395C">
      <w:pPr>
        <w:rPr>
          <w:lang w:val="cs-CZ"/>
        </w:rPr>
      </w:pPr>
      <w:r w:rsidRPr="00CE3E3D">
        <w:rPr>
          <w:lang w:val="cs-CZ"/>
        </w:rPr>
        <w:t>Útvar podzemní vody je příslušný objem podzemních vod ve zvodnělé vrstvě (kolektoru) nebo vrstvách, přičemž zvodnělou vrstvou (kolektorem) se rozumí podzemní vrstva nebo souvrství hornin o dostatečné propustnosti, umožňující významnou spojitou akumulaci podzemní vody nebo její proudění či odběr. Při vymezování útvarů podzemních vod se vycházelo ze směrného dokumentu EU „Identification of Water Bodies“. V souladu s tímto dokumentem bylo přihlédnuto k hydrogeologickým poměrům a antropogenním vlivům natolik, aby bylo možno útvary podze</w:t>
      </w:r>
      <w:r w:rsidRPr="00CE3E3D">
        <w:rPr>
          <w:lang w:val="cs-CZ"/>
        </w:rPr>
        <w:t>m</w:t>
      </w:r>
      <w:r w:rsidRPr="00CE3E3D">
        <w:rPr>
          <w:lang w:val="cs-CZ"/>
        </w:rPr>
        <w:t>ních vod hodnotit jako relativně homogenní jednotky z hlediska jejich stavu.</w:t>
      </w:r>
    </w:p>
    <w:p w:rsidR="0066395C" w:rsidRPr="00CE3E3D" w:rsidRDefault="0066395C" w:rsidP="0066395C">
      <w:pPr>
        <w:rPr>
          <w:lang w:val="cs-CZ"/>
        </w:rPr>
      </w:pPr>
    </w:p>
    <w:p w:rsidR="0066395C" w:rsidRPr="00CE3E3D" w:rsidRDefault="004A32E4" w:rsidP="0066395C">
      <w:pPr>
        <w:rPr>
          <w:lang w:val="cs-CZ"/>
        </w:rPr>
      </w:pPr>
      <w:r w:rsidRPr="00CE3E3D">
        <w:rPr>
          <w:lang w:val="cs-CZ"/>
        </w:rPr>
        <w:t>V mezinárodní oblasti povodí Labe byly identifikovány útvary podzemních vod ve třech nad s</w:t>
      </w:r>
      <w:r w:rsidRPr="00CE3E3D">
        <w:rPr>
          <w:lang w:val="cs-CZ"/>
        </w:rPr>
        <w:t>e</w:t>
      </w:r>
      <w:r w:rsidRPr="00CE3E3D">
        <w:rPr>
          <w:lang w:val="cs-CZ"/>
        </w:rPr>
        <w:t>bou ležících vrstvách:</w:t>
      </w:r>
    </w:p>
    <w:p w:rsidR="0066395C" w:rsidRPr="00CE3E3D" w:rsidRDefault="004A32E4" w:rsidP="0066395C">
      <w:pPr>
        <w:pStyle w:val="Kstchen"/>
        <w:tabs>
          <w:tab w:val="clear" w:pos="851"/>
        </w:tabs>
        <w:ind w:left="567" w:hanging="284"/>
      </w:pPr>
      <w:r w:rsidRPr="00CE3E3D">
        <w:t>svrchní útvary podzemních vod (kvartér, coniak)</w:t>
      </w:r>
    </w:p>
    <w:p w:rsidR="0066395C" w:rsidRPr="00CE3E3D" w:rsidRDefault="004A32E4" w:rsidP="0066395C">
      <w:pPr>
        <w:pStyle w:val="Kstchen"/>
        <w:tabs>
          <w:tab w:val="clear" w:pos="851"/>
        </w:tabs>
        <w:ind w:left="567" w:hanging="284"/>
      </w:pPr>
      <w:r w:rsidRPr="00CE3E3D">
        <w:t>útvary podzemních vod v hlavních kolektorech (zvodních)</w:t>
      </w:r>
    </w:p>
    <w:p w:rsidR="0066395C" w:rsidRPr="00CE3E3D" w:rsidRDefault="004A32E4" w:rsidP="0066395C">
      <w:pPr>
        <w:pStyle w:val="Kstchen"/>
        <w:tabs>
          <w:tab w:val="clear" w:pos="851"/>
        </w:tabs>
        <w:ind w:left="567" w:hanging="284"/>
      </w:pPr>
      <w:r w:rsidRPr="00CE3E3D">
        <w:t>hlubinné útvary podzemních vod (bazální kolektor českého cenomanu a severoněmeck</w:t>
      </w:r>
      <w:r w:rsidRPr="00CE3E3D">
        <w:t>é</w:t>
      </w:r>
      <w:r w:rsidRPr="00CE3E3D">
        <w:t>ho terciéru)</w:t>
      </w:r>
    </w:p>
    <w:p w:rsidR="0066395C" w:rsidRPr="00CE3E3D" w:rsidRDefault="0066395C" w:rsidP="0066395C">
      <w:pPr>
        <w:rPr>
          <w:lang w:val="cs-CZ"/>
        </w:rPr>
      </w:pPr>
    </w:p>
    <w:p w:rsidR="0066395C" w:rsidRPr="00CE3E3D" w:rsidRDefault="004A32E4" w:rsidP="0066395C">
      <w:pPr>
        <w:rPr>
          <w:lang w:val="cs-CZ"/>
        </w:rPr>
      </w:pPr>
      <w:r w:rsidRPr="00CE3E3D">
        <w:rPr>
          <w:lang w:val="cs-CZ"/>
        </w:rPr>
        <w:t xml:space="preserve">Toto vymezení bylo dohodnuto ve skupině expertů „Podzemní vody“ MKOL </w:t>
      </w:r>
      <w:ins w:id="2" w:author="majka" w:date="2013-12-09T09:56:00Z">
        <w:r w:rsidRPr="00CE3E3D">
          <w:rPr>
            <w:lang w:val="cs-CZ"/>
          </w:rPr>
          <w:t xml:space="preserve">již v roce </w:t>
        </w:r>
      </w:ins>
      <w:ins w:id="3" w:author="S. Börner" w:date="2013-11-12T14:57:00Z">
        <w:r w:rsidR="008F1D5F" w:rsidRPr="00CE3E3D">
          <w:rPr>
            <w:lang w:val="cs-CZ"/>
          </w:rPr>
          <w:t>2004</w:t>
        </w:r>
      </w:ins>
      <w:r w:rsidR="0066395C" w:rsidRPr="00CE3E3D">
        <w:rPr>
          <w:lang w:val="cs-CZ"/>
        </w:rPr>
        <w:t xml:space="preserve"> im </w:t>
      </w:r>
      <w:r w:rsidRPr="00CE3E3D">
        <w:rPr>
          <w:lang w:val="cs-CZ"/>
        </w:rPr>
        <w:t>v souvislosti se zpracováním analýzy charakteristik. Tento postup zabezpečil porovnatelnost výsledků a zpr</w:t>
      </w:r>
      <w:r w:rsidRPr="00CE3E3D">
        <w:rPr>
          <w:lang w:val="cs-CZ"/>
        </w:rPr>
        <w:t>a</w:t>
      </w:r>
      <w:r w:rsidRPr="00CE3E3D">
        <w:rPr>
          <w:lang w:val="cs-CZ"/>
        </w:rPr>
        <w:t xml:space="preserve">cování map útvarů podzemních vod na mezinárodní úrovni. Tato koncepce se osvědčila i </w:t>
      </w:r>
      <w:ins w:id="4" w:author="majka" w:date="2013-12-09T09:56:00Z">
        <w:r w:rsidRPr="00CE3E3D">
          <w:rPr>
            <w:lang w:val="cs-CZ"/>
          </w:rPr>
          <w:t>při</w:t>
        </w:r>
      </w:ins>
      <w:r w:rsidR="0066395C" w:rsidRPr="00CE3E3D">
        <w:rPr>
          <w:lang w:val="cs-CZ"/>
        </w:rPr>
        <w:t xml:space="preserve"> </w:t>
      </w:r>
      <w:r w:rsidRPr="00CE3E3D">
        <w:rPr>
          <w:lang w:val="cs-CZ"/>
        </w:rPr>
        <w:t>zpr</w:t>
      </w:r>
      <w:r w:rsidRPr="00CE3E3D">
        <w:rPr>
          <w:lang w:val="cs-CZ"/>
        </w:rPr>
        <w:t>a</w:t>
      </w:r>
      <w:r w:rsidRPr="00CE3E3D">
        <w:rPr>
          <w:lang w:val="cs-CZ"/>
        </w:rPr>
        <w:t xml:space="preserve">cování </w:t>
      </w:r>
      <w:ins w:id="5" w:author="majka" w:date="2013-12-09T09:57:00Z">
        <w:r w:rsidRPr="00CE3E3D">
          <w:rPr>
            <w:lang w:val="cs-CZ"/>
          </w:rPr>
          <w:t xml:space="preserve">prvního i druhého </w:t>
        </w:r>
      </w:ins>
      <w:r w:rsidRPr="00CE3E3D">
        <w:rPr>
          <w:lang w:val="cs-CZ"/>
        </w:rPr>
        <w:t>plánu povodí</w:t>
      </w:r>
      <w:r w:rsidR="0066395C" w:rsidRPr="00CE3E3D">
        <w:rPr>
          <w:lang w:val="cs-CZ"/>
        </w:rPr>
        <w:t>.</w:t>
      </w:r>
    </w:p>
    <w:p w:rsidR="0066395C" w:rsidRPr="00CE3E3D" w:rsidRDefault="0066395C" w:rsidP="0066395C">
      <w:pPr>
        <w:rPr>
          <w:lang w:val="cs-CZ"/>
        </w:rPr>
      </w:pPr>
    </w:p>
    <w:p w:rsidR="003A7587" w:rsidRPr="00CE3E3D" w:rsidRDefault="004A32E4" w:rsidP="0066395C">
      <w:pPr>
        <w:rPr>
          <w:ins w:id="6" w:author="S. Börner" w:date="2013-11-12T15:21:00Z"/>
          <w:lang w:val="cs-CZ"/>
        </w:rPr>
      </w:pPr>
      <w:r w:rsidRPr="00CE3E3D">
        <w:rPr>
          <w:lang w:val="cs-CZ"/>
        </w:rPr>
        <w:t>Svrchní a hlubinné útvary podzemních vod jsou rozšířeny pouze lokálně, hlavní vrstva útvarů je vymezena v celé mezinárodní oblasti povodí Labe. Až na několik málo výjimek leží všechny útvary podzemních vod jako celek v mezinárodní oblasti povodí Labe</w:t>
      </w:r>
      <w:r w:rsidR="0066395C" w:rsidRPr="00CE3E3D">
        <w:rPr>
          <w:lang w:val="cs-CZ"/>
        </w:rPr>
        <w:t xml:space="preserve">. </w:t>
      </w:r>
    </w:p>
    <w:p w:rsidR="003A7587" w:rsidRPr="00CE3E3D" w:rsidRDefault="003A7587" w:rsidP="0066395C">
      <w:pPr>
        <w:rPr>
          <w:ins w:id="7" w:author="S. Börner" w:date="2013-11-12T15:21:00Z"/>
          <w:lang w:val="cs-CZ"/>
        </w:rPr>
      </w:pPr>
    </w:p>
    <w:p w:rsidR="0066395C" w:rsidRPr="00CE3E3D" w:rsidRDefault="004A32E4" w:rsidP="0066395C">
      <w:pPr>
        <w:rPr>
          <w:lang w:val="cs-CZ"/>
        </w:rPr>
      </w:pPr>
      <w:r w:rsidRPr="00CE3E3D">
        <w:rPr>
          <w:lang w:val="cs-CZ"/>
        </w:rPr>
        <w:t>Mezinárodní přeshraniční útvary podzemních vod nebyly vymezeny.</w:t>
      </w:r>
      <w:r w:rsidR="0066395C" w:rsidRPr="00CE3E3D">
        <w:rPr>
          <w:lang w:val="cs-CZ"/>
        </w:rPr>
        <w:t xml:space="preserve"> </w:t>
      </w:r>
      <w:ins w:id="8" w:author="S. Börner" w:date="2013-11-12T14:58:00Z">
        <w:r w:rsidR="008F1D5F" w:rsidRPr="00CE3E3D">
          <w:rPr>
            <w:lang w:val="cs-CZ"/>
          </w:rPr>
          <w:t>E</w:t>
        </w:r>
      </w:ins>
      <w:ins w:id="9" w:author="majka" w:date="2013-12-09T09:59:00Z">
        <w:r w:rsidRPr="00CE3E3D">
          <w:rPr>
            <w:lang w:val="cs-CZ"/>
          </w:rPr>
          <w:t>xistují sice příhraniční zvodně podzemních vod (akvifery) a také byly n</w:t>
        </w:r>
      </w:ins>
      <w:del w:id="10" w:author="majka" w:date="2013-12-09T09:59:00Z">
        <w:r w:rsidRPr="00CE3E3D" w:rsidDel="004A32E4">
          <w:rPr>
            <w:lang w:val="cs-CZ"/>
          </w:rPr>
          <w:delText>N</w:delText>
        </w:r>
      </w:del>
      <w:r w:rsidRPr="00CE3E3D">
        <w:rPr>
          <w:lang w:val="cs-CZ"/>
        </w:rPr>
        <w:t>esporně</w:t>
      </w:r>
      <w:r w:rsidR="0066395C" w:rsidRPr="00CE3E3D">
        <w:rPr>
          <w:lang w:val="cs-CZ"/>
        </w:rPr>
        <w:t xml:space="preserve"> </w:t>
      </w:r>
      <w:ins w:id="11" w:author="majka" w:date="2013-12-09T09:59:00Z">
        <w:r w:rsidRPr="00CE3E3D">
          <w:rPr>
            <w:lang w:val="cs-CZ"/>
          </w:rPr>
          <w:t>zjištěny</w:t>
        </w:r>
      </w:ins>
      <w:del w:id="12" w:author="majka" w:date="2013-12-09T10:00:00Z">
        <w:r w:rsidRPr="00CE3E3D" w:rsidDel="004A32E4">
          <w:rPr>
            <w:lang w:val="cs-CZ"/>
          </w:rPr>
          <w:delText>prokázané</w:delText>
        </w:r>
      </w:del>
      <w:r w:rsidRPr="00CE3E3D">
        <w:rPr>
          <w:lang w:val="cs-CZ"/>
        </w:rPr>
        <w:t xml:space="preserve"> přeshraniční pohyby podze</w:t>
      </w:r>
      <w:r w:rsidRPr="00CE3E3D">
        <w:rPr>
          <w:lang w:val="cs-CZ"/>
        </w:rPr>
        <w:t>m</w:t>
      </w:r>
      <w:r w:rsidRPr="00CE3E3D">
        <w:rPr>
          <w:lang w:val="cs-CZ"/>
        </w:rPr>
        <w:t xml:space="preserve">ních vod. </w:t>
      </w:r>
      <w:ins w:id="13" w:author="majka" w:date="2013-12-09T10:00:00Z">
        <w:r w:rsidRPr="00CE3E3D">
          <w:rPr>
            <w:lang w:val="cs-CZ"/>
          </w:rPr>
          <w:t xml:space="preserve">Tyto pohyby </w:t>
        </w:r>
      </w:ins>
      <w:r w:rsidRPr="00CE3E3D">
        <w:rPr>
          <w:lang w:val="cs-CZ"/>
        </w:rPr>
        <w:t xml:space="preserve">jsou </w:t>
      </w:r>
      <w:ins w:id="14" w:author="majka" w:date="2013-12-09T10:01:00Z">
        <w:r w:rsidRPr="00CE3E3D">
          <w:rPr>
            <w:lang w:val="cs-CZ"/>
          </w:rPr>
          <w:t xml:space="preserve">však prokazatelně </w:t>
        </w:r>
      </w:ins>
      <w:r w:rsidRPr="00CE3E3D">
        <w:rPr>
          <w:lang w:val="cs-CZ"/>
        </w:rPr>
        <w:t>lokálního charakteru a jsou předmětem jednání příslušných institucí v rámci bil</w:t>
      </w:r>
      <w:r w:rsidRPr="00CE3E3D">
        <w:rPr>
          <w:lang w:val="cs-CZ"/>
        </w:rPr>
        <w:t>a</w:t>
      </w:r>
      <w:r w:rsidRPr="00CE3E3D">
        <w:rPr>
          <w:lang w:val="cs-CZ"/>
        </w:rPr>
        <w:t>terálních Komisí pro hraniční vody. Tato bilaterální spolupráce neustále pokračuje.</w:t>
      </w:r>
    </w:p>
    <w:p w:rsidR="0066395C" w:rsidRPr="00CE3E3D" w:rsidRDefault="0066395C" w:rsidP="0066395C">
      <w:pPr>
        <w:rPr>
          <w:lang w:val="cs-CZ"/>
        </w:rPr>
      </w:pPr>
    </w:p>
    <w:p w:rsidR="0066395C" w:rsidRPr="00CE3E3D" w:rsidRDefault="004A32E4" w:rsidP="0066395C">
      <w:pPr>
        <w:rPr>
          <w:lang w:val="cs-CZ"/>
        </w:rPr>
      </w:pPr>
      <w:r w:rsidRPr="00CE3E3D">
        <w:rPr>
          <w:lang w:val="cs-CZ"/>
        </w:rPr>
        <w:t xml:space="preserve">Oproti </w:t>
      </w:r>
      <w:del w:id="15" w:author="majka" w:date="2013-12-09T10:02:00Z">
        <w:r w:rsidRPr="00CE3E3D" w:rsidDel="004A32E4">
          <w:rPr>
            <w:lang w:val="cs-CZ"/>
          </w:rPr>
          <w:delText xml:space="preserve">Zprávě pro Evroskou komisi </w:delText>
        </w:r>
      </w:del>
      <w:r w:rsidRPr="00CE3E3D">
        <w:rPr>
          <w:lang w:val="cs-CZ"/>
        </w:rPr>
        <w:t>prvnímu plánu povodí z roku 2009</w:t>
      </w:r>
      <w:del w:id="16" w:author="majka" w:date="2013-12-09T10:02:00Z">
        <w:r w:rsidRPr="00CE3E3D" w:rsidDel="004A32E4">
          <w:rPr>
            <w:lang w:val="cs-CZ"/>
          </w:rPr>
          <w:delText>5</w:delText>
        </w:r>
      </w:del>
      <w:r w:rsidRPr="00CE3E3D">
        <w:rPr>
          <w:lang w:val="cs-CZ"/>
        </w:rPr>
        <w:t xml:space="preserve"> došlo ve vymezení útvarů podzemních vod k níže uvedeným změnám, které jsou souhrnně uvedeny v tabulce II-1.2-1</w:t>
      </w:r>
      <w:r w:rsidR="0066395C" w:rsidRPr="00CE3E3D">
        <w:rPr>
          <w:lang w:val="cs-CZ"/>
        </w:rPr>
        <w:t>.</w:t>
      </w:r>
    </w:p>
    <w:p w:rsidR="0066395C" w:rsidRPr="00CE3E3D" w:rsidRDefault="0066395C" w:rsidP="0066395C">
      <w:pPr>
        <w:rPr>
          <w:lang w:val="cs-CZ"/>
        </w:rPr>
      </w:pPr>
    </w:p>
    <w:p w:rsidR="0066395C" w:rsidRPr="00CE3E3D" w:rsidRDefault="004A32E4" w:rsidP="0066395C">
      <w:pPr>
        <w:pStyle w:val="berschriftfett"/>
        <w:spacing w:before="120"/>
        <w:rPr>
          <w:highlight w:val="yellow"/>
          <w:lang w:val="cs-CZ"/>
        </w:rPr>
      </w:pPr>
      <w:commentRangeStart w:id="17"/>
      <w:r w:rsidRPr="00CE3E3D">
        <w:rPr>
          <w:highlight w:val="yellow"/>
          <w:lang w:val="cs-CZ"/>
        </w:rPr>
        <w:t>Česká republika</w:t>
      </w:r>
      <w:commentRangeEnd w:id="17"/>
      <w:r w:rsidR="00C03DE6" w:rsidRPr="00CE3E3D">
        <w:rPr>
          <w:rStyle w:val="Kommentarzeichen"/>
          <w:b w:val="0"/>
          <w:lang w:val="cs-CZ"/>
        </w:rPr>
        <w:commentReference w:id="17"/>
      </w:r>
    </w:p>
    <w:p w:rsidR="0066395C" w:rsidRPr="00CE3E3D" w:rsidRDefault="004A32E4" w:rsidP="0066395C">
      <w:pPr>
        <w:spacing w:before="120"/>
        <w:rPr>
          <w:highlight w:val="yellow"/>
          <w:lang w:val="cs-CZ"/>
        </w:rPr>
      </w:pPr>
      <w:r w:rsidRPr="00CE3E3D">
        <w:rPr>
          <w:highlight w:val="yellow"/>
          <w:lang w:val="cs-CZ"/>
        </w:rPr>
        <w:t>Na základě požadavků pro hodnocení stavu podzemních vod došlo od roku 2005 ke změně počtu útvarů podzemních vod z 97 na 99</w:t>
      </w:r>
      <w:r w:rsidR="0066395C" w:rsidRPr="00CE3E3D">
        <w:rPr>
          <w:highlight w:val="yellow"/>
          <w:lang w:val="cs-CZ"/>
        </w:rPr>
        <w:t>.</w:t>
      </w:r>
    </w:p>
    <w:p w:rsidR="0066395C" w:rsidRPr="00CE3E3D" w:rsidRDefault="0066395C" w:rsidP="0066395C">
      <w:pPr>
        <w:rPr>
          <w:highlight w:val="yellow"/>
          <w:lang w:val="cs-CZ"/>
        </w:rPr>
      </w:pPr>
    </w:p>
    <w:p w:rsidR="0066395C" w:rsidRPr="00CE3E3D" w:rsidRDefault="004A32E4" w:rsidP="0066395C">
      <w:pPr>
        <w:pStyle w:val="berschriftfett"/>
        <w:spacing w:before="120"/>
        <w:rPr>
          <w:highlight w:val="yellow"/>
          <w:lang w:val="cs-CZ"/>
        </w:rPr>
      </w:pPr>
      <w:r w:rsidRPr="00CE3E3D">
        <w:rPr>
          <w:highlight w:val="yellow"/>
          <w:lang w:val="cs-CZ"/>
        </w:rPr>
        <w:t>Německo</w:t>
      </w:r>
    </w:p>
    <w:p w:rsidR="0066395C" w:rsidRPr="00CE3E3D" w:rsidRDefault="004A32E4" w:rsidP="0066395C">
      <w:pPr>
        <w:spacing w:before="120"/>
        <w:rPr>
          <w:highlight w:val="yellow"/>
          <w:u w:val="single"/>
          <w:lang w:val="cs-CZ"/>
        </w:rPr>
      </w:pPr>
      <w:r w:rsidRPr="00CE3E3D">
        <w:rPr>
          <w:highlight w:val="yellow"/>
          <w:lang w:val="cs-CZ"/>
        </w:rPr>
        <w:t>Na základě přesnějších znalostí zátěžové situace a s ohledem na hydrologické poměry bylo aktualizováno vymezení útvarů podzemních vod na 224 útvarů. Počet útvarů tím vzrostl o 14</w:t>
      </w:r>
      <w:r w:rsidR="0066395C" w:rsidRPr="00CE3E3D">
        <w:rPr>
          <w:highlight w:val="yellow"/>
          <w:lang w:val="cs-CZ"/>
        </w:rPr>
        <w:t>.</w:t>
      </w:r>
    </w:p>
    <w:p w:rsidR="0066395C" w:rsidRPr="00CE3E3D" w:rsidRDefault="0066395C" w:rsidP="0066395C">
      <w:pPr>
        <w:rPr>
          <w:highlight w:val="yellow"/>
          <w:lang w:val="cs-CZ"/>
        </w:rPr>
      </w:pPr>
    </w:p>
    <w:p w:rsidR="0066395C" w:rsidRPr="00CE3E3D" w:rsidRDefault="004A32E4" w:rsidP="0066395C">
      <w:pPr>
        <w:pStyle w:val="berschriftfett"/>
        <w:spacing w:before="120"/>
        <w:rPr>
          <w:highlight w:val="yellow"/>
          <w:lang w:val="cs-CZ"/>
        </w:rPr>
      </w:pPr>
      <w:r w:rsidRPr="00CE3E3D">
        <w:rPr>
          <w:highlight w:val="yellow"/>
          <w:lang w:val="cs-CZ"/>
        </w:rPr>
        <w:t>Rakousko</w:t>
      </w:r>
    </w:p>
    <w:p w:rsidR="0066395C" w:rsidRPr="00CE3E3D" w:rsidRDefault="004A32E4" w:rsidP="0066395C">
      <w:pPr>
        <w:spacing w:before="120"/>
        <w:rPr>
          <w:highlight w:val="yellow"/>
          <w:lang w:val="cs-CZ"/>
        </w:rPr>
      </w:pPr>
      <w:r w:rsidRPr="00CE3E3D">
        <w:rPr>
          <w:highlight w:val="yellow"/>
          <w:lang w:val="cs-CZ"/>
        </w:rPr>
        <w:t>Celkový počet vymezených útvarů podzemních vod se nezměnil</w:t>
      </w:r>
      <w:r w:rsidR="0066395C" w:rsidRPr="00CE3E3D">
        <w:rPr>
          <w:highlight w:val="yellow"/>
          <w:lang w:val="cs-CZ"/>
        </w:rPr>
        <w:t>.</w:t>
      </w:r>
    </w:p>
    <w:p w:rsidR="0066395C" w:rsidRPr="00CE3E3D" w:rsidRDefault="0066395C" w:rsidP="0066395C">
      <w:pPr>
        <w:rPr>
          <w:highlight w:val="yellow"/>
          <w:lang w:val="cs-CZ"/>
        </w:rPr>
      </w:pPr>
    </w:p>
    <w:p w:rsidR="0066395C" w:rsidRPr="00CE3E3D" w:rsidRDefault="004A32E4" w:rsidP="0066395C">
      <w:pPr>
        <w:pStyle w:val="berschriftfett"/>
        <w:spacing w:before="120"/>
        <w:rPr>
          <w:highlight w:val="yellow"/>
          <w:lang w:val="cs-CZ"/>
        </w:rPr>
      </w:pPr>
      <w:r w:rsidRPr="00CE3E3D">
        <w:rPr>
          <w:highlight w:val="yellow"/>
          <w:lang w:val="cs-CZ"/>
        </w:rPr>
        <w:t>Polsko</w:t>
      </w:r>
    </w:p>
    <w:p w:rsidR="0066395C" w:rsidRPr="00CE3E3D" w:rsidRDefault="004A32E4" w:rsidP="0066395C">
      <w:pPr>
        <w:spacing w:before="120"/>
        <w:rPr>
          <w:lang w:val="cs-CZ"/>
        </w:rPr>
      </w:pPr>
      <w:r w:rsidRPr="00CE3E3D">
        <w:rPr>
          <w:highlight w:val="yellow"/>
          <w:lang w:val="cs-CZ"/>
        </w:rPr>
        <w:t>Z důvodů větší podrobnosti bylo vymezení útvarů podzemních vod aktualizováno na 3 útvary. Počet útvarů tím vzrostl o 1</w:t>
      </w:r>
      <w:r w:rsidR="0066395C" w:rsidRPr="00CE3E3D">
        <w:rPr>
          <w:highlight w:val="yellow"/>
          <w:lang w:val="cs-CZ"/>
        </w:rPr>
        <w:t>.</w:t>
      </w:r>
    </w:p>
    <w:p w:rsidR="0066395C" w:rsidRPr="00CE3E3D" w:rsidRDefault="0066395C" w:rsidP="0066395C">
      <w:pPr>
        <w:rPr>
          <w:lang w:val="cs-CZ"/>
        </w:rPr>
      </w:pPr>
    </w:p>
    <w:p w:rsidR="0066395C" w:rsidRPr="00CE3E3D" w:rsidRDefault="0066395C" w:rsidP="0066395C">
      <w:pPr>
        <w:pStyle w:val="Tabelle"/>
        <w:rPr>
          <w:lang w:val="cs-CZ"/>
        </w:rPr>
      </w:pPr>
      <w:bookmarkStart w:id="18" w:name="_Toc244331633"/>
      <w:r w:rsidRPr="00CE3E3D">
        <w:rPr>
          <w:lang w:val="cs-CZ"/>
        </w:rPr>
        <w:t>Tab. II-1.2-1:</w:t>
      </w:r>
      <w:r w:rsidRPr="00CE3E3D">
        <w:rPr>
          <w:lang w:val="cs-CZ"/>
        </w:rPr>
        <w:tab/>
      </w:r>
      <w:r w:rsidR="004A32E4" w:rsidRPr="00CE3E3D">
        <w:rPr>
          <w:lang w:val="cs-CZ"/>
        </w:rPr>
        <w:t>Změny ve vymezení útvarů podzemních vod oproti</w:t>
      </w:r>
      <w:r w:rsidRPr="00CE3E3D">
        <w:rPr>
          <w:lang w:val="cs-CZ"/>
        </w:rPr>
        <w:t xml:space="preserve"> </w:t>
      </w:r>
      <w:del w:id="19" w:author="S. Börner" w:date="2013-11-12T15:07:00Z">
        <w:r w:rsidRPr="00CE3E3D" w:rsidDel="00C03DE6">
          <w:rPr>
            <w:lang w:val="cs-CZ"/>
          </w:rPr>
          <w:delText>2004</w:delText>
        </w:r>
      </w:del>
      <w:bookmarkEnd w:id="18"/>
      <w:ins w:id="20" w:author="S. Börner" w:date="2013-11-12T15:07:00Z">
        <w:r w:rsidR="00C03DE6" w:rsidRPr="00CE3E3D">
          <w:rPr>
            <w:lang w:val="cs-CZ"/>
          </w:rPr>
          <w:t xml:space="preserve">1. </w:t>
        </w:r>
      </w:ins>
      <w:ins w:id="21" w:author="majka" w:date="2013-12-09T10:05:00Z">
        <w:r w:rsidR="004A32E4" w:rsidRPr="00CE3E3D">
          <w:rPr>
            <w:lang w:val="cs-CZ"/>
          </w:rPr>
          <w:t>plánu povodí</w:t>
        </w:r>
      </w:ins>
    </w:p>
    <w:tbl>
      <w:tblPr>
        <w:tblW w:w="935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4236"/>
        <w:gridCol w:w="2560"/>
        <w:gridCol w:w="2560"/>
      </w:tblGrid>
      <w:tr w:rsidR="0066395C" w:rsidRPr="00CE3E3D" w:rsidTr="000F22F5">
        <w:trPr>
          <w:trHeight w:val="283"/>
          <w:jc w:val="center"/>
        </w:trPr>
        <w:tc>
          <w:tcPr>
            <w:tcW w:w="4236" w:type="dxa"/>
            <w:tcBorders>
              <w:bottom w:val="double" w:sz="4" w:space="0" w:color="auto"/>
            </w:tcBorders>
            <w:shd w:val="clear" w:color="auto" w:fill="FBD4B4"/>
            <w:vAlign w:val="center"/>
          </w:tcPr>
          <w:p w:rsidR="0066395C" w:rsidRPr="00CE3E3D" w:rsidRDefault="004A32E4" w:rsidP="000F22F5">
            <w:pPr>
              <w:pStyle w:val="StandardTabelle9pt"/>
              <w:jc w:val="center"/>
              <w:rPr>
                <w:lang w:val="cs-CZ"/>
              </w:rPr>
            </w:pPr>
            <w:r w:rsidRPr="00CE3E3D">
              <w:rPr>
                <w:lang w:val="cs-CZ"/>
              </w:rPr>
              <w:t>Počet útvarů podzemních vod</w:t>
            </w:r>
          </w:p>
        </w:tc>
        <w:tc>
          <w:tcPr>
            <w:tcW w:w="2560" w:type="dxa"/>
            <w:tcBorders>
              <w:bottom w:val="double" w:sz="4" w:space="0" w:color="auto"/>
            </w:tcBorders>
            <w:shd w:val="clear" w:color="auto" w:fill="FBD4B4"/>
            <w:vAlign w:val="center"/>
          </w:tcPr>
          <w:p w:rsidR="0066395C" w:rsidRPr="00CE3E3D" w:rsidRDefault="0066395C" w:rsidP="00C03DE6">
            <w:pPr>
              <w:pStyle w:val="StandardTabelle9pt"/>
              <w:jc w:val="center"/>
              <w:rPr>
                <w:lang w:val="cs-CZ"/>
              </w:rPr>
            </w:pPr>
            <w:del w:id="22" w:author="S. Börner" w:date="2013-11-12T15:05:00Z">
              <w:r w:rsidRPr="00CE3E3D" w:rsidDel="00C03DE6">
                <w:rPr>
                  <w:lang w:val="cs-CZ"/>
                </w:rPr>
                <w:delText>Ausweisung 2004</w:delText>
              </w:r>
            </w:del>
            <w:ins w:id="23" w:author="S. Börner" w:date="2013-11-12T15:05:00Z">
              <w:r w:rsidR="00C03DE6" w:rsidRPr="00CE3E3D">
                <w:rPr>
                  <w:lang w:val="cs-CZ"/>
                </w:rPr>
                <w:t>1. Bewir</w:t>
              </w:r>
              <w:r w:rsidR="00C03DE6" w:rsidRPr="00CE3E3D">
                <w:rPr>
                  <w:lang w:val="cs-CZ"/>
                </w:rPr>
                <w:t>t</w:t>
              </w:r>
              <w:r w:rsidR="00C03DE6" w:rsidRPr="00CE3E3D">
                <w:rPr>
                  <w:lang w:val="cs-CZ"/>
                </w:rPr>
                <w:t>schaftungsplan</w:t>
              </w:r>
            </w:ins>
            <w:ins w:id="24" w:author="S. Börner" w:date="2013-11-12T15:16:00Z">
              <w:r w:rsidR="003A7587" w:rsidRPr="00CE3E3D">
                <w:rPr>
                  <w:lang w:val="cs-CZ"/>
                </w:rPr>
                <w:t xml:space="preserve"> 2009</w:t>
              </w:r>
            </w:ins>
          </w:p>
        </w:tc>
        <w:tc>
          <w:tcPr>
            <w:tcW w:w="2560" w:type="dxa"/>
            <w:tcBorders>
              <w:bottom w:val="double" w:sz="4" w:space="0" w:color="auto"/>
            </w:tcBorders>
            <w:shd w:val="clear" w:color="auto" w:fill="FBD4B4"/>
            <w:vAlign w:val="center"/>
          </w:tcPr>
          <w:p w:rsidR="0066395C" w:rsidRPr="00CE3E3D" w:rsidRDefault="0066395C" w:rsidP="000F22F5">
            <w:pPr>
              <w:pStyle w:val="StandardTabelle9pt"/>
              <w:jc w:val="center"/>
              <w:rPr>
                <w:lang w:val="cs-CZ"/>
              </w:rPr>
            </w:pPr>
            <w:del w:id="25" w:author="S. Börner" w:date="2013-11-12T15:06:00Z">
              <w:r w:rsidRPr="00CE3E3D" w:rsidDel="00C03DE6">
                <w:rPr>
                  <w:lang w:val="cs-CZ"/>
                </w:rPr>
                <w:delText>Ausweisung 2008</w:delText>
              </w:r>
            </w:del>
            <w:ins w:id="26" w:author="S. Börner" w:date="2013-11-12T15:06:00Z">
              <w:r w:rsidR="00C03DE6" w:rsidRPr="00CE3E3D">
                <w:rPr>
                  <w:lang w:val="cs-CZ"/>
                </w:rPr>
                <w:t>2. Bewir</w:t>
              </w:r>
              <w:r w:rsidR="00C03DE6" w:rsidRPr="00CE3E3D">
                <w:rPr>
                  <w:lang w:val="cs-CZ"/>
                </w:rPr>
                <w:t>t</w:t>
              </w:r>
              <w:r w:rsidR="00C03DE6" w:rsidRPr="00CE3E3D">
                <w:rPr>
                  <w:lang w:val="cs-CZ"/>
                </w:rPr>
                <w:t>schaftungsplan</w:t>
              </w:r>
            </w:ins>
            <w:ins w:id="27" w:author="S. Börner" w:date="2013-11-12T15:16:00Z">
              <w:r w:rsidR="003A7587" w:rsidRPr="00CE3E3D">
                <w:rPr>
                  <w:lang w:val="cs-CZ"/>
                </w:rPr>
                <w:t xml:space="preserve"> 2015</w:t>
              </w:r>
            </w:ins>
          </w:p>
        </w:tc>
      </w:tr>
      <w:tr w:rsidR="0066395C" w:rsidRPr="00CE3E3D" w:rsidTr="000F22F5">
        <w:trPr>
          <w:trHeight w:val="283"/>
          <w:jc w:val="center"/>
        </w:trPr>
        <w:tc>
          <w:tcPr>
            <w:tcW w:w="4236" w:type="dxa"/>
            <w:tcBorders>
              <w:top w:val="double" w:sz="4" w:space="0" w:color="auto"/>
              <w:bottom w:val="single" w:sz="6" w:space="0" w:color="000000"/>
            </w:tcBorders>
            <w:vAlign w:val="center"/>
          </w:tcPr>
          <w:p w:rsidR="0066395C" w:rsidRPr="00CE3E3D" w:rsidRDefault="004A32E4" w:rsidP="000F22F5">
            <w:pPr>
              <w:pStyle w:val="StandardTabelle9pt"/>
              <w:jc w:val="left"/>
              <w:rPr>
                <w:lang w:val="cs-CZ"/>
              </w:rPr>
            </w:pPr>
            <w:r w:rsidRPr="00CE3E3D">
              <w:rPr>
                <w:lang w:val="cs-CZ"/>
              </w:rPr>
              <w:t>Svrchní útvary</w:t>
            </w:r>
          </w:p>
        </w:tc>
        <w:tc>
          <w:tcPr>
            <w:tcW w:w="2560" w:type="dxa"/>
            <w:tcBorders>
              <w:top w:val="double" w:sz="4" w:space="0" w:color="auto"/>
              <w:bottom w:val="single" w:sz="6" w:space="0" w:color="000000"/>
            </w:tcBorders>
            <w:vAlign w:val="center"/>
          </w:tcPr>
          <w:p w:rsidR="0066395C" w:rsidRPr="00CE3E3D" w:rsidRDefault="0066395C" w:rsidP="000F22F5">
            <w:pPr>
              <w:pStyle w:val="StandardTabelle9pt"/>
              <w:ind w:right="1134"/>
              <w:jc w:val="right"/>
              <w:rPr>
                <w:lang w:val="cs-CZ"/>
              </w:rPr>
            </w:pPr>
            <w:del w:id="28" w:author="S. Börner" w:date="2013-11-12T15:06:00Z">
              <w:r w:rsidRPr="00CE3E3D" w:rsidDel="00C03DE6">
                <w:rPr>
                  <w:lang w:val="cs-CZ"/>
                </w:rPr>
                <w:delText>16</w:delText>
              </w:r>
            </w:del>
            <w:ins w:id="29" w:author="S. Börner" w:date="2013-11-12T15:06:00Z">
              <w:r w:rsidR="00C03DE6" w:rsidRPr="00CE3E3D">
                <w:rPr>
                  <w:lang w:val="cs-CZ"/>
                </w:rPr>
                <w:t>19</w:t>
              </w:r>
            </w:ins>
          </w:p>
        </w:tc>
        <w:tc>
          <w:tcPr>
            <w:tcW w:w="2560" w:type="dxa"/>
            <w:tcBorders>
              <w:top w:val="double" w:sz="4" w:space="0" w:color="auto"/>
              <w:bottom w:val="single" w:sz="6" w:space="0" w:color="000000"/>
            </w:tcBorders>
            <w:vAlign w:val="center"/>
          </w:tcPr>
          <w:p w:rsidR="0066395C" w:rsidRPr="00CE3E3D" w:rsidRDefault="0066395C" w:rsidP="000F22F5">
            <w:pPr>
              <w:pStyle w:val="StandardTabelle9pt"/>
              <w:ind w:right="1134"/>
              <w:jc w:val="right"/>
              <w:rPr>
                <w:lang w:val="cs-CZ"/>
              </w:rPr>
            </w:pPr>
            <w:del w:id="30" w:author="S. Börner" w:date="2013-11-12T15:06:00Z">
              <w:r w:rsidRPr="00CE3E3D" w:rsidDel="00C03DE6">
                <w:rPr>
                  <w:lang w:val="cs-CZ"/>
                </w:rPr>
                <w:delText>19</w:delText>
              </w:r>
            </w:del>
            <w:ins w:id="31" w:author="S. Börner" w:date="2013-11-12T15:06:00Z">
              <w:r w:rsidR="00C03DE6" w:rsidRPr="00CE3E3D">
                <w:rPr>
                  <w:highlight w:val="yellow"/>
                  <w:lang w:val="cs-CZ"/>
                </w:rPr>
                <w:t>X</w:t>
              </w:r>
            </w:ins>
          </w:p>
        </w:tc>
      </w:tr>
      <w:tr w:rsidR="0066395C" w:rsidRPr="00CE3E3D" w:rsidTr="000F22F5">
        <w:trPr>
          <w:trHeight w:val="283"/>
          <w:jc w:val="center"/>
        </w:trPr>
        <w:tc>
          <w:tcPr>
            <w:tcW w:w="4236" w:type="dxa"/>
            <w:tcBorders>
              <w:top w:val="single" w:sz="6" w:space="0" w:color="000000"/>
              <w:bottom w:val="single" w:sz="6" w:space="0" w:color="000000"/>
            </w:tcBorders>
            <w:vAlign w:val="center"/>
          </w:tcPr>
          <w:p w:rsidR="0066395C" w:rsidRPr="00CE3E3D" w:rsidRDefault="004A32E4" w:rsidP="000F22F5">
            <w:pPr>
              <w:pStyle w:val="StandardTabelle9pt"/>
              <w:jc w:val="left"/>
              <w:rPr>
                <w:lang w:val="cs-CZ"/>
              </w:rPr>
            </w:pPr>
            <w:r w:rsidRPr="00CE3E3D">
              <w:rPr>
                <w:lang w:val="cs-CZ"/>
              </w:rPr>
              <w:t>Útvary v hlavních kolektorech</w:t>
            </w:r>
          </w:p>
        </w:tc>
        <w:tc>
          <w:tcPr>
            <w:tcW w:w="2560" w:type="dxa"/>
            <w:tcBorders>
              <w:top w:val="single" w:sz="6" w:space="0" w:color="000000"/>
              <w:bottom w:val="single" w:sz="6" w:space="0" w:color="000000"/>
            </w:tcBorders>
            <w:vAlign w:val="center"/>
          </w:tcPr>
          <w:p w:rsidR="0066395C" w:rsidRPr="00CE3E3D" w:rsidRDefault="0066395C" w:rsidP="000F22F5">
            <w:pPr>
              <w:pStyle w:val="StandardTabelle9pt"/>
              <w:ind w:right="1134"/>
              <w:jc w:val="right"/>
              <w:rPr>
                <w:lang w:val="cs-CZ"/>
              </w:rPr>
            </w:pPr>
            <w:del w:id="32" w:author="S. Börner" w:date="2013-11-12T15:06:00Z">
              <w:r w:rsidRPr="00CE3E3D" w:rsidDel="00C03DE6">
                <w:rPr>
                  <w:lang w:val="cs-CZ"/>
                </w:rPr>
                <w:delText>285</w:delText>
              </w:r>
            </w:del>
            <w:ins w:id="33" w:author="S. Börner" w:date="2013-11-12T15:06:00Z">
              <w:r w:rsidR="00C03DE6" w:rsidRPr="00CE3E3D">
                <w:rPr>
                  <w:lang w:val="cs-CZ"/>
                </w:rPr>
                <w:t>301</w:t>
              </w:r>
            </w:ins>
          </w:p>
        </w:tc>
        <w:tc>
          <w:tcPr>
            <w:tcW w:w="2560" w:type="dxa"/>
            <w:tcBorders>
              <w:top w:val="single" w:sz="6" w:space="0" w:color="000000"/>
              <w:bottom w:val="single" w:sz="6" w:space="0" w:color="000000"/>
            </w:tcBorders>
            <w:vAlign w:val="center"/>
          </w:tcPr>
          <w:p w:rsidR="0066395C" w:rsidRPr="00CE3E3D" w:rsidRDefault="0066395C" w:rsidP="000F22F5">
            <w:pPr>
              <w:pStyle w:val="StandardTabelle9pt"/>
              <w:ind w:right="1134"/>
              <w:jc w:val="right"/>
              <w:rPr>
                <w:lang w:val="cs-CZ"/>
              </w:rPr>
            </w:pPr>
            <w:del w:id="34" w:author="S. Börner" w:date="2013-11-12T15:06:00Z">
              <w:r w:rsidRPr="00CE3E3D" w:rsidDel="00C03DE6">
                <w:rPr>
                  <w:lang w:val="cs-CZ"/>
                </w:rPr>
                <w:delText>301</w:delText>
              </w:r>
            </w:del>
            <w:ins w:id="35" w:author="S. Börner" w:date="2013-11-12T15:06:00Z">
              <w:r w:rsidR="00C03DE6" w:rsidRPr="00CE3E3D">
                <w:rPr>
                  <w:highlight w:val="yellow"/>
                  <w:lang w:val="cs-CZ"/>
                </w:rPr>
                <w:t>X</w:t>
              </w:r>
            </w:ins>
          </w:p>
        </w:tc>
      </w:tr>
      <w:tr w:rsidR="0066395C" w:rsidRPr="00CE3E3D" w:rsidTr="000F22F5">
        <w:trPr>
          <w:trHeight w:val="283"/>
          <w:jc w:val="center"/>
        </w:trPr>
        <w:tc>
          <w:tcPr>
            <w:tcW w:w="4236" w:type="dxa"/>
            <w:tcBorders>
              <w:top w:val="single" w:sz="6" w:space="0" w:color="000000"/>
              <w:bottom w:val="double" w:sz="4" w:space="0" w:color="auto"/>
            </w:tcBorders>
            <w:vAlign w:val="center"/>
          </w:tcPr>
          <w:p w:rsidR="0066395C" w:rsidRPr="00CE3E3D" w:rsidRDefault="004A32E4" w:rsidP="000F22F5">
            <w:pPr>
              <w:pStyle w:val="StandardTabelle9pt"/>
              <w:jc w:val="left"/>
              <w:rPr>
                <w:lang w:val="cs-CZ"/>
              </w:rPr>
            </w:pPr>
            <w:r w:rsidRPr="00CE3E3D">
              <w:rPr>
                <w:lang w:val="cs-CZ"/>
              </w:rPr>
              <w:t>Hlubinné útvary</w:t>
            </w:r>
          </w:p>
        </w:tc>
        <w:tc>
          <w:tcPr>
            <w:tcW w:w="2560" w:type="dxa"/>
            <w:tcBorders>
              <w:top w:val="single" w:sz="6" w:space="0" w:color="000000"/>
              <w:bottom w:val="double" w:sz="4" w:space="0" w:color="auto"/>
            </w:tcBorders>
            <w:vAlign w:val="center"/>
          </w:tcPr>
          <w:p w:rsidR="0066395C" w:rsidRPr="00CE3E3D" w:rsidRDefault="0066395C" w:rsidP="000F22F5">
            <w:pPr>
              <w:pStyle w:val="StandardTabelle9pt"/>
              <w:ind w:right="1134"/>
              <w:jc w:val="right"/>
              <w:rPr>
                <w:lang w:val="cs-CZ"/>
              </w:rPr>
            </w:pPr>
            <w:del w:id="36" w:author="S. Börner" w:date="2013-11-12T15:06:00Z">
              <w:r w:rsidRPr="00CE3E3D" w:rsidDel="00C03DE6">
                <w:rPr>
                  <w:lang w:val="cs-CZ"/>
                </w:rPr>
                <w:delText>9</w:delText>
              </w:r>
            </w:del>
            <w:ins w:id="37" w:author="S. Börner" w:date="2013-11-12T15:06:00Z">
              <w:r w:rsidR="00C03DE6" w:rsidRPr="00CE3E3D">
                <w:rPr>
                  <w:lang w:val="cs-CZ"/>
                </w:rPr>
                <w:t>7</w:t>
              </w:r>
            </w:ins>
          </w:p>
        </w:tc>
        <w:tc>
          <w:tcPr>
            <w:tcW w:w="2560" w:type="dxa"/>
            <w:tcBorders>
              <w:top w:val="single" w:sz="6" w:space="0" w:color="000000"/>
              <w:bottom w:val="double" w:sz="4" w:space="0" w:color="auto"/>
            </w:tcBorders>
            <w:vAlign w:val="center"/>
          </w:tcPr>
          <w:p w:rsidR="0066395C" w:rsidRPr="00CE3E3D" w:rsidRDefault="0066395C" w:rsidP="000F22F5">
            <w:pPr>
              <w:pStyle w:val="StandardTabelle9pt"/>
              <w:ind w:right="1134"/>
              <w:jc w:val="right"/>
              <w:rPr>
                <w:lang w:val="cs-CZ"/>
              </w:rPr>
            </w:pPr>
            <w:del w:id="38" w:author="S. Börner" w:date="2013-11-12T15:06:00Z">
              <w:r w:rsidRPr="00CE3E3D" w:rsidDel="00C03DE6">
                <w:rPr>
                  <w:lang w:val="cs-CZ"/>
                </w:rPr>
                <w:delText>7</w:delText>
              </w:r>
            </w:del>
            <w:ins w:id="39" w:author="S. Börner" w:date="2013-11-12T15:06:00Z">
              <w:r w:rsidR="00C03DE6" w:rsidRPr="00CE3E3D">
                <w:rPr>
                  <w:highlight w:val="yellow"/>
                  <w:lang w:val="cs-CZ"/>
                </w:rPr>
                <w:t>X</w:t>
              </w:r>
            </w:ins>
          </w:p>
        </w:tc>
      </w:tr>
      <w:tr w:rsidR="0066395C" w:rsidRPr="00CE3E3D" w:rsidTr="000F22F5">
        <w:trPr>
          <w:trHeight w:val="283"/>
          <w:jc w:val="center"/>
        </w:trPr>
        <w:tc>
          <w:tcPr>
            <w:tcW w:w="4236" w:type="dxa"/>
            <w:tcBorders>
              <w:top w:val="double" w:sz="4" w:space="0" w:color="auto"/>
            </w:tcBorders>
            <w:shd w:val="clear" w:color="auto" w:fill="FBD4B4"/>
            <w:vAlign w:val="center"/>
          </w:tcPr>
          <w:p w:rsidR="0066395C" w:rsidRPr="00CE3E3D" w:rsidRDefault="004A32E4" w:rsidP="000F22F5">
            <w:pPr>
              <w:pStyle w:val="StandardTabelle9pt"/>
              <w:jc w:val="left"/>
              <w:rPr>
                <w:lang w:val="cs-CZ"/>
              </w:rPr>
            </w:pPr>
            <w:r w:rsidRPr="00CE3E3D">
              <w:rPr>
                <w:lang w:val="cs-CZ"/>
              </w:rPr>
              <w:t>Mezinárodní oblast povodí Labe celkem</w:t>
            </w:r>
          </w:p>
        </w:tc>
        <w:tc>
          <w:tcPr>
            <w:tcW w:w="2560" w:type="dxa"/>
            <w:tcBorders>
              <w:top w:val="double" w:sz="4" w:space="0" w:color="auto"/>
            </w:tcBorders>
            <w:shd w:val="clear" w:color="auto" w:fill="FBD4B4"/>
            <w:vAlign w:val="center"/>
          </w:tcPr>
          <w:p w:rsidR="0066395C" w:rsidRPr="00CE3E3D" w:rsidRDefault="0066395C" w:rsidP="00C03DE6">
            <w:pPr>
              <w:pStyle w:val="StandardTabelle9pt"/>
              <w:ind w:right="1134"/>
              <w:jc w:val="right"/>
              <w:rPr>
                <w:lang w:val="cs-CZ"/>
              </w:rPr>
            </w:pPr>
            <w:del w:id="40" w:author="S. Börner" w:date="2013-11-12T15:06:00Z">
              <w:r w:rsidRPr="00CE3E3D" w:rsidDel="00C03DE6">
                <w:rPr>
                  <w:lang w:val="cs-CZ"/>
                </w:rPr>
                <w:delText>310</w:delText>
              </w:r>
            </w:del>
            <w:ins w:id="41" w:author="S. Börner" w:date="2013-11-12T15:06:00Z">
              <w:r w:rsidR="00C03DE6" w:rsidRPr="00CE3E3D">
                <w:rPr>
                  <w:lang w:val="cs-CZ"/>
                </w:rPr>
                <w:t>327</w:t>
              </w:r>
            </w:ins>
          </w:p>
        </w:tc>
        <w:tc>
          <w:tcPr>
            <w:tcW w:w="2560" w:type="dxa"/>
            <w:tcBorders>
              <w:top w:val="double" w:sz="4" w:space="0" w:color="auto"/>
            </w:tcBorders>
            <w:shd w:val="clear" w:color="auto" w:fill="FBD4B4"/>
            <w:vAlign w:val="center"/>
          </w:tcPr>
          <w:p w:rsidR="0066395C" w:rsidRPr="00CE3E3D" w:rsidRDefault="0066395C" w:rsidP="000F22F5">
            <w:pPr>
              <w:pStyle w:val="StandardTabelle9pt"/>
              <w:ind w:right="1134"/>
              <w:jc w:val="right"/>
              <w:rPr>
                <w:lang w:val="cs-CZ"/>
              </w:rPr>
            </w:pPr>
            <w:commentRangeStart w:id="42"/>
            <w:del w:id="43" w:author="S. Börner" w:date="2013-11-12T15:06:00Z">
              <w:r w:rsidRPr="00CE3E3D" w:rsidDel="00C03DE6">
                <w:rPr>
                  <w:lang w:val="cs-CZ"/>
                </w:rPr>
                <w:delText>327</w:delText>
              </w:r>
            </w:del>
            <w:ins w:id="44" w:author="S. Börner" w:date="2013-11-12T15:06:00Z">
              <w:r w:rsidR="00C03DE6" w:rsidRPr="00CE3E3D">
                <w:rPr>
                  <w:highlight w:val="yellow"/>
                  <w:lang w:val="cs-CZ"/>
                </w:rPr>
                <w:t>X</w:t>
              </w:r>
            </w:ins>
            <w:commentRangeEnd w:id="42"/>
            <w:r w:rsidR="00C03DE6" w:rsidRPr="00CE3E3D">
              <w:rPr>
                <w:rStyle w:val="Kommentarzeichen"/>
                <w:lang w:val="cs-CZ"/>
              </w:rPr>
              <w:commentReference w:id="42"/>
            </w:r>
          </w:p>
        </w:tc>
      </w:tr>
    </w:tbl>
    <w:p w:rsidR="0066395C" w:rsidRPr="00CE3E3D" w:rsidRDefault="0066395C" w:rsidP="0066395C">
      <w:pPr>
        <w:rPr>
          <w:lang w:val="cs-CZ"/>
        </w:rPr>
      </w:pPr>
    </w:p>
    <w:p w:rsidR="0066395C" w:rsidRPr="00CE3E3D" w:rsidRDefault="0066395C" w:rsidP="0066395C">
      <w:pPr>
        <w:rPr>
          <w:lang w:val="cs-CZ"/>
        </w:rPr>
      </w:pPr>
    </w:p>
    <w:p w:rsidR="0066395C" w:rsidRPr="00CE3E3D" w:rsidRDefault="00D262FF" w:rsidP="0066395C">
      <w:pPr>
        <w:rPr>
          <w:lang w:val="cs-CZ"/>
        </w:rPr>
      </w:pPr>
      <w:r w:rsidRPr="00CE3E3D">
        <w:rPr>
          <w:lang w:val="cs-CZ"/>
        </w:rPr>
        <w:t>V tabulce II-1.2-2 jsou uvedeny aktualizované údaje o počtu a celkové ploše vymezených útvarů podzemních vod v jednotlivých hloubkových vrstvách</w:t>
      </w:r>
      <w:r w:rsidR="0066395C" w:rsidRPr="00CE3E3D">
        <w:rPr>
          <w:lang w:val="cs-CZ"/>
        </w:rPr>
        <w:t>.</w:t>
      </w:r>
    </w:p>
    <w:p w:rsidR="0066395C" w:rsidRPr="00CE3E3D" w:rsidRDefault="0066395C" w:rsidP="0066395C">
      <w:pPr>
        <w:rPr>
          <w:lang w:val="cs-CZ"/>
        </w:rPr>
      </w:pPr>
    </w:p>
    <w:p w:rsidR="0066395C" w:rsidRPr="00CE3E3D" w:rsidRDefault="0066395C" w:rsidP="0066395C">
      <w:pPr>
        <w:pStyle w:val="Tabelle"/>
        <w:rPr>
          <w:lang w:val="cs-CZ"/>
        </w:rPr>
      </w:pPr>
      <w:bookmarkStart w:id="45" w:name="_Toc244331634"/>
      <w:r w:rsidRPr="00CE3E3D">
        <w:rPr>
          <w:lang w:val="cs-CZ"/>
        </w:rPr>
        <w:t>Tab. II-1.2-2:</w:t>
      </w:r>
      <w:r w:rsidRPr="00CE3E3D">
        <w:rPr>
          <w:lang w:val="cs-CZ"/>
        </w:rPr>
        <w:tab/>
      </w:r>
      <w:r w:rsidR="00D262FF" w:rsidRPr="00CE3E3D">
        <w:rPr>
          <w:lang w:val="cs-CZ"/>
        </w:rPr>
        <w:t>Počet vymezených</w:t>
      </w:r>
      <w:r w:rsidRPr="00CE3E3D">
        <w:rPr>
          <w:lang w:val="cs-CZ"/>
        </w:rPr>
        <w:t xml:space="preserve"> </w:t>
      </w:r>
      <w:commentRangeStart w:id="46"/>
      <w:r w:rsidR="00D262FF" w:rsidRPr="00CE3E3D">
        <w:rPr>
          <w:lang w:val="cs-CZ"/>
        </w:rPr>
        <w:t>útva</w:t>
      </w:r>
      <w:r w:rsidRPr="00CE3E3D">
        <w:rPr>
          <w:lang w:val="cs-CZ"/>
        </w:rPr>
        <w:t>r</w:t>
      </w:r>
      <w:r w:rsidR="00D262FF" w:rsidRPr="00CE3E3D">
        <w:rPr>
          <w:lang w:val="cs-CZ"/>
        </w:rPr>
        <w:t>ů podzemních vod</w:t>
      </w:r>
      <w:bookmarkEnd w:id="45"/>
      <w:commentRangeEnd w:id="46"/>
      <w:r w:rsidR="00C03DE6" w:rsidRPr="00CE3E3D">
        <w:rPr>
          <w:rStyle w:val="Kommentarzeichen"/>
          <w:b w:val="0"/>
          <w:i w:val="0"/>
          <w:lang w:val="cs-CZ"/>
        </w:rPr>
        <w:commentReference w:id="46"/>
      </w:r>
    </w:p>
    <w:tbl>
      <w:tblPr>
        <w:tblW w:w="934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1111"/>
        <w:gridCol w:w="1111"/>
        <w:gridCol w:w="1169"/>
        <w:gridCol w:w="1170"/>
        <w:gridCol w:w="1542"/>
        <w:gridCol w:w="1542"/>
        <w:gridCol w:w="850"/>
        <w:gridCol w:w="850"/>
      </w:tblGrid>
      <w:tr w:rsidR="0066395C" w:rsidRPr="00CE3E3D" w:rsidTr="000F22F5">
        <w:trPr>
          <w:trHeight w:val="283"/>
          <w:jc w:val="center"/>
        </w:trPr>
        <w:tc>
          <w:tcPr>
            <w:tcW w:w="2222" w:type="dxa"/>
            <w:gridSpan w:val="2"/>
            <w:tcBorders>
              <w:right w:val="double" w:sz="4" w:space="0" w:color="auto"/>
            </w:tcBorders>
            <w:shd w:val="clear" w:color="auto" w:fill="FBD4B4"/>
            <w:vAlign w:val="center"/>
          </w:tcPr>
          <w:p w:rsidR="0066395C" w:rsidRPr="00CE3E3D" w:rsidRDefault="00D262FF" w:rsidP="00D262FF">
            <w:pPr>
              <w:pStyle w:val="StandardTabelle9pt"/>
              <w:jc w:val="center"/>
              <w:rPr>
                <w:lang w:val="cs-CZ"/>
              </w:rPr>
            </w:pPr>
            <w:r w:rsidRPr="00CE3E3D">
              <w:rPr>
                <w:lang w:val="cs-CZ"/>
              </w:rPr>
              <w:t>Celkem</w:t>
            </w:r>
          </w:p>
        </w:tc>
        <w:tc>
          <w:tcPr>
            <w:tcW w:w="2339" w:type="dxa"/>
            <w:gridSpan w:val="2"/>
            <w:tcBorders>
              <w:top w:val="single" w:sz="12" w:space="0" w:color="000000"/>
              <w:left w:val="double" w:sz="4" w:space="0" w:color="auto"/>
              <w:bottom w:val="single" w:sz="6" w:space="0" w:color="000000"/>
              <w:right w:val="double" w:sz="4" w:space="0" w:color="auto"/>
            </w:tcBorders>
            <w:shd w:val="clear" w:color="auto" w:fill="FBD4B4"/>
            <w:vAlign w:val="center"/>
          </w:tcPr>
          <w:p w:rsidR="0066395C" w:rsidRPr="00CE3E3D" w:rsidRDefault="00D262FF" w:rsidP="00D262FF">
            <w:pPr>
              <w:pStyle w:val="StandardTabelle9pt"/>
              <w:jc w:val="center"/>
              <w:rPr>
                <w:lang w:val="cs-CZ"/>
              </w:rPr>
            </w:pPr>
            <w:r w:rsidRPr="00CE3E3D">
              <w:rPr>
                <w:lang w:val="cs-CZ"/>
              </w:rPr>
              <w:t>Z toho schvrchní</w:t>
            </w:r>
          </w:p>
        </w:tc>
        <w:tc>
          <w:tcPr>
            <w:tcW w:w="3084" w:type="dxa"/>
            <w:gridSpan w:val="2"/>
            <w:tcBorders>
              <w:top w:val="single" w:sz="12" w:space="0" w:color="000000"/>
              <w:left w:val="double" w:sz="4" w:space="0" w:color="auto"/>
              <w:bottom w:val="single" w:sz="6" w:space="0" w:color="000000"/>
              <w:right w:val="double" w:sz="4" w:space="0" w:color="auto"/>
            </w:tcBorders>
            <w:shd w:val="clear" w:color="auto" w:fill="FBD4B4"/>
            <w:vAlign w:val="center"/>
          </w:tcPr>
          <w:p w:rsidR="0066395C" w:rsidRPr="00CE3E3D" w:rsidRDefault="00D262FF" w:rsidP="00D262FF">
            <w:pPr>
              <w:pStyle w:val="StandardTabelle9pt"/>
              <w:jc w:val="center"/>
              <w:rPr>
                <w:lang w:val="cs-CZ"/>
              </w:rPr>
            </w:pPr>
            <w:r w:rsidRPr="00CE3E3D">
              <w:rPr>
                <w:lang w:val="cs-CZ"/>
              </w:rPr>
              <w:t>Z toho v hl</w:t>
            </w:r>
            <w:r w:rsidR="0066395C" w:rsidRPr="00CE3E3D">
              <w:rPr>
                <w:lang w:val="cs-CZ"/>
              </w:rPr>
              <w:t>avn</w:t>
            </w:r>
            <w:r w:rsidRPr="00CE3E3D">
              <w:rPr>
                <w:lang w:val="cs-CZ"/>
              </w:rPr>
              <w:t>ích kolektorech</w:t>
            </w:r>
          </w:p>
        </w:tc>
        <w:tc>
          <w:tcPr>
            <w:tcW w:w="1700" w:type="dxa"/>
            <w:gridSpan w:val="2"/>
            <w:tcBorders>
              <w:left w:val="double" w:sz="4" w:space="0" w:color="auto"/>
            </w:tcBorders>
            <w:shd w:val="clear" w:color="auto" w:fill="FBD4B4"/>
            <w:vAlign w:val="center"/>
          </w:tcPr>
          <w:p w:rsidR="0066395C" w:rsidRPr="00CE3E3D" w:rsidRDefault="00D262FF" w:rsidP="00D262FF">
            <w:pPr>
              <w:pStyle w:val="StandardTabelle9pt"/>
              <w:jc w:val="center"/>
              <w:rPr>
                <w:lang w:val="cs-CZ"/>
              </w:rPr>
            </w:pPr>
            <w:r w:rsidRPr="00CE3E3D">
              <w:rPr>
                <w:lang w:val="cs-CZ"/>
              </w:rPr>
              <w:t>Z toho hlubinné</w:t>
            </w:r>
          </w:p>
        </w:tc>
      </w:tr>
      <w:tr w:rsidR="0066395C" w:rsidRPr="00CE3E3D" w:rsidTr="000F22F5">
        <w:trPr>
          <w:trHeight w:val="510"/>
          <w:jc w:val="center"/>
        </w:trPr>
        <w:tc>
          <w:tcPr>
            <w:tcW w:w="1111" w:type="dxa"/>
            <w:tcBorders>
              <w:bottom w:val="double" w:sz="4" w:space="0" w:color="auto"/>
            </w:tcBorders>
            <w:vAlign w:val="center"/>
          </w:tcPr>
          <w:p w:rsidR="0066395C" w:rsidRPr="00CE3E3D" w:rsidRDefault="00D262FF" w:rsidP="00D262FF">
            <w:pPr>
              <w:pStyle w:val="StandardTabelle9pt"/>
              <w:jc w:val="center"/>
              <w:rPr>
                <w:lang w:val="cs-CZ"/>
              </w:rPr>
            </w:pPr>
            <w:r w:rsidRPr="00CE3E3D">
              <w:rPr>
                <w:lang w:val="cs-CZ"/>
              </w:rPr>
              <w:t>Počet</w:t>
            </w:r>
          </w:p>
        </w:tc>
        <w:tc>
          <w:tcPr>
            <w:tcW w:w="1111" w:type="dxa"/>
            <w:tcBorders>
              <w:bottom w:val="double" w:sz="4" w:space="0" w:color="auto"/>
              <w:right w:val="double" w:sz="4" w:space="0" w:color="auto"/>
            </w:tcBorders>
            <w:vAlign w:val="center"/>
          </w:tcPr>
          <w:p w:rsidR="0066395C" w:rsidRPr="00CE3E3D" w:rsidRDefault="00D262FF" w:rsidP="000F22F5">
            <w:pPr>
              <w:pStyle w:val="StandardTabelle9pt"/>
              <w:jc w:val="center"/>
              <w:rPr>
                <w:lang w:val="cs-CZ"/>
              </w:rPr>
            </w:pPr>
            <w:r w:rsidRPr="00CE3E3D">
              <w:rPr>
                <w:lang w:val="cs-CZ"/>
              </w:rPr>
              <w:t>Plocha</w:t>
            </w:r>
            <w:r w:rsidR="0066395C" w:rsidRPr="00CE3E3D">
              <w:rPr>
                <w:lang w:val="cs-CZ"/>
              </w:rPr>
              <w:br/>
              <w:t>[km</w:t>
            </w:r>
            <w:r w:rsidR="0066395C" w:rsidRPr="00CE3E3D">
              <w:rPr>
                <w:vertAlign w:val="superscript"/>
                <w:lang w:val="cs-CZ"/>
              </w:rPr>
              <w:t>2</w:t>
            </w:r>
            <w:r w:rsidR="0066395C" w:rsidRPr="00CE3E3D">
              <w:rPr>
                <w:lang w:val="cs-CZ"/>
              </w:rPr>
              <w:t>]</w:t>
            </w:r>
          </w:p>
        </w:tc>
        <w:tc>
          <w:tcPr>
            <w:tcW w:w="1169" w:type="dxa"/>
            <w:tcBorders>
              <w:top w:val="single" w:sz="6" w:space="0" w:color="000000"/>
              <w:left w:val="double" w:sz="4" w:space="0" w:color="auto"/>
              <w:bottom w:val="double" w:sz="4" w:space="0" w:color="auto"/>
            </w:tcBorders>
            <w:vAlign w:val="center"/>
          </w:tcPr>
          <w:p w:rsidR="0066395C" w:rsidRPr="00CE3E3D" w:rsidRDefault="00D262FF" w:rsidP="000F22F5">
            <w:pPr>
              <w:pStyle w:val="StandardTabelle9pt"/>
              <w:jc w:val="center"/>
              <w:rPr>
                <w:lang w:val="cs-CZ"/>
              </w:rPr>
            </w:pPr>
            <w:r w:rsidRPr="00CE3E3D">
              <w:rPr>
                <w:lang w:val="cs-CZ"/>
              </w:rPr>
              <w:t>Počet</w:t>
            </w:r>
          </w:p>
        </w:tc>
        <w:tc>
          <w:tcPr>
            <w:tcW w:w="1170" w:type="dxa"/>
            <w:tcBorders>
              <w:top w:val="single" w:sz="6" w:space="0" w:color="000000"/>
              <w:bottom w:val="double" w:sz="4" w:space="0" w:color="auto"/>
              <w:right w:val="double" w:sz="4" w:space="0" w:color="auto"/>
            </w:tcBorders>
            <w:vAlign w:val="center"/>
          </w:tcPr>
          <w:p w:rsidR="0066395C" w:rsidRPr="00CE3E3D" w:rsidRDefault="00D262FF" w:rsidP="000F22F5">
            <w:pPr>
              <w:pStyle w:val="StandardTabelle9pt"/>
              <w:jc w:val="center"/>
              <w:rPr>
                <w:lang w:val="cs-CZ"/>
              </w:rPr>
            </w:pPr>
            <w:r w:rsidRPr="00CE3E3D">
              <w:rPr>
                <w:lang w:val="cs-CZ"/>
              </w:rPr>
              <w:t>Plocha</w:t>
            </w:r>
            <w:r w:rsidR="0066395C" w:rsidRPr="00CE3E3D">
              <w:rPr>
                <w:lang w:val="cs-CZ"/>
              </w:rPr>
              <w:br/>
              <w:t>[km</w:t>
            </w:r>
            <w:r w:rsidR="0066395C" w:rsidRPr="00CE3E3D">
              <w:rPr>
                <w:vertAlign w:val="superscript"/>
                <w:lang w:val="cs-CZ"/>
              </w:rPr>
              <w:t>2</w:t>
            </w:r>
            <w:r w:rsidR="0066395C" w:rsidRPr="00CE3E3D">
              <w:rPr>
                <w:lang w:val="cs-CZ"/>
              </w:rPr>
              <w:t>]</w:t>
            </w:r>
          </w:p>
        </w:tc>
        <w:tc>
          <w:tcPr>
            <w:tcW w:w="1542" w:type="dxa"/>
            <w:tcBorders>
              <w:top w:val="single" w:sz="6" w:space="0" w:color="000000"/>
              <w:left w:val="double" w:sz="4" w:space="0" w:color="auto"/>
              <w:bottom w:val="double" w:sz="4" w:space="0" w:color="auto"/>
            </w:tcBorders>
            <w:vAlign w:val="center"/>
          </w:tcPr>
          <w:p w:rsidR="0066395C" w:rsidRPr="00CE3E3D" w:rsidRDefault="00D262FF" w:rsidP="000F22F5">
            <w:pPr>
              <w:pStyle w:val="StandardTabelle9pt"/>
              <w:jc w:val="center"/>
              <w:rPr>
                <w:lang w:val="cs-CZ"/>
              </w:rPr>
            </w:pPr>
            <w:r w:rsidRPr="00CE3E3D">
              <w:rPr>
                <w:lang w:val="cs-CZ"/>
              </w:rPr>
              <w:t>Počet</w:t>
            </w:r>
          </w:p>
        </w:tc>
        <w:tc>
          <w:tcPr>
            <w:tcW w:w="1542" w:type="dxa"/>
            <w:tcBorders>
              <w:top w:val="single" w:sz="6" w:space="0" w:color="000000"/>
              <w:bottom w:val="double" w:sz="4" w:space="0" w:color="auto"/>
              <w:right w:val="double" w:sz="4" w:space="0" w:color="auto"/>
            </w:tcBorders>
            <w:vAlign w:val="center"/>
          </w:tcPr>
          <w:p w:rsidR="0066395C" w:rsidRPr="00CE3E3D" w:rsidRDefault="00D262FF" w:rsidP="000F22F5">
            <w:pPr>
              <w:pStyle w:val="StandardTabelle9pt"/>
              <w:jc w:val="center"/>
              <w:rPr>
                <w:lang w:val="cs-CZ"/>
              </w:rPr>
            </w:pPr>
            <w:r w:rsidRPr="00CE3E3D">
              <w:rPr>
                <w:lang w:val="cs-CZ"/>
              </w:rPr>
              <w:t>Plocha</w:t>
            </w:r>
            <w:r w:rsidR="0066395C" w:rsidRPr="00CE3E3D">
              <w:rPr>
                <w:lang w:val="cs-CZ"/>
              </w:rPr>
              <w:br/>
              <w:t>[km</w:t>
            </w:r>
            <w:r w:rsidR="0066395C" w:rsidRPr="00CE3E3D">
              <w:rPr>
                <w:vertAlign w:val="superscript"/>
                <w:lang w:val="cs-CZ"/>
              </w:rPr>
              <w:t>2</w:t>
            </w:r>
            <w:r w:rsidR="0066395C" w:rsidRPr="00CE3E3D">
              <w:rPr>
                <w:lang w:val="cs-CZ"/>
              </w:rPr>
              <w:t>]</w:t>
            </w:r>
          </w:p>
        </w:tc>
        <w:tc>
          <w:tcPr>
            <w:tcW w:w="850" w:type="dxa"/>
            <w:tcBorders>
              <w:left w:val="double" w:sz="4" w:space="0" w:color="auto"/>
              <w:bottom w:val="double" w:sz="4" w:space="0" w:color="auto"/>
            </w:tcBorders>
            <w:vAlign w:val="center"/>
          </w:tcPr>
          <w:p w:rsidR="0066395C" w:rsidRPr="00CE3E3D" w:rsidRDefault="00D262FF" w:rsidP="000F22F5">
            <w:pPr>
              <w:pStyle w:val="StandardTabelle9pt"/>
              <w:jc w:val="center"/>
              <w:rPr>
                <w:lang w:val="cs-CZ"/>
              </w:rPr>
            </w:pPr>
            <w:r w:rsidRPr="00CE3E3D">
              <w:rPr>
                <w:lang w:val="cs-CZ"/>
              </w:rPr>
              <w:t>Počet</w:t>
            </w:r>
          </w:p>
        </w:tc>
        <w:tc>
          <w:tcPr>
            <w:tcW w:w="850" w:type="dxa"/>
            <w:tcBorders>
              <w:bottom w:val="double" w:sz="4" w:space="0" w:color="auto"/>
            </w:tcBorders>
            <w:vAlign w:val="center"/>
          </w:tcPr>
          <w:p w:rsidR="0066395C" w:rsidRPr="00CE3E3D" w:rsidRDefault="00D262FF" w:rsidP="000F22F5">
            <w:pPr>
              <w:pStyle w:val="StandardTabelle9pt"/>
              <w:jc w:val="center"/>
              <w:rPr>
                <w:lang w:val="cs-CZ"/>
              </w:rPr>
            </w:pPr>
            <w:r w:rsidRPr="00CE3E3D">
              <w:rPr>
                <w:lang w:val="cs-CZ"/>
              </w:rPr>
              <w:t>Plocha</w:t>
            </w:r>
            <w:r w:rsidR="0066395C" w:rsidRPr="00CE3E3D">
              <w:rPr>
                <w:lang w:val="cs-CZ"/>
              </w:rPr>
              <w:br/>
              <w:t>[km</w:t>
            </w:r>
            <w:r w:rsidR="0066395C" w:rsidRPr="00CE3E3D">
              <w:rPr>
                <w:vertAlign w:val="superscript"/>
                <w:lang w:val="cs-CZ"/>
              </w:rPr>
              <w:t>2</w:t>
            </w:r>
            <w:r w:rsidR="0066395C" w:rsidRPr="00CE3E3D">
              <w:rPr>
                <w:lang w:val="cs-CZ"/>
              </w:rPr>
              <w:t>]</w:t>
            </w:r>
          </w:p>
        </w:tc>
      </w:tr>
      <w:tr w:rsidR="0066395C" w:rsidRPr="00CE3E3D" w:rsidTr="000F22F5">
        <w:trPr>
          <w:trHeight w:val="283"/>
          <w:jc w:val="center"/>
        </w:trPr>
        <w:tc>
          <w:tcPr>
            <w:tcW w:w="9345" w:type="dxa"/>
            <w:gridSpan w:val="8"/>
            <w:tcBorders>
              <w:top w:val="double" w:sz="4" w:space="0" w:color="auto"/>
              <w:bottom w:val="double" w:sz="4" w:space="0" w:color="auto"/>
            </w:tcBorders>
            <w:shd w:val="clear" w:color="auto" w:fill="FBD4B4"/>
            <w:vAlign w:val="center"/>
          </w:tcPr>
          <w:p w:rsidR="0066395C" w:rsidRPr="00CE3E3D" w:rsidRDefault="00D262FF" w:rsidP="000F22F5">
            <w:pPr>
              <w:pStyle w:val="StandardTabelle9pt"/>
              <w:jc w:val="center"/>
              <w:rPr>
                <w:b/>
                <w:lang w:val="cs-CZ"/>
              </w:rPr>
            </w:pPr>
            <w:r w:rsidRPr="00CE3E3D">
              <w:rPr>
                <w:b/>
                <w:lang w:val="cs-CZ"/>
              </w:rPr>
              <w:t>Mezinárodní oblast povodí Labe</w:t>
            </w:r>
          </w:p>
        </w:tc>
      </w:tr>
      <w:tr w:rsidR="0066395C" w:rsidRPr="00CE3E3D" w:rsidTr="000F22F5">
        <w:trPr>
          <w:trHeight w:val="283"/>
          <w:jc w:val="center"/>
        </w:trPr>
        <w:tc>
          <w:tcPr>
            <w:tcW w:w="1111" w:type="dxa"/>
            <w:tcBorders>
              <w:top w:val="double" w:sz="4" w:space="0" w:color="auto"/>
              <w:bottom w:val="double" w:sz="4" w:space="0" w:color="auto"/>
            </w:tcBorders>
            <w:vAlign w:val="center"/>
          </w:tcPr>
          <w:p w:rsidR="0066395C" w:rsidRPr="00CE3E3D" w:rsidRDefault="0066395C" w:rsidP="000F22F5">
            <w:pPr>
              <w:pStyle w:val="StandardTabelle9pt"/>
              <w:ind w:right="170"/>
              <w:jc w:val="right"/>
              <w:rPr>
                <w:highlight w:val="yellow"/>
                <w:lang w:val="cs-CZ"/>
              </w:rPr>
            </w:pPr>
            <w:r w:rsidRPr="00CE3E3D">
              <w:rPr>
                <w:highlight w:val="yellow"/>
                <w:lang w:val="cs-CZ"/>
              </w:rPr>
              <w:t>327</w:t>
            </w:r>
          </w:p>
        </w:tc>
        <w:tc>
          <w:tcPr>
            <w:tcW w:w="1111" w:type="dxa"/>
            <w:tcBorders>
              <w:top w:val="double" w:sz="4" w:space="0" w:color="auto"/>
              <w:bottom w:val="double" w:sz="4" w:space="0" w:color="auto"/>
              <w:right w:val="double" w:sz="4" w:space="0" w:color="auto"/>
            </w:tcBorders>
            <w:vAlign w:val="center"/>
          </w:tcPr>
          <w:p w:rsidR="0066395C" w:rsidRPr="00CE3E3D" w:rsidRDefault="0066395C" w:rsidP="000F22F5">
            <w:pPr>
              <w:pStyle w:val="StandardTabelle9pt"/>
              <w:ind w:right="170"/>
              <w:jc w:val="right"/>
              <w:rPr>
                <w:highlight w:val="yellow"/>
                <w:lang w:val="cs-CZ"/>
              </w:rPr>
            </w:pPr>
            <w:r w:rsidRPr="00CE3E3D">
              <w:rPr>
                <w:highlight w:val="yellow"/>
                <w:lang w:val="cs-CZ"/>
              </w:rPr>
              <w:t>157 244</w:t>
            </w:r>
          </w:p>
        </w:tc>
        <w:tc>
          <w:tcPr>
            <w:tcW w:w="1169" w:type="dxa"/>
            <w:tcBorders>
              <w:top w:val="double" w:sz="4" w:space="0" w:color="auto"/>
              <w:left w:val="double" w:sz="4" w:space="0" w:color="auto"/>
              <w:bottom w:val="double" w:sz="4" w:space="0" w:color="auto"/>
            </w:tcBorders>
            <w:vAlign w:val="center"/>
          </w:tcPr>
          <w:p w:rsidR="0066395C" w:rsidRPr="00CE3E3D" w:rsidRDefault="0066395C" w:rsidP="000F22F5">
            <w:pPr>
              <w:pStyle w:val="StandardTabelle9pt"/>
              <w:tabs>
                <w:tab w:val="decimal" w:pos="576"/>
              </w:tabs>
              <w:jc w:val="left"/>
              <w:rPr>
                <w:highlight w:val="yellow"/>
                <w:lang w:val="cs-CZ"/>
              </w:rPr>
            </w:pPr>
            <w:r w:rsidRPr="00CE3E3D">
              <w:rPr>
                <w:highlight w:val="yellow"/>
                <w:lang w:val="cs-CZ"/>
              </w:rPr>
              <w:t>19</w:t>
            </w:r>
          </w:p>
        </w:tc>
        <w:tc>
          <w:tcPr>
            <w:tcW w:w="1170" w:type="dxa"/>
            <w:tcBorders>
              <w:top w:val="double" w:sz="4" w:space="0" w:color="auto"/>
              <w:bottom w:val="double" w:sz="4" w:space="0" w:color="auto"/>
              <w:right w:val="double" w:sz="4" w:space="0" w:color="auto"/>
            </w:tcBorders>
            <w:vAlign w:val="center"/>
          </w:tcPr>
          <w:p w:rsidR="0066395C" w:rsidRPr="00CE3E3D" w:rsidRDefault="0066395C" w:rsidP="000F22F5">
            <w:pPr>
              <w:pStyle w:val="StandardTabelle9pt"/>
              <w:ind w:right="227"/>
              <w:jc w:val="right"/>
              <w:rPr>
                <w:highlight w:val="yellow"/>
                <w:lang w:val="cs-CZ"/>
              </w:rPr>
            </w:pPr>
            <w:r w:rsidRPr="00CE3E3D">
              <w:rPr>
                <w:highlight w:val="yellow"/>
                <w:lang w:val="cs-CZ"/>
              </w:rPr>
              <w:t>2 260</w:t>
            </w:r>
          </w:p>
        </w:tc>
        <w:tc>
          <w:tcPr>
            <w:tcW w:w="1542" w:type="dxa"/>
            <w:tcBorders>
              <w:top w:val="double" w:sz="4" w:space="0" w:color="auto"/>
              <w:left w:val="double" w:sz="4" w:space="0" w:color="auto"/>
              <w:bottom w:val="double" w:sz="4" w:space="0" w:color="auto"/>
            </w:tcBorders>
            <w:vAlign w:val="center"/>
          </w:tcPr>
          <w:p w:rsidR="0066395C" w:rsidRPr="00CE3E3D" w:rsidRDefault="0066395C" w:rsidP="000F22F5">
            <w:pPr>
              <w:pStyle w:val="StandardTabelle9pt"/>
              <w:ind w:right="454"/>
              <w:jc w:val="right"/>
              <w:rPr>
                <w:highlight w:val="yellow"/>
                <w:lang w:val="cs-CZ"/>
              </w:rPr>
            </w:pPr>
            <w:r w:rsidRPr="00CE3E3D">
              <w:rPr>
                <w:highlight w:val="yellow"/>
                <w:lang w:val="cs-CZ"/>
              </w:rPr>
              <w:t>301</w:t>
            </w:r>
          </w:p>
        </w:tc>
        <w:tc>
          <w:tcPr>
            <w:tcW w:w="1542" w:type="dxa"/>
            <w:tcBorders>
              <w:top w:val="double" w:sz="4" w:space="0" w:color="auto"/>
              <w:bottom w:val="double" w:sz="4" w:space="0" w:color="auto"/>
              <w:right w:val="double" w:sz="4" w:space="0" w:color="auto"/>
            </w:tcBorders>
            <w:vAlign w:val="center"/>
          </w:tcPr>
          <w:p w:rsidR="0066395C" w:rsidRPr="00CE3E3D" w:rsidRDefault="0066395C" w:rsidP="000F22F5">
            <w:pPr>
              <w:pStyle w:val="StandardTabelle9pt"/>
              <w:ind w:right="340"/>
              <w:jc w:val="right"/>
              <w:rPr>
                <w:highlight w:val="yellow"/>
                <w:lang w:val="cs-CZ"/>
              </w:rPr>
            </w:pPr>
            <w:r w:rsidRPr="00CE3E3D">
              <w:rPr>
                <w:highlight w:val="yellow"/>
                <w:lang w:val="cs-CZ"/>
              </w:rPr>
              <w:t>146 992</w:t>
            </w:r>
          </w:p>
        </w:tc>
        <w:tc>
          <w:tcPr>
            <w:tcW w:w="850" w:type="dxa"/>
            <w:tcBorders>
              <w:top w:val="double" w:sz="4" w:space="0" w:color="auto"/>
              <w:left w:val="double" w:sz="4" w:space="0" w:color="auto"/>
              <w:bottom w:val="double" w:sz="4" w:space="0" w:color="auto"/>
            </w:tcBorders>
            <w:vAlign w:val="center"/>
          </w:tcPr>
          <w:p w:rsidR="0066395C" w:rsidRPr="00CE3E3D" w:rsidRDefault="0066395C" w:rsidP="000F22F5">
            <w:pPr>
              <w:pStyle w:val="StandardTabelle9pt"/>
              <w:tabs>
                <w:tab w:val="decimal" w:pos="403"/>
              </w:tabs>
              <w:jc w:val="left"/>
              <w:rPr>
                <w:highlight w:val="yellow"/>
                <w:lang w:val="cs-CZ"/>
              </w:rPr>
            </w:pPr>
            <w:r w:rsidRPr="00CE3E3D">
              <w:rPr>
                <w:highlight w:val="yellow"/>
                <w:lang w:val="cs-CZ"/>
              </w:rPr>
              <w:t>7</w:t>
            </w:r>
          </w:p>
        </w:tc>
        <w:tc>
          <w:tcPr>
            <w:tcW w:w="850" w:type="dxa"/>
            <w:tcBorders>
              <w:top w:val="double" w:sz="4" w:space="0" w:color="auto"/>
              <w:bottom w:val="double" w:sz="4" w:space="0" w:color="auto"/>
            </w:tcBorders>
            <w:vAlign w:val="center"/>
          </w:tcPr>
          <w:p w:rsidR="0066395C" w:rsidRPr="00CE3E3D" w:rsidRDefault="0066395C" w:rsidP="000F22F5">
            <w:pPr>
              <w:pStyle w:val="StandardTabelle9pt"/>
              <w:ind w:right="113"/>
              <w:jc w:val="right"/>
              <w:rPr>
                <w:highlight w:val="yellow"/>
                <w:lang w:val="cs-CZ"/>
              </w:rPr>
            </w:pPr>
            <w:r w:rsidRPr="00CE3E3D">
              <w:rPr>
                <w:highlight w:val="yellow"/>
                <w:lang w:val="cs-CZ"/>
              </w:rPr>
              <w:t>7 992</w:t>
            </w:r>
          </w:p>
        </w:tc>
      </w:tr>
      <w:tr w:rsidR="0066395C" w:rsidRPr="00CE3E3D" w:rsidTr="000F22F5">
        <w:trPr>
          <w:trHeight w:val="283"/>
          <w:jc w:val="center"/>
        </w:trPr>
        <w:tc>
          <w:tcPr>
            <w:tcW w:w="9345" w:type="dxa"/>
            <w:gridSpan w:val="8"/>
            <w:tcBorders>
              <w:top w:val="double" w:sz="4" w:space="0" w:color="auto"/>
              <w:bottom w:val="double" w:sz="4" w:space="0" w:color="auto"/>
            </w:tcBorders>
            <w:shd w:val="clear" w:color="auto" w:fill="FBD4B4"/>
            <w:vAlign w:val="center"/>
          </w:tcPr>
          <w:p w:rsidR="0066395C" w:rsidRPr="00CE3E3D" w:rsidRDefault="00D262FF" w:rsidP="000F22F5">
            <w:pPr>
              <w:pStyle w:val="StandardTabelle9pt"/>
              <w:jc w:val="center"/>
              <w:rPr>
                <w:b/>
                <w:lang w:val="cs-CZ"/>
              </w:rPr>
            </w:pPr>
            <w:r w:rsidRPr="00CE3E3D">
              <w:rPr>
                <w:b/>
                <w:lang w:val="cs-CZ"/>
              </w:rPr>
              <w:t>Česká republika</w:t>
            </w:r>
          </w:p>
        </w:tc>
      </w:tr>
      <w:tr w:rsidR="0066395C" w:rsidRPr="00CE3E3D" w:rsidTr="000F22F5">
        <w:trPr>
          <w:trHeight w:val="283"/>
          <w:jc w:val="center"/>
        </w:trPr>
        <w:tc>
          <w:tcPr>
            <w:tcW w:w="1111" w:type="dxa"/>
            <w:tcBorders>
              <w:top w:val="double" w:sz="4" w:space="0" w:color="auto"/>
              <w:bottom w:val="double" w:sz="4" w:space="0" w:color="auto"/>
            </w:tcBorders>
            <w:vAlign w:val="center"/>
          </w:tcPr>
          <w:p w:rsidR="0066395C" w:rsidRPr="00CE3E3D" w:rsidRDefault="0066395C" w:rsidP="000F22F5">
            <w:pPr>
              <w:pStyle w:val="StandardTabelle9pt"/>
              <w:ind w:right="170"/>
              <w:jc w:val="right"/>
              <w:rPr>
                <w:highlight w:val="yellow"/>
                <w:lang w:val="cs-CZ"/>
              </w:rPr>
            </w:pPr>
            <w:r w:rsidRPr="00CE3E3D">
              <w:rPr>
                <w:highlight w:val="yellow"/>
                <w:lang w:val="cs-CZ"/>
              </w:rPr>
              <w:t>99</w:t>
            </w:r>
          </w:p>
        </w:tc>
        <w:tc>
          <w:tcPr>
            <w:tcW w:w="1111" w:type="dxa"/>
            <w:tcBorders>
              <w:top w:val="double" w:sz="4" w:space="0" w:color="auto"/>
              <w:bottom w:val="double" w:sz="4" w:space="0" w:color="auto"/>
              <w:right w:val="double" w:sz="4" w:space="0" w:color="auto"/>
            </w:tcBorders>
            <w:vAlign w:val="center"/>
          </w:tcPr>
          <w:p w:rsidR="0066395C" w:rsidRPr="00CE3E3D" w:rsidRDefault="0066395C" w:rsidP="000F22F5">
            <w:pPr>
              <w:pStyle w:val="StandardTabelle9pt"/>
              <w:ind w:right="170"/>
              <w:jc w:val="right"/>
              <w:rPr>
                <w:highlight w:val="yellow"/>
                <w:lang w:val="cs-CZ"/>
              </w:rPr>
            </w:pPr>
            <w:r w:rsidRPr="00CE3E3D">
              <w:rPr>
                <w:highlight w:val="yellow"/>
                <w:lang w:val="cs-CZ"/>
              </w:rPr>
              <w:t>56 476</w:t>
            </w:r>
          </w:p>
        </w:tc>
        <w:tc>
          <w:tcPr>
            <w:tcW w:w="1169" w:type="dxa"/>
            <w:tcBorders>
              <w:top w:val="double" w:sz="4" w:space="0" w:color="auto"/>
              <w:left w:val="double" w:sz="4" w:space="0" w:color="auto"/>
              <w:bottom w:val="double" w:sz="4" w:space="0" w:color="auto"/>
            </w:tcBorders>
            <w:vAlign w:val="center"/>
          </w:tcPr>
          <w:p w:rsidR="0066395C" w:rsidRPr="00CE3E3D" w:rsidRDefault="0066395C" w:rsidP="000F22F5">
            <w:pPr>
              <w:pStyle w:val="StandardTabelle9pt"/>
              <w:tabs>
                <w:tab w:val="decimal" w:pos="576"/>
              </w:tabs>
              <w:jc w:val="left"/>
              <w:rPr>
                <w:highlight w:val="yellow"/>
                <w:lang w:val="cs-CZ"/>
              </w:rPr>
            </w:pPr>
            <w:r w:rsidRPr="00CE3E3D">
              <w:rPr>
                <w:highlight w:val="yellow"/>
                <w:lang w:val="cs-CZ"/>
              </w:rPr>
              <w:t>19</w:t>
            </w:r>
          </w:p>
        </w:tc>
        <w:tc>
          <w:tcPr>
            <w:tcW w:w="1170" w:type="dxa"/>
            <w:tcBorders>
              <w:top w:val="double" w:sz="4" w:space="0" w:color="auto"/>
              <w:bottom w:val="double" w:sz="4" w:space="0" w:color="auto"/>
              <w:right w:val="double" w:sz="4" w:space="0" w:color="auto"/>
            </w:tcBorders>
            <w:vAlign w:val="center"/>
          </w:tcPr>
          <w:p w:rsidR="0066395C" w:rsidRPr="00CE3E3D" w:rsidRDefault="0066395C" w:rsidP="000F22F5">
            <w:pPr>
              <w:pStyle w:val="StandardTabelle9pt"/>
              <w:ind w:right="227"/>
              <w:jc w:val="right"/>
              <w:rPr>
                <w:highlight w:val="yellow"/>
                <w:lang w:val="cs-CZ"/>
              </w:rPr>
            </w:pPr>
            <w:r w:rsidRPr="00CE3E3D">
              <w:rPr>
                <w:highlight w:val="yellow"/>
                <w:lang w:val="cs-CZ"/>
              </w:rPr>
              <w:t>2 260</w:t>
            </w:r>
          </w:p>
        </w:tc>
        <w:tc>
          <w:tcPr>
            <w:tcW w:w="1542" w:type="dxa"/>
            <w:tcBorders>
              <w:top w:val="double" w:sz="4" w:space="0" w:color="auto"/>
              <w:left w:val="double" w:sz="4" w:space="0" w:color="auto"/>
              <w:bottom w:val="double" w:sz="4" w:space="0" w:color="auto"/>
            </w:tcBorders>
            <w:vAlign w:val="center"/>
          </w:tcPr>
          <w:p w:rsidR="0066395C" w:rsidRPr="00CE3E3D" w:rsidRDefault="0066395C" w:rsidP="000F22F5">
            <w:pPr>
              <w:pStyle w:val="StandardTabelle9pt"/>
              <w:ind w:right="454"/>
              <w:jc w:val="right"/>
              <w:rPr>
                <w:highlight w:val="yellow"/>
                <w:lang w:val="cs-CZ"/>
              </w:rPr>
            </w:pPr>
            <w:r w:rsidRPr="00CE3E3D">
              <w:rPr>
                <w:highlight w:val="yellow"/>
                <w:lang w:val="cs-CZ"/>
              </w:rPr>
              <w:t>77</w:t>
            </w:r>
          </w:p>
        </w:tc>
        <w:tc>
          <w:tcPr>
            <w:tcW w:w="1542" w:type="dxa"/>
            <w:tcBorders>
              <w:top w:val="double" w:sz="4" w:space="0" w:color="auto"/>
              <w:bottom w:val="double" w:sz="4" w:space="0" w:color="auto"/>
              <w:right w:val="double" w:sz="4" w:space="0" w:color="auto"/>
            </w:tcBorders>
            <w:vAlign w:val="center"/>
          </w:tcPr>
          <w:p w:rsidR="0066395C" w:rsidRPr="00CE3E3D" w:rsidRDefault="0066395C" w:rsidP="000F22F5">
            <w:pPr>
              <w:pStyle w:val="StandardTabelle9pt"/>
              <w:ind w:right="340"/>
              <w:jc w:val="right"/>
              <w:rPr>
                <w:highlight w:val="yellow"/>
                <w:lang w:val="cs-CZ"/>
              </w:rPr>
            </w:pPr>
            <w:r w:rsidRPr="00CE3E3D">
              <w:rPr>
                <w:highlight w:val="yellow"/>
                <w:lang w:val="cs-CZ"/>
              </w:rPr>
              <w:t>50 045</w:t>
            </w:r>
          </w:p>
        </w:tc>
        <w:tc>
          <w:tcPr>
            <w:tcW w:w="850" w:type="dxa"/>
            <w:tcBorders>
              <w:top w:val="double" w:sz="4" w:space="0" w:color="auto"/>
              <w:left w:val="double" w:sz="4" w:space="0" w:color="auto"/>
              <w:bottom w:val="double" w:sz="4" w:space="0" w:color="auto"/>
            </w:tcBorders>
            <w:vAlign w:val="center"/>
          </w:tcPr>
          <w:p w:rsidR="0066395C" w:rsidRPr="00CE3E3D" w:rsidRDefault="0066395C" w:rsidP="000F22F5">
            <w:pPr>
              <w:pStyle w:val="StandardTabelle9pt"/>
              <w:tabs>
                <w:tab w:val="decimal" w:pos="403"/>
              </w:tabs>
              <w:jc w:val="left"/>
              <w:rPr>
                <w:highlight w:val="yellow"/>
                <w:lang w:val="cs-CZ"/>
              </w:rPr>
            </w:pPr>
            <w:r w:rsidRPr="00CE3E3D">
              <w:rPr>
                <w:highlight w:val="yellow"/>
                <w:lang w:val="cs-CZ"/>
              </w:rPr>
              <w:t>3</w:t>
            </w:r>
          </w:p>
        </w:tc>
        <w:tc>
          <w:tcPr>
            <w:tcW w:w="850" w:type="dxa"/>
            <w:tcBorders>
              <w:top w:val="double" w:sz="4" w:space="0" w:color="auto"/>
              <w:bottom w:val="double" w:sz="4" w:space="0" w:color="auto"/>
            </w:tcBorders>
            <w:vAlign w:val="center"/>
          </w:tcPr>
          <w:p w:rsidR="0066395C" w:rsidRPr="00CE3E3D" w:rsidRDefault="0066395C" w:rsidP="000F22F5">
            <w:pPr>
              <w:pStyle w:val="StandardTabelle9pt"/>
              <w:ind w:right="113"/>
              <w:jc w:val="right"/>
              <w:rPr>
                <w:highlight w:val="yellow"/>
                <w:lang w:val="cs-CZ"/>
              </w:rPr>
            </w:pPr>
            <w:r w:rsidRPr="00CE3E3D">
              <w:rPr>
                <w:highlight w:val="yellow"/>
                <w:lang w:val="cs-CZ"/>
              </w:rPr>
              <w:t>4 171</w:t>
            </w:r>
          </w:p>
        </w:tc>
      </w:tr>
      <w:tr w:rsidR="0066395C" w:rsidRPr="00CE3E3D" w:rsidTr="000F22F5">
        <w:trPr>
          <w:trHeight w:val="283"/>
          <w:jc w:val="center"/>
        </w:trPr>
        <w:tc>
          <w:tcPr>
            <w:tcW w:w="9345" w:type="dxa"/>
            <w:gridSpan w:val="8"/>
            <w:tcBorders>
              <w:top w:val="double" w:sz="4" w:space="0" w:color="auto"/>
              <w:bottom w:val="double" w:sz="4" w:space="0" w:color="auto"/>
            </w:tcBorders>
            <w:shd w:val="clear" w:color="auto" w:fill="FBD4B4"/>
            <w:vAlign w:val="center"/>
          </w:tcPr>
          <w:p w:rsidR="0066395C" w:rsidRPr="00CE3E3D" w:rsidRDefault="00D262FF" w:rsidP="000F22F5">
            <w:pPr>
              <w:pStyle w:val="StandardTabelle9pt"/>
              <w:jc w:val="center"/>
              <w:rPr>
                <w:b/>
                <w:lang w:val="cs-CZ"/>
              </w:rPr>
            </w:pPr>
            <w:r w:rsidRPr="00CE3E3D">
              <w:rPr>
                <w:b/>
                <w:lang w:val="cs-CZ"/>
              </w:rPr>
              <w:t>Německo</w:t>
            </w:r>
          </w:p>
        </w:tc>
      </w:tr>
      <w:tr w:rsidR="0066395C" w:rsidRPr="00CE3E3D" w:rsidTr="000F22F5">
        <w:trPr>
          <w:trHeight w:val="283"/>
          <w:jc w:val="center"/>
        </w:trPr>
        <w:tc>
          <w:tcPr>
            <w:tcW w:w="1111" w:type="dxa"/>
            <w:tcBorders>
              <w:top w:val="double" w:sz="4" w:space="0" w:color="auto"/>
              <w:bottom w:val="double" w:sz="4" w:space="0" w:color="auto"/>
            </w:tcBorders>
            <w:vAlign w:val="center"/>
          </w:tcPr>
          <w:p w:rsidR="0066395C" w:rsidRPr="00CE3E3D" w:rsidRDefault="0066395C" w:rsidP="000F22F5">
            <w:pPr>
              <w:pStyle w:val="StandardTabelle9pt"/>
              <w:ind w:right="170"/>
              <w:jc w:val="right"/>
              <w:rPr>
                <w:highlight w:val="yellow"/>
                <w:lang w:val="cs-CZ"/>
              </w:rPr>
            </w:pPr>
            <w:r w:rsidRPr="00CE3E3D">
              <w:rPr>
                <w:highlight w:val="yellow"/>
                <w:lang w:val="cs-CZ"/>
              </w:rPr>
              <w:t>224</w:t>
            </w:r>
          </w:p>
        </w:tc>
        <w:tc>
          <w:tcPr>
            <w:tcW w:w="1111" w:type="dxa"/>
            <w:tcBorders>
              <w:top w:val="double" w:sz="4" w:space="0" w:color="auto"/>
              <w:bottom w:val="double" w:sz="4" w:space="0" w:color="auto"/>
              <w:right w:val="double" w:sz="4" w:space="0" w:color="auto"/>
            </w:tcBorders>
            <w:vAlign w:val="center"/>
          </w:tcPr>
          <w:p w:rsidR="0066395C" w:rsidRPr="00CE3E3D" w:rsidRDefault="0066395C" w:rsidP="000F22F5">
            <w:pPr>
              <w:pStyle w:val="StandardTabelle9pt"/>
              <w:ind w:right="170"/>
              <w:jc w:val="right"/>
              <w:rPr>
                <w:highlight w:val="yellow"/>
                <w:lang w:val="cs-CZ"/>
              </w:rPr>
            </w:pPr>
            <w:r w:rsidRPr="00CE3E3D">
              <w:rPr>
                <w:highlight w:val="yellow"/>
                <w:lang w:val="cs-CZ"/>
              </w:rPr>
              <w:t>99 629</w:t>
            </w:r>
          </w:p>
        </w:tc>
        <w:tc>
          <w:tcPr>
            <w:tcW w:w="1169" w:type="dxa"/>
            <w:tcBorders>
              <w:top w:val="double" w:sz="4" w:space="0" w:color="auto"/>
              <w:left w:val="double" w:sz="4" w:space="0" w:color="auto"/>
              <w:bottom w:val="double" w:sz="4" w:space="0" w:color="auto"/>
            </w:tcBorders>
            <w:vAlign w:val="center"/>
          </w:tcPr>
          <w:p w:rsidR="0066395C" w:rsidRPr="00CE3E3D" w:rsidRDefault="0066395C" w:rsidP="000F22F5">
            <w:pPr>
              <w:pStyle w:val="StandardTabelle9pt"/>
              <w:tabs>
                <w:tab w:val="decimal" w:pos="576"/>
              </w:tabs>
              <w:jc w:val="left"/>
              <w:rPr>
                <w:highlight w:val="yellow"/>
                <w:lang w:val="cs-CZ"/>
              </w:rPr>
            </w:pPr>
            <w:r w:rsidRPr="00CE3E3D">
              <w:rPr>
                <w:highlight w:val="yellow"/>
                <w:lang w:val="cs-CZ"/>
              </w:rPr>
              <w:t>0</w:t>
            </w:r>
          </w:p>
        </w:tc>
        <w:tc>
          <w:tcPr>
            <w:tcW w:w="1170" w:type="dxa"/>
            <w:tcBorders>
              <w:top w:val="double" w:sz="4" w:space="0" w:color="auto"/>
              <w:bottom w:val="double" w:sz="4" w:space="0" w:color="auto"/>
              <w:right w:val="double" w:sz="4" w:space="0" w:color="auto"/>
            </w:tcBorders>
            <w:vAlign w:val="center"/>
          </w:tcPr>
          <w:p w:rsidR="0066395C" w:rsidRPr="00CE3E3D" w:rsidRDefault="0066395C" w:rsidP="000F22F5">
            <w:pPr>
              <w:pStyle w:val="StandardTabelle9pt"/>
              <w:ind w:right="227"/>
              <w:jc w:val="right"/>
              <w:rPr>
                <w:highlight w:val="yellow"/>
                <w:lang w:val="cs-CZ"/>
              </w:rPr>
            </w:pPr>
            <w:r w:rsidRPr="00CE3E3D">
              <w:rPr>
                <w:highlight w:val="yellow"/>
                <w:lang w:val="cs-CZ"/>
              </w:rPr>
              <w:t>0</w:t>
            </w:r>
          </w:p>
        </w:tc>
        <w:tc>
          <w:tcPr>
            <w:tcW w:w="1542" w:type="dxa"/>
            <w:tcBorders>
              <w:top w:val="double" w:sz="4" w:space="0" w:color="auto"/>
              <w:left w:val="double" w:sz="4" w:space="0" w:color="auto"/>
              <w:bottom w:val="double" w:sz="4" w:space="0" w:color="auto"/>
            </w:tcBorders>
            <w:vAlign w:val="center"/>
          </w:tcPr>
          <w:p w:rsidR="0066395C" w:rsidRPr="00CE3E3D" w:rsidRDefault="0066395C" w:rsidP="000F22F5">
            <w:pPr>
              <w:pStyle w:val="StandardTabelle9pt"/>
              <w:ind w:right="454"/>
              <w:jc w:val="right"/>
              <w:rPr>
                <w:highlight w:val="yellow"/>
                <w:lang w:val="cs-CZ"/>
              </w:rPr>
            </w:pPr>
            <w:r w:rsidRPr="00CE3E3D">
              <w:rPr>
                <w:highlight w:val="yellow"/>
                <w:lang w:val="cs-CZ"/>
              </w:rPr>
              <w:t>220</w:t>
            </w:r>
          </w:p>
        </w:tc>
        <w:tc>
          <w:tcPr>
            <w:tcW w:w="1542" w:type="dxa"/>
            <w:tcBorders>
              <w:top w:val="double" w:sz="4" w:space="0" w:color="auto"/>
              <w:bottom w:val="double" w:sz="4" w:space="0" w:color="auto"/>
              <w:right w:val="double" w:sz="4" w:space="0" w:color="auto"/>
            </w:tcBorders>
            <w:vAlign w:val="center"/>
          </w:tcPr>
          <w:p w:rsidR="0066395C" w:rsidRPr="00CE3E3D" w:rsidRDefault="0066395C" w:rsidP="000F22F5">
            <w:pPr>
              <w:pStyle w:val="StandardTabelle9pt"/>
              <w:ind w:right="340"/>
              <w:jc w:val="right"/>
              <w:rPr>
                <w:highlight w:val="yellow"/>
                <w:lang w:val="cs-CZ"/>
              </w:rPr>
            </w:pPr>
            <w:r w:rsidRPr="00CE3E3D">
              <w:rPr>
                <w:highlight w:val="yellow"/>
                <w:lang w:val="cs-CZ"/>
              </w:rPr>
              <w:t>95 808</w:t>
            </w:r>
          </w:p>
        </w:tc>
        <w:tc>
          <w:tcPr>
            <w:tcW w:w="850" w:type="dxa"/>
            <w:tcBorders>
              <w:top w:val="double" w:sz="4" w:space="0" w:color="auto"/>
              <w:left w:val="double" w:sz="4" w:space="0" w:color="auto"/>
              <w:bottom w:val="double" w:sz="4" w:space="0" w:color="auto"/>
            </w:tcBorders>
            <w:vAlign w:val="center"/>
          </w:tcPr>
          <w:p w:rsidR="0066395C" w:rsidRPr="00CE3E3D" w:rsidRDefault="0066395C" w:rsidP="000F22F5">
            <w:pPr>
              <w:pStyle w:val="StandardTabelle9pt"/>
              <w:tabs>
                <w:tab w:val="decimal" w:pos="403"/>
              </w:tabs>
              <w:jc w:val="left"/>
              <w:rPr>
                <w:highlight w:val="yellow"/>
                <w:lang w:val="cs-CZ"/>
              </w:rPr>
            </w:pPr>
            <w:r w:rsidRPr="00CE3E3D">
              <w:rPr>
                <w:highlight w:val="yellow"/>
                <w:lang w:val="cs-CZ"/>
              </w:rPr>
              <w:t>4</w:t>
            </w:r>
          </w:p>
        </w:tc>
        <w:tc>
          <w:tcPr>
            <w:tcW w:w="850" w:type="dxa"/>
            <w:tcBorders>
              <w:top w:val="double" w:sz="4" w:space="0" w:color="auto"/>
              <w:bottom w:val="double" w:sz="4" w:space="0" w:color="auto"/>
            </w:tcBorders>
            <w:vAlign w:val="center"/>
          </w:tcPr>
          <w:p w:rsidR="0066395C" w:rsidRPr="00CE3E3D" w:rsidRDefault="0066395C" w:rsidP="000F22F5">
            <w:pPr>
              <w:pStyle w:val="StandardTabelle9pt"/>
              <w:ind w:right="113"/>
              <w:jc w:val="right"/>
              <w:rPr>
                <w:highlight w:val="yellow"/>
                <w:lang w:val="cs-CZ"/>
              </w:rPr>
            </w:pPr>
            <w:r w:rsidRPr="00CE3E3D">
              <w:rPr>
                <w:highlight w:val="yellow"/>
                <w:lang w:val="cs-CZ"/>
              </w:rPr>
              <w:t>3 821</w:t>
            </w:r>
          </w:p>
        </w:tc>
      </w:tr>
      <w:tr w:rsidR="0066395C" w:rsidRPr="00CE3E3D" w:rsidTr="000F22F5">
        <w:trPr>
          <w:trHeight w:val="283"/>
          <w:jc w:val="center"/>
        </w:trPr>
        <w:tc>
          <w:tcPr>
            <w:tcW w:w="9345" w:type="dxa"/>
            <w:gridSpan w:val="8"/>
            <w:tcBorders>
              <w:top w:val="double" w:sz="4" w:space="0" w:color="auto"/>
              <w:bottom w:val="double" w:sz="4" w:space="0" w:color="auto"/>
            </w:tcBorders>
            <w:shd w:val="clear" w:color="auto" w:fill="FBD4B4"/>
            <w:vAlign w:val="center"/>
          </w:tcPr>
          <w:p w:rsidR="0066395C" w:rsidRPr="00CE3E3D" w:rsidRDefault="00D262FF" w:rsidP="000F22F5">
            <w:pPr>
              <w:pStyle w:val="StandardTabelle9pt"/>
              <w:jc w:val="center"/>
              <w:rPr>
                <w:b/>
                <w:lang w:val="cs-CZ"/>
              </w:rPr>
            </w:pPr>
            <w:r w:rsidRPr="00CE3E3D">
              <w:rPr>
                <w:b/>
                <w:lang w:val="cs-CZ"/>
              </w:rPr>
              <w:t>Rakousko</w:t>
            </w:r>
          </w:p>
        </w:tc>
      </w:tr>
      <w:tr w:rsidR="0066395C" w:rsidRPr="00CE3E3D" w:rsidTr="000F22F5">
        <w:trPr>
          <w:trHeight w:val="283"/>
          <w:jc w:val="center"/>
        </w:trPr>
        <w:tc>
          <w:tcPr>
            <w:tcW w:w="1111" w:type="dxa"/>
            <w:tcBorders>
              <w:top w:val="double" w:sz="4" w:space="0" w:color="auto"/>
            </w:tcBorders>
            <w:vAlign w:val="center"/>
          </w:tcPr>
          <w:p w:rsidR="0066395C" w:rsidRPr="00CE3E3D" w:rsidRDefault="0066395C" w:rsidP="000F22F5">
            <w:pPr>
              <w:pStyle w:val="StandardTabelle9pt"/>
              <w:ind w:right="170"/>
              <w:jc w:val="right"/>
              <w:rPr>
                <w:highlight w:val="yellow"/>
                <w:lang w:val="cs-CZ"/>
              </w:rPr>
            </w:pPr>
            <w:r w:rsidRPr="00CE3E3D">
              <w:rPr>
                <w:highlight w:val="yellow"/>
                <w:lang w:val="cs-CZ"/>
              </w:rPr>
              <w:t>1</w:t>
            </w:r>
          </w:p>
        </w:tc>
        <w:tc>
          <w:tcPr>
            <w:tcW w:w="1111" w:type="dxa"/>
            <w:tcBorders>
              <w:top w:val="double" w:sz="4" w:space="0" w:color="auto"/>
              <w:right w:val="double" w:sz="4" w:space="0" w:color="auto"/>
            </w:tcBorders>
            <w:vAlign w:val="center"/>
          </w:tcPr>
          <w:p w:rsidR="0066395C" w:rsidRPr="00CE3E3D" w:rsidRDefault="0066395C" w:rsidP="000F22F5">
            <w:pPr>
              <w:pStyle w:val="StandardTabelle9pt"/>
              <w:ind w:right="170"/>
              <w:jc w:val="right"/>
              <w:rPr>
                <w:highlight w:val="yellow"/>
                <w:lang w:val="cs-CZ"/>
              </w:rPr>
            </w:pPr>
            <w:r w:rsidRPr="00CE3E3D">
              <w:rPr>
                <w:highlight w:val="yellow"/>
                <w:lang w:val="cs-CZ"/>
              </w:rPr>
              <w:t>909</w:t>
            </w:r>
          </w:p>
        </w:tc>
        <w:tc>
          <w:tcPr>
            <w:tcW w:w="1169" w:type="dxa"/>
            <w:tcBorders>
              <w:top w:val="double" w:sz="4" w:space="0" w:color="auto"/>
              <w:left w:val="double" w:sz="4" w:space="0" w:color="auto"/>
              <w:bottom w:val="single" w:sz="6" w:space="0" w:color="000000"/>
            </w:tcBorders>
            <w:vAlign w:val="center"/>
          </w:tcPr>
          <w:p w:rsidR="0066395C" w:rsidRPr="00CE3E3D" w:rsidRDefault="0066395C" w:rsidP="000F22F5">
            <w:pPr>
              <w:pStyle w:val="StandardTabelle9pt"/>
              <w:tabs>
                <w:tab w:val="decimal" w:pos="576"/>
              </w:tabs>
              <w:jc w:val="left"/>
              <w:rPr>
                <w:highlight w:val="yellow"/>
                <w:lang w:val="cs-CZ"/>
              </w:rPr>
            </w:pPr>
            <w:r w:rsidRPr="00CE3E3D">
              <w:rPr>
                <w:highlight w:val="yellow"/>
                <w:lang w:val="cs-CZ"/>
              </w:rPr>
              <w:t>0</w:t>
            </w:r>
          </w:p>
        </w:tc>
        <w:tc>
          <w:tcPr>
            <w:tcW w:w="1170" w:type="dxa"/>
            <w:tcBorders>
              <w:top w:val="double" w:sz="4" w:space="0" w:color="auto"/>
              <w:bottom w:val="single" w:sz="6" w:space="0" w:color="000000"/>
              <w:right w:val="double" w:sz="4" w:space="0" w:color="auto"/>
            </w:tcBorders>
            <w:vAlign w:val="center"/>
          </w:tcPr>
          <w:p w:rsidR="0066395C" w:rsidRPr="00CE3E3D" w:rsidRDefault="0066395C" w:rsidP="000F22F5">
            <w:pPr>
              <w:pStyle w:val="StandardTabelle9pt"/>
              <w:ind w:right="227"/>
              <w:jc w:val="right"/>
              <w:rPr>
                <w:highlight w:val="yellow"/>
                <w:lang w:val="cs-CZ"/>
              </w:rPr>
            </w:pPr>
            <w:r w:rsidRPr="00CE3E3D">
              <w:rPr>
                <w:highlight w:val="yellow"/>
                <w:lang w:val="cs-CZ"/>
              </w:rPr>
              <w:t>0</w:t>
            </w:r>
          </w:p>
        </w:tc>
        <w:tc>
          <w:tcPr>
            <w:tcW w:w="1542" w:type="dxa"/>
            <w:tcBorders>
              <w:top w:val="double" w:sz="4" w:space="0" w:color="auto"/>
              <w:left w:val="double" w:sz="4" w:space="0" w:color="auto"/>
              <w:bottom w:val="single" w:sz="6" w:space="0" w:color="000000"/>
            </w:tcBorders>
            <w:vAlign w:val="center"/>
          </w:tcPr>
          <w:p w:rsidR="0066395C" w:rsidRPr="00CE3E3D" w:rsidRDefault="0066395C" w:rsidP="000F22F5">
            <w:pPr>
              <w:pStyle w:val="StandardTabelle9pt"/>
              <w:ind w:right="454"/>
              <w:jc w:val="right"/>
              <w:rPr>
                <w:highlight w:val="yellow"/>
                <w:lang w:val="cs-CZ"/>
              </w:rPr>
            </w:pPr>
            <w:r w:rsidRPr="00CE3E3D">
              <w:rPr>
                <w:highlight w:val="yellow"/>
                <w:lang w:val="cs-CZ"/>
              </w:rPr>
              <w:t>1</w:t>
            </w:r>
          </w:p>
        </w:tc>
        <w:tc>
          <w:tcPr>
            <w:tcW w:w="1542" w:type="dxa"/>
            <w:tcBorders>
              <w:top w:val="double" w:sz="4" w:space="0" w:color="auto"/>
              <w:bottom w:val="single" w:sz="6" w:space="0" w:color="000000"/>
              <w:right w:val="double" w:sz="4" w:space="0" w:color="auto"/>
            </w:tcBorders>
            <w:vAlign w:val="center"/>
          </w:tcPr>
          <w:p w:rsidR="0066395C" w:rsidRPr="00CE3E3D" w:rsidRDefault="0066395C" w:rsidP="000F22F5">
            <w:pPr>
              <w:pStyle w:val="StandardTabelle9pt"/>
              <w:ind w:right="340"/>
              <w:jc w:val="right"/>
              <w:rPr>
                <w:highlight w:val="yellow"/>
                <w:lang w:val="cs-CZ"/>
              </w:rPr>
            </w:pPr>
            <w:r w:rsidRPr="00CE3E3D">
              <w:rPr>
                <w:highlight w:val="yellow"/>
                <w:lang w:val="cs-CZ"/>
              </w:rPr>
              <w:t>909</w:t>
            </w:r>
          </w:p>
        </w:tc>
        <w:tc>
          <w:tcPr>
            <w:tcW w:w="850" w:type="dxa"/>
            <w:tcBorders>
              <w:top w:val="double" w:sz="4" w:space="0" w:color="auto"/>
              <w:left w:val="double" w:sz="4" w:space="0" w:color="auto"/>
            </w:tcBorders>
            <w:vAlign w:val="center"/>
          </w:tcPr>
          <w:p w:rsidR="0066395C" w:rsidRPr="00CE3E3D" w:rsidRDefault="0066395C" w:rsidP="000F22F5">
            <w:pPr>
              <w:pStyle w:val="StandardTabelle9pt"/>
              <w:tabs>
                <w:tab w:val="decimal" w:pos="403"/>
              </w:tabs>
              <w:jc w:val="left"/>
              <w:rPr>
                <w:highlight w:val="yellow"/>
                <w:lang w:val="cs-CZ"/>
              </w:rPr>
            </w:pPr>
            <w:r w:rsidRPr="00CE3E3D">
              <w:rPr>
                <w:highlight w:val="yellow"/>
                <w:lang w:val="cs-CZ"/>
              </w:rPr>
              <w:t>0</w:t>
            </w:r>
          </w:p>
        </w:tc>
        <w:tc>
          <w:tcPr>
            <w:tcW w:w="850" w:type="dxa"/>
            <w:tcBorders>
              <w:top w:val="double" w:sz="4" w:space="0" w:color="auto"/>
            </w:tcBorders>
            <w:vAlign w:val="center"/>
          </w:tcPr>
          <w:p w:rsidR="0066395C" w:rsidRPr="00CE3E3D" w:rsidRDefault="0066395C" w:rsidP="000F22F5">
            <w:pPr>
              <w:pStyle w:val="StandardTabelle9pt"/>
              <w:ind w:right="113"/>
              <w:jc w:val="right"/>
              <w:rPr>
                <w:highlight w:val="yellow"/>
                <w:lang w:val="cs-CZ"/>
              </w:rPr>
            </w:pPr>
            <w:r w:rsidRPr="00CE3E3D">
              <w:rPr>
                <w:highlight w:val="yellow"/>
                <w:lang w:val="cs-CZ"/>
              </w:rPr>
              <w:t>0</w:t>
            </w:r>
          </w:p>
        </w:tc>
      </w:tr>
      <w:tr w:rsidR="0066395C" w:rsidRPr="00CE3E3D" w:rsidTr="000F22F5">
        <w:trPr>
          <w:trHeight w:val="283"/>
          <w:jc w:val="center"/>
        </w:trPr>
        <w:tc>
          <w:tcPr>
            <w:tcW w:w="9345" w:type="dxa"/>
            <w:gridSpan w:val="8"/>
            <w:tcBorders>
              <w:top w:val="double" w:sz="4" w:space="0" w:color="auto"/>
              <w:bottom w:val="double" w:sz="4" w:space="0" w:color="auto"/>
            </w:tcBorders>
            <w:shd w:val="clear" w:color="auto" w:fill="FBD4B4"/>
            <w:vAlign w:val="center"/>
          </w:tcPr>
          <w:p w:rsidR="0066395C" w:rsidRPr="00CE3E3D" w:rsidRDefault="00D262FF" w:rsidP="000F22F5">
            <w:pPr>
              <w:pStyle w:val="StandardTabelle9pt"/>
              <w:jc w:val="center"/>
              <w:rPr>
                <w:b/>
                <w:lang w:val="cs-CZ"/>
              </w:rPr>
            </w:pPr>
            <w:r w:rsidRPr="00CE3E3D">
              <w:rPr>
                <w:b/>
                <w:lang w:val="cs-CZ"/>
              </w:rPr>
              <w:t>Polsko</w:t>
            </w:r>
          </w:p>
        </w:tc>
      </w:tr>
      <w:tr w:rsidR="0066395C" w:rsidRPr="00CE3E3D" w:rsidTr="000F22F5">
        <w:trPr>
          <w:trHeight w:val="283"/>
          <w:jc w:val="center"/>
        </w:trPr>
        <w:tc>
          <w:tcPr>
            <w:tcW w:w="1111" w:type="dxa"/>
            <w:tcBorders>
              <w:top w:val="double" w:sz="4" w:space="0" w:color="auto"/>
              <w:bottom w:val="single" w:sz="12" w:space="0" w:color="000000"/>
            </w:tcBorders>
            <w:vAlign w:val="center"/>
          </w:tcPr>
          <w:p w:rsidR="0066395C" w:rsidRPr="00CE3E3D" w:rsidRDefault="0066395C" w:rsidP="000F22F5">
            <w:pPr>
              <w:pStyle w:val="StandardTabelle9pt"/>
              <w:ind w:right="170"/>
              <w:jc w:val="right"/>
              <w:rPr>
                <w:highlight w:val="yellow"/>
                <w:lang w:val="cs-CZ"/>
              </w:rPr>
            </w:pPr>
            <w:r w:rsidRPr="00CE3E3D">
              <w:rPr>
                <w:highlight w:val="yellow"/>
                <w:lang w:val="cs-CZ"/>
              </w:rPr>
              <w:t>3</w:t>
            </w:r>
          </w:p>
        </w:tc>
        <w:tc>
          <w:tcPr>
            <w:tcW w:w="1111" w:type="dxa"/>
            <w:tcBorders>
              <w:top w:val="double" w:sz="4" w:space="0" w:color="auto"/>
              <w:bottom w:val="single" w:sz="12" w:space="0" w:color="000000"/>
              <w:right w:val="double" w:sz="4" w:space="0" w:color="auto"/>
            </w:tcBorders>
            <w:vAlign w:val="center"/>
          </w:tcPr>
          <w:p w:rsidR="0066395C" w:rsidRPr="00CE3E3D" w:rsidRDefault="0066395C" w:rsidP="000F22F5">
            <w:pPr>
              <w:pStyle w:val="StandardTabelle9pt"/>
              <w:ind w:right="170"/>
              <w:jc w:val="right"/>
              <w:rPr>
                <w:highlight w:val="yellow"/>
                <w:lang w:val="cs-CZ"/>
              </w:rPr>
            </w:pPr>
            <w:r w:rsidRPr="00CE3E3D">
              <w:rPr>
                <w:highlight w:val="yellow"/>
                <w:lang w:val="cs-CZ"/>
              </w:rPr>
              <w:t>230</w:t>
            </w:r>
          </w:p>
        </w:tc>
        <w:tc>
          <w:tcPr>
            <w:tcW w:w="1169" w:type="dxa"/>
            <w:tcBorders>
              <w:top w:val="double" w:sz="4" w:space="0" w:color="auto"/>
              <w:left w:val="double" w:sz="4" w:space="0" w:color="auto"/>
              <w:bottom w:val="single" w:sz="12" w:space="0" w:color="000000"/>
            </w:tcBorders>
            <w:vAlign w:val="center"/>
          </w:tcPr>
          <w:p w:rsidR="0066395C" w:rsidRPr="00CE3E3D" w:rsidRDefault="0066395C" w:rsidP="000F22F5">
            <w:pPr>
              <w:pStyle w:val="StandardTabelle9pt"/>
              <w:tabs>
                <w:tab w:val="decimal" w:pos="576"/>
              </w:tabs>
              <w:jc w:val="left"/>
              <w:rPr>
                <w:highlight w:val="yellow"/>
                <w:lang w:val="cs-CZ"/>
              </w:rPr>
            </w:pPr>
            <w:r w:rsidRPr="00CE3E3D">
              <w:rPr>
                <w:highlight w:val="yellow"/>
                <w:lang w:val="cs-CZ"/>
              </w:rPr>
              <w:t>0</w:t>
            </w:r>
          </w:p>
        </w:tc>
        <w:tc>
          <w:tcPr>
            <w:tcW w:w="1170" w:type="dxa"/>
            <w:tcBorders>
              <w:top w:val="double" w:sz="4" w:space="0" w:color="auto"/>
              <w:bottom w:val="single" w:sz="12" w:space="0" w:color="000000"/>
              <w:right w:val="double" w:sz="4" w:space="0" w:color="auto"/>
            </w:tcBorders>
            <w:vAlign w:val="center"/>
          </w:tcPr>
          <w:p w:rsidR="0066395C" w:rsidRPr="00CE3E3D" w:rsidRDefault="0066395C" w:rsidP="000F22F5">
            <w:pPr>
              <w:pStyle w:val="StandardTabelle9pt"/>
              <w:ind w:right="227"/>
              <w:jc w:val="right"/>
              <w:rPr>
                <w:highlight w:val="yellow"/>
                <w:lang w:val="cs-CZ"/>
              </w:rPr>
            </w:pPr>
            <w:r w:rsidRPr="00CE3E3D">
              <w:rPr>
                <w:highlight w:val="yellow"/>
                <w:lang w:val="cs-CZ"/>
              </w:rPr>
              <w:t>0</w:t>
            </w:r>
          </w:p>
        </w:tc>
        <w:tc>
          <w:tcPr>
            <w:tcW w:w="1542" w:type="dxa"/>
            <w:tcBorders>
              <w:top w:val="double" w:sz="4" w:space="0" w:color="auto"/>
              <w:left w:val="double" w:sz="4" w:space="0" w:color="auto"/>
              <w:bottom w:val="single" w:sz="12" w:space="0" w:color="000000"/>
            </w:tcBorders>
            <w:vAlign w:val="center"/>
          </w:tcPr>
          <w:p w:rsidR="0066395C" w:rsidRPr="00CE3E3D" w:rsidRDefault="0066395C" w:rsidP="000F22F5">
            <w:pPr>
              <w:pStyle w:val="StandardTabelle9pt"/>
              <w:ind w:right="454"/>
              <w:jc w:val="right"/>
              <w:rPr>
                <w:highlight w:val="yellow"/>
                <w:lang w:val="cs-CZ"/>
              </w:rPr>
            </w:pPr>
            <w:r w:rsidRPr="00CE3E3D">
              <w:rPr>
                <w:highlight w:val="yellow"/>
                <w:lang w:val="cs-CZ"/>
              </w:rPr>
              <w:t>3</w:t>
            </w:r>
          </w:p>
        </w:tc>
        <w:tc>
          <w:tcPr>
            <w:tcW w:w="1542" w:type="dxa"/>
            <w:tcBorders>
              <w:top w:val="double" w:sz="4" w:space="0" w:color="auto"/>
              <w:bottom w:val="single" w:sz="12" w:space="0" w:color="000000"/>
              <w:right w:val="double" w:sz="4" w:space="0" w:color="auto"/>
            </w:tcBorders>
            <w:vAlign w:val="center"/>
          </w:tcPr>
          <w:p w:rsidR="0066395C" w:rsidRPr="00CE3E3D" w:rsidRDefault="0066395C" w:rsidP="000F22F5">
            <w:pPr>
              <w:pStyle w:val="StandardTabelle9pt"/>
              <w:ind w:right="340"/>
              <w:jc w:val="right"/>
              <w:rPr>
                <w:highlight w:val="yellow"/>
                <w:lang w:val="cs-CZ"/>
              </w:rPr>
            </w:pPr>
            <w:r w:rsidRPr="00CE3E3D">
              <w:rPr>
                <w:highlight w:val="yellow"/>
                <w:lang w:val="cs-CZ"/>
              </w:rPr>
              <w:t>230</w:t>
            </w:r>
          </w:p>
        </w:tc>
        <w:tc>
          <w:tcPr>
            <w:tcW w:w="850" w:type="dxa"/>
            <w:tcBorders>
              <w:top w:val="double" w:sz="4" w:space="0" w:color="auto"/>
              <w:left w:val="double" w:sz="4" w:space="0" w:color="auto"/>
              <w:bottom w:val="single" w:sz="12" w:space="0" w:color="000000"/>
            </w:tcBorders>
            <w:vAlign w:val="center"/>
          </w:tcPr>
          <w:p w:rsidR="0066395C" w:rsidRPr="00CE3E3D" w:rsidRDefault="0066395C" w:rsidP="000F22F5">
            <w:pPr>
              <w:pStyle w:val="StandardTabelle9pt"/>
              <w:tabs>
                <w:tab w:val="decimal" w:pos="403"/>
              </w:tabs>
              <w:jc w:val="left"/>
              <w:rPr>
                <w:highlight w:val="yellow"/>
                <w:lang w:val="cs-CZ"/>
              </w:rPr>
            </w:pPr>
            <w:r w:rsidRPr="00CE3E3D">
              <w:rPr>
                <w:highlight w:val="yellow"/>
                <w:lang w:val="cs-CZ"/>
              </w:rPr>
              <w:t>0</w:t>
            </w:r>
          </w:p>
        </w:tc>
        <w:tc>
          <w:tcPr>
            <w:tcW w:w="850" w:type="dxa"/>
            <w:tcBorders>
              <w:top w:val="double" w:sz="4" w:space="0" w:color="auto"/>
              <w:bottom w:val="single" w:sz="12" w:space="0" w:color="000000"/>
            </w:tcBorders>
            <w:vAlign w:val="center"/>
          </w:tcPr>
          <w:p w:rsidR="0066395C" w:rsidRPr="00CE3E3D" w:rsidRDefault="0066395C" w:rsidP="000F22F5">
            <w:pPr>
              <w:pStyle w:val="StandardTabelle9pt"/>
              <w:ind w:right="113"/>
              <w:jc w:val="right"/>
              <w:rPr>
                <w:highlight w:val="yellow"/>
                <w:lang w:val="cs-CZ"/>
              </w:rPr>
            </w:pPr>
            <w:r w:rsidRPr="00CE3E3D">
              <w:rPr>
                <w:highlight w:val="yellow"/>
                <w:lang w:val="cs-CZ"/>
              </w:rPr>
              <w:t>0</w:t>
            </w:r>
          </w:p>
        </w:tc>
      </w:tr>
    </w:tbl>
    <w:p w:rsidR="0066395C" w:rsidRPr="00CE3E3D" w:rsidRDefault="0066395C" w:rsidP="0066395C">
      <w:pPr>
        <w:rPr>
          <w:lang w:val="cs-CZ"/>
        </w:rPr>
      </w:pPr>
    </w:p>
    <w:p w:rsidR="0066395C" w:rsidRPr="00CE3E3D" w:rsidRDefault="0066395C" w:rsidP="0066395C">
      <w:pPr>
        <w:rPr>
          <w:lang w:val="cs-CZ"/>
        </w:rPr>
      </w:pPr>
    </w:p>
    <w:p w:rsidR="0066395C" w:rsidRPr="00CE3E3D" w:rsidRDefault="00D262FF" w:rsidP="0066395C">
      <w:pPr>
        <w:rPr>
          <w:lang w:val="cs-CZ"/>
        </w:rPr>
      </w:pPr>
      <w:commentRangeStart w:id="47"/>
      <w:ins w:id="48" w:author="majka" w:date="2013-12-09T10:15:00Z">
        <w:r w:rsidRPr="00CE3E3D">
          <w:rPr>
            <w:lang w:val="cs-CZ"/>
          </w:rPr>
          <w:t>Změny</w:t>
        </w:r>
      </w:ins>
      <w:commentRangeEnd w:id="47"/>
      <w:ins w:id="49" w:author="S. Börner" w:date="2013-11-12T15:15:00Z">
        <w:r w:rsidR="003A7587" w:rsidRPr="00CE3E3D">
          <w:rPr>
            <w:rStyle w:val="Kommentarzeichen"/>
            <w:lang w:val="cs-CZ"/>
          </w:rPr>
          <w:commentReference w:id="47"/>
        </w:r>
      </w:ins>
      <w:ins w:id="50" w:author="majka" w:date="2013-12-09T10:15:00Z">
        <w:r w:rsidRPr="00CE3E3D">
          <w:rPr>
            <w:lang w:val="cs-CZ"/>
          </w:rPr>
          <w:t xml:space="preserve"> útvarů podzemních vod se do velikosti plochy téměř nepromítají / u velikosti plochy pr</w:t>
        </w:r>
        <w:r w:rsidRPr="00CE3E3D">
          <w:rPr>
            <w:lang w:val="cs-CZ"/>
          </w:rPr>
          <w:t>o</w:t>
        </w:r>
        <w:r w:rsidRPr="00CE3E3D">
          <w:rPr>
            <w:lang w:val="cs-CZ"/>
          </w:rPr>
          <w:t>jevují následovně:</w:t>
        </w:r>
      </w:ins>
      <w:r w:rsidR="003A7587" w:rsidRPr="00CE3E3D">
        <w:rPr>
          <w:lang w:val="cs-CZ"/>
        </w:rPr>
        <w:t xml:space="preserve"> </w:t>
      </w:r>
      <w:r w:rsidRPr="00CE3E3D">
        <w:rPr>
          <w:lang w:val="cs-CZ"/>
        </w:rPr>
        <w:t xml:space="preserve">K mezinárodní oblasti povodí Labe bylo přiřazeno </w:t>
      </w:r>
      <w:r w:rsidRPr="00CE3E3D">
        <w:rPr>
          <w:highlight w:val="yellow"/>
          <w:lang w:val="cs-CZ"/>
        </w:rPr>
        <w:t>327</w:t>
      </w:r>
      <w:r w:rsidRPr="00CE3E3D">
        <w:rPr>
          <w:lang w:val="cs-CZ"/>
        </w:rPr>
        <w:t xml:space="preserve"> útvarů podzemních vod o ploše </w:t>
      </w:r>
      <w:r w:rsidRPr="00CE3E3D">
        <w:rPr>
          <w:highlight w:val="yellow"/>
          <w:lang w:val="cs-CZ"/>
        </w:rPr>
        <w:t>6 až 6 050 km</w:t>
      </w:r>
      <w:r w:rsidRPr="00CE3E3D">
        <w:rPr>
          <w:highlight w:val="yellow"/>
          <w:vertAlign w:val="superscript"/>
          <w:lang w:val="cs-CZ"/>
        </w:rPr>
        <w:t>2</w:t>
      </w:r>
      <w:r w:rsidRPr="00CE3E3D">
        <w:rPr>
          <w:lang w:val="cs-CZ"/>
        </w:rPr>
        <w:t xml:space="preserve">. Celkem </w:t>
      </w:r>
      <w:r w:rsidRPr="00CE3E3D">
        <w:rPr>
          <w:highlight w:val="yellow"/>
          <w:lang w:val="cs-CZ"/>
        </w:rPr>
        <w:t>19</w:t>
      </w:r>
      <w:r w:rsidRPr="00CE3E3D">
        <w:rPr>
          <w:lang w:val="cs-CZ"/>
        </w:rPr>
        <w:t xml:space="preserve"> těchto útvarů náleží ke svrchním útvarům podzemních vod o ploše v rozmezí </w:t>
      </w:r>
      <w:r w:rsidRPr="00CE3E3D">
        <w:rPr>
          <w:highlight w:val="yellow"/>
          <w:lang w:val="cs-CZ"/>
        </w:rPr>
        <w:t>7</w:t>
      </w:r>
      <w:r w:rsidRPr="00CE3E3D">
        <w:rPr>
          <w:lang w:val="cs-CZ"/>
        </w:rPr>
        <w:t xml:space="preserve"> až </w:t>
      </w:r>
      <w:r w:rsidRPr="00CE3E3D">
        <w:rPr>
          <w:highlight w:val="yellow"/>
          <w:lang w:val="cs-CZ"/>
        </w:rPr>
        <w:t>190 km</w:t>
      </w:r>
      <w:r w:rsidRPr="00CE3E3D">
        <w:rPr>
          <w:highlight w:val="yellow"/>
          <w:vertAlign w:val="superscript"/>
          <w:lang w:val="cs-CZ"/>
        </w:rPr>
        <w:t>2</w:t>
      </w:r>
      <w:r w:rsidRPr="00CE3E3D">
        <w:rPr>
          <w:highlight w:val="yellow"/>
          <w:lang w:val="cs-CZ"/>
        </w:rPr>
        <w:t>, 301</w:t>
      </w:r>
      <w:r w:rsidRPr="00CE3E3D">
        <w:rPr>
          <w:lang w:val="cs-CZ"/>
        </w:rPr>
        <w:t xml:space="preserve"> útvarů podzemních vod o ploše od </w:t>
      </w:r>
      <w:r w:rsidRPr="00CE3E3D">
        <w:rPr>
          <w:highlight w:val="yellow"/>
          <w:lang w:val="cs-CZ"/>
        </w:rPr>
        <w:t>6 do 6 050 km</w:t>
      </w:r>
      <w:r w:rsidRPr="00CE3E3D">
        <w:rPr>
          <w:highlight w:val="yellow"/>
          <w:vertAlign w:val="superscript"/>
          <w:lang w:val="cs-CZ"/>
        </w:rPr>
        <w:t>2</w:t>
      </w:r>
      <w:r w:rsidRPr="00CE3E3D">
        <w:rPr>
          <w:lang w:val="cs-CZ"/>
        </w:rPr>
        <w:t xml:space="preserve"> leží v hlavních kolektorech a </w:t>
      </w:r>
      <w:r w:rsidRPr="00CE3E3D">
        <w:rPr>
          <w:highlight w:val="yellow"/>
          <w:lang w:val="cs-CZ"/>
        </w:rPr>
        <w:t>7</w:t>
      </w:r>
      <w:r w:rsidRPr="00CE3E3D">
        <w:rPr>
          <w:lang w:val="cs-CZ"/>
        </w:rPr>
        <w:t xml:space="preserve"> útvarů o ploše v rozmezí </w:t>
      </w:r>
      <w:r w:rsidRPr="00CE3E3D">
        <w:rPr>
          <w:highlight w:val="yellow"/>
          <w:lang w:val="cs-CZ"/>
        </w:rPr>
        <w:t>46 až 2 215 km</w:t>
      </w:r>
      <w:r w:rsidRPr="00CE3E3D">
        <w:rPr>
          <w:highlight w:val="yellow"/>
          <w:vertAlign w:val="superscript"/>
          <w:lang w:val="cs-CZ"/>
        </w:rPr>
        <w:t>2</w:t>
      </w:r>
      <w:r w:rsidRPr="00CE3E3D">
        <w:rPr>
          <w:lang w:val="cs-CZ"/>
        </w:rPr>
        <w:t xml:space="preserve"> jsou hlubinné útvary po</w:t>
      </w:r>
      <w:r w:rsidRPr="00CE3E3D">
        <w:rPr>
          <w:lang w:val="cs-CZ"/>
        </w:rPr>
        <w:t>d</w:t>
      </w:r>
      <w:r w:rsidRPr="00CE3E3D">
        <w:rPr>
          <w:lang w:val="cs-CZ"/>
        </w:rPr>
        <w:t>zemních vod. Plocha útvarů podzemních vod v hlavních kolektorech, které byly přiřazeny k m</w:t>
      </w:r>
      <w:r w:rsidRPr="00CE3E3D">
        <w:rPr>
          <w:lang w:val="cs-CZ"/>
        </w:rPr>
        <w:t>e</w:t>
      </w:r>
      <w:r w:rsidRPr="00CE3E3D">
        <w:rPr>
          <w:lang w:val="cs-CZ"/>
        </w:rPr>
        <w:t>zinárodní o</w:t>
      </w:r>
      <w:r w:rsidRPr="00CE3E3D">
        <w:rPr>
          <w:lang w:val="cs-CZ"/>
        </w:rPr>
        <w:t>b</w:t>
      </w:r>
      <w:r w:rsidRPr="00CE3E3D">
        <w:rPr>
          <w:lang w:val="cs-CZ"/>
        </w:rPr>
        <w:t>lasti povodí Labe, činí</w:t>
      </w:r>
      <w:r w:rsidR="0066395C" w:rsidRPr="00CE3E3D">
        <w:rPr>
          <w:lang w:val="cs-CZ"/>
        </w:rPr>
        <w:t xml:space="preserve"> </w:t>
      </w:r>
      <w:r w:rsidR="0066395C" w:rsidRPr="00CE3E3D">
        <w:rPr>
          <w:highlight w:val="yellow"/>
          <w:lang w:val="cs-CZ"/>
        </w:rPr>
        <w:t>146 992</w:t>
      </w:r>
      <w:r w:rsidR="0066395C" w:rsidRPr="00CE3E3D">
        <w:rPr>
          <w:lang w:val="cs-CZ"/>
        </w:rPr>
        <w:t xml:space="preserve"> km</w:t>
      </w:r>
      <w:r w:rsidR="0066395C" w:rsidRPr="00CE3E3D">
        <w:rPr>
          <w:vertAlign w:val="superscript"/>
          <w:lang w:val="cs-CZ"/>
        </w:rPr>
        <w:t>2</w:t>
      </w:r>
      <w:r w:rsidR="0066395C" w:rsidRPr="00CE3E3D">
        <w:rPr>
          <w:lang w:val="cs-CZ"/>
        </w:rPr>
        <w:t>.</w:t>
      </w:r>
    </w:p>
    <w:p w:rsidR="0066395C" w:rsidRPr="00CE3E3D" w:rsidRDefault="0066395C" w:rsidP="0066395C">
      <w:pPr>
        <w:rPr>
          <w:lang w:val="cs-CZ"/>
        </w:rPr>
      </w:pPr>
    </w:p>
    <w:p w:rsidR="0066395C" w:rsidRPr="00CE3E3D" w:rsidRDefault="0071462A" w:rsidP="0066395C">
      <w:pPr>
        <w:rPr>
          <w:lang w:val="cs-CZ"/>
        </w:rPr>
      </w:pPr>
      <w:r w:rsidRPr="00CE3E3D">
        <w:rPr>
          <w:lang w:val="cs-CZ"/>
        </w:rPr>
        <w:t>Umístění útvarů podzemních vod v mezinárodní oblasti povodí Labe je znázorněno v mapě č. 1.4.</w:t>
      </w:r>
    </w:p>
    <w:p w:rsidR="0066395C" w:rsidRPr="00CE3E3D" w:rsidRDefault="0066395C" w:rsidP="0066395C">
      <w:pPr>
        <w:rPr>
          <w:lang w:val="cs-CZ"/>
        </w:rPr>
      </w:pPr>
    </w:p>
    <w:p w:rsidR="0066395C" w:rsidRPr="00CE3E3D" w:rsidRDefault="0071462A" w:rsidP="0066395C">
      <w:pPr>
        <w:rPr>
          <w:ins w:id="51" w:author="majka" w:date="2013-12-09T10:18:00Z"/>
          <w:lang w:val="cs-CZ"/>
        </w:rPr>
      </w:pPr>
      <w:del w:id="52" w:author="majka" w:date="2013-12-09T10:18:00Z">
        <w:r w:rsidRPr="00CE3E3D" w:rsidDel="0071462A">
          <w:rPr>
            <w:lang w:val="cs-CZ"/>
          </w:rPr>
          <w:delText xml:space="preserve">Detailnější </w:delText>
        </w:r>
      </w:del>
      <w:ins w:id="53" w:author="majka" w:date="2013-12-09T10:18:00Z">
        <w:r w:rsidRPr="00CE3E3D">
          <w:rPr>
            <w:lang w:val="cs-CZ"/>
          </w:rPr>
          <w:t xml:space="preserve">Podrobnější </w:t>
        </w:r>
      </w:ins>
      <w:r w:rsidRPr="00CE3E3D">
        <w:rPr>
          <w:lang w:val="cs-CZ"/>
        </w:rPr>
        <w:t>údaje o vymezení útvarů podzemních vod jsou uvedeny v příslušných národních plánech povodí</w:t>
      </w:r>
      <w:r w:rsidR="0066395C" w:rsidRPr="00CE3E3D">
        <w:rPr>
          <w:lang w:val="cs-CZ"/>
        </w:rPr>
        <w:t>.</w:t>
      </w:r>
    </w:p>
    <w:p w:rsidR="0071462A" w:rsidRPr="00CE3E3D" w:rsidRDefault="0071462A" w:rsidP="0066395C">
      <w:pPr>
        <w:rPr>
          <w:ins w:id="54" w:author="majka" w:date="2013-12-09T10:18:00Z"/>
          <w:lang w:val="cs-CZ"/>
        </w:rPr>
      </w:pPr>
    </w:p>
    <w:p w:rsidR="0071462A" w:rsidRPr="00CE3E3D" w:rsidRDefault="0071462A" w:rsidP="0066395C">
      <w:pPr>
        <w:rPr>
          <w:lang w:val="cs-CZ"/>
        </w:rPr>
      </w:pPr>
    </w:p>
    <w:p w:rsidR="0066395C" w:rsidRPr="00CE3E3D" w:rsidRDefault="005C057D" w:rsidP="0066395C">
      <w:pPr>
        <w:pStyle w:val="berschrift2"/>
        <w:rPr>
          <w:lang w:val="cs-CZ"/>
        </w:rPr>
      </w:pPr>
      <w:bookmarkStart w:id="55" w:name="_Toc244676055"/>
      <w:r w:rsidRPr="00CE3E3D">
        <w:rPr>
          <w:lang w:val="cs-CZ"/>
        </w:rPr>
        <w:br w:type="column"/>
      </w:r>
      <w:r w:rsidR="00EB45DB" w:rsidRPr="00CE3E3D">
        <w:rPr>
          <w:lang w:val="cs-CZ"/>
        </w:rPr>
        <w:lastRenderedPageBreak/>
        <w:t>2</w:t>
      </w:r>
      <w:r w:rsidR="0066395C" w:rsidRPr="00CE3E3D">
        <w:rPr>
          <w:lang w:val="cs-CZ"/>
        </w:rPr>
        <w:t>.2</w:t>
      </w:r>
      <w:r w:rsidR="0066395C" w:rsidRPr="00CE3E3D">
        <w:rPr>
          <w:lang w:val="cs-CZ"/>
        </w:rPr>
        <w:tab/>
      </w:r>
      <w:r w:rsidR="0071462A" w:rsidRPr="00CE3E3D">
        <w:rPr>
          <w:lang w:val="cs-CZ"/>
        </w:rPr>
        <w:t>Podzemní vody</w:t>
      </w:r>
      <w:bookmarkEnd w:id="55"/>
    </w:p>
    <w:p w:rsidR="00172A15" w:rsidRPr="00CE3E3D" w:rsidRDefault="00172A15" w:rsidP="0066395C">
      <w:pPr>
        <w:rPr>
          <w:ins w:id="56" w:author="majka" w:date="2013-12-09T11:25:00Z"/>
          <w:lang w:val="cs-CZ"/>
        </w:rPr>
      </w:pPr>
      <w:ins w:id="57" w:author="majka" w:date="2013-12-09T11:21:00Z">
        <w:r w:rsidRPr="00CE3E3D">
          <w:rPr>
            <w:lang w:val="cs-CZ"/>
          </w:rPr>
          <w:t>K přepracování a aktualizaci analýzy vlivů a dopadů z roku 2004</w:t>
        </w:r>
      </w:ins>
      <w:ins w:id="58" w:author="majka" w:date="2013-12-09T11:22:00Z">
        <w:r w:rsidRPr="00CE3E3D">
          <w:rPr>
            <w:lang w:val="cs-CZ"/>
          </w:rPr>
          <w:t xml:space="preserve"> došlo v Mezinárodní oblasti povodí Labe poprvé </w:t>
        </w:r>
      </w:ins>
      <w:ins w:id="59" w:author="majka" w:date="2013-12-09T11:23:00Z">
        <w:r w:rsidRPr="00CE3E3D">
          <w:rPr>
            <w:lang w:val="cs-CZ"/>
          </w:rPr>
          <w:t>p</w:t>
        </w:r>
      </w:ins>
      <w:del w:id="60" w:author="majka" w:date="2013-12-09T11:23:00Z">
        <w:r w:rsidR="00951541" w:rsidRPr="00CE3E3D" w:rsidDel="00172A15">
          <w:rPr>
            <w:lang w:val="cs-CZ"/>
          </w:rPr>
          <w:delText>P</w:delText>
        </w:r>
      </w:del>
      <w:r w:rsidR="00951541" w:rsidRPr="00CE3E3D">
        <w:rPr>
          <w:lang w:val="cs-CZ"/>
        </w:rPr>
        <w:t>o sestavení monitorovacích programů pro podzemní vody a po získání prvních, příp. doplňuj</w:t>
      </w:r>
      <w:r w:rsidR="00951541" w:rsidRPr="00CE3E3D">
        <w:rPr>
          <w:lang w:val="cs-CZ"/>
        </w:rPr>
        <w:t>í</w:t>
      </w:r>
      <w:r w:rsidR="00951541" w:rsidRPr="00CE3E3D">
        <w:rPr>
          <w:lang w:val="cs-CZ"/>
        </w:rPr>
        <w:t xml:space="preserve">cích dat měření </w:t>
      </w:r>
      <w:ins w:id="61" w:author="majka" w:date="2013-12-09T11:23:00Z">
        <w:r w:rsidRPr="00CE3E3D">
          <w:rPr>
            <w:lang w:val="cs-CZ"/>
          </w:rPr>
          <w:t>pro 1. plán povodí a poté opět</w:t>
        </w:r>
      </w:ins>
      <w:ins w:id="62" w:author="majka" w:date="2013-12-09T11:24:00Z">
        <w:r w:rsidRPr="00CE3E3D">
          <w:rPr>
            <w:lang w:val="cs-CZ"/>
          </w:rPr>
          <w:t xml:space="preserve"> v roce 2013 </w:t>
        </w:r>
      </w:ins>
      <w:ins w:id="63" w:author="majka" w:date="2013-12-09T11:23:00Z">
        <w:r w:rsidRPr="00CE3E3D">
          <w:rPr>
            <w:lang w:val="cs-CZ"/>
          </w:rPr>
          <w:t>v</w:t>
        </w:r>
      </w:ins>
      <w:ins w:id="64" w:author="majka" w:date="2013-12-09T11:24:00Z">
        <w:r w:rsidRPr="00CE3E3D">
          <w:rPr>
            <w:lang w:val="cs-CZ"/>
          </w:rPr>
          <w:t> </w:t>
        </w:r>
      </w:ins>
      <w:ins w:id="65" w:author="majka" w:date="2013-12-09T11:23:00Z">
        <w:r w:rsidRPr="00CE3E3D">
          <w:rPr>
            <w:lang w:val="cs-CZ"/>
          </w:rPr>
          <w:t xml:space="preserve">souvislosti </w:t>
        </w:r>
      </w:ins>
      <w:ins w:id="66" w:author="majka" w:date="2013-12-09T11:24:00Z">
        <w:r w:rsidRPr="00CE3E3D">
          <w:rPr>
            <w:lang w:val="cs-CZ"/>
          </w:rPr>
          <w:t xml:space="preserve">s přípravou 2. plánu povodí. </w:t>
        </w:r>
      </w:ins>
      <w:del w:id="67" w:author="majka" w:date="2013-12-09T11:25:00Z">
        <w:r w:rsidR="00951541" w:rsidRPr="00CE3E3D" w:rsidDel="00172A15">
          <w:rPr>
            <w:lang w:val="cs-CZ"/>
          </w:rPr>
          <w:delText>došlo v Mezinárodní oblasti povodí Labe k přepracování a aktual</w:delText>
        </w:r>
        <w:r w:rsidR="00951541" w:rsidRPr="00CE3E3D" w:rsidDel="00172A15">
          <w:rPr>
            <w:lang w:val="cs-CZ"/>
          </w:rPr>
          <w:delText>i</w:delText>
        </w:r>
        <w:r w:rsidR="00951541" w:rsidRPr="00CE3E3D" w:rsidDel="00172A15">
          <w:rPr>
            <w:lang w:val="cs-CZ"/>
          </w:rPr>
          <w:delText>zaci analýzy vlivů a dopadů z roku 2004, která byla využita pro zjištění důvodů nedosažení env</w:delText>
        </w:r>
        <w:r w:rsidR="00951541" w:rsidRPr="00CE3E3D" w:rsidDel="00172A15">
          <w:rPr>
            <w:lang w:val="cs-CZ"/>
          </w:rPr>
          <w:delText>i</w:delText>
        </w:r>
        <w:r w:rsidR="00951541" w:rsidRPr="00CE3E3D" w:rsidDel="00172A15">
          <w:rPr>
            <w:lang w:val="cs-CZ"/>
          </w:rPr>
          <w:delText>ronmentá</w:delText>
        </w:r>
        <w:r w:rsidR="00951541" w:rsidRPr="00CE3E3D" w:rsidDel="00172A15">
          <w:rPr>
            <w:lang w:val="cs-CZ"/>
          </w:rPr>
          <w:delText>l</w:delText>
        </w:r>
        <w:r w:rsidR="00951541" w:rsidRPr="00CE3E3D" w:rsidDel="00172A15">
          <w:rPr>
            <w:lang w:val="cs-CZ"/>
          </w:rPr>
          <w:delText xml:space="preserve">ních cílů. </w:delText>
        </w:r>
      </w:del>
    </w:p>
    <w:p w:rsidR="00172A15" w:rsidRPr="00CE3E3D" w:rsidRDefault="00172A15" w:rsidP="0066395C">
      <w:pPr>
        <w:rPr>
          <w:ins w:id="68" w:author="majka" w:date="2013-12-09T11:25:00Z"/>
          <w:lang w:val="cs-CZ"/>
        </w:rPr>
      </w:pPr>
    </w:p>
    <w:p w:rsidR="0066395C" w:rsidRPr="00CE3E3D" w:rsidRDefault="00172A15" w:rsidP="0066395C">
      <w:pPr>
        <w:rPr>
          <w:lang w:val="cs-CZ"/>
        </w:rPr>
      </w:pPr>
      <w:ins w:id="69" w:author="majka" w:date="2013-12-09T11:27:00Z">
        <w:r w:rsidRPr="00CE3E3D">
          <w:rPr>
            <w:lang w:val="cs-CZ"/>
          </w:rPr>
          <w:t>V rámci této a</w:t>
        </w:r>
      </w:ins>
      <w:ins w:id="70" w:author="S. Börner" w:date="2013-11-12T16:48:00Z">
        <w:r w:rsidR="003D5683" w:rsidRPr="00CE3E3D">
          <w:rPr>
            <w:lang w:val="cs-CZ"/>
          </w:rPr>
          <w:t>ktuali</w:t>
        </w:r>
      </w:ins>
      <w:ins w:id="71" w:author="majka" w:date="2013-12-09T11:27:00Z">
        <w:r w:rsidRPr="00CE3E3D">
          <w:rPr>
            <w:lang w:val="cs-CZ"/>
          </w:rPr>
          <w:t>zace byly nejdříve zjišťovány všechny vlivy, které působí na útvary po</w:t>
        </w:r>
      </w:ins>
      <w:ins w:id="72" w:author="majka" w:date="2013-12-09T11:28:00Z">
        <w:r w:rsidRPr="00CE3E3D">
          <w:rPr>
            <w:lang w:val="cs-CZ"/>
          </w:rPr>
          <w:t>d</w:t>
        </w:r>
      </w:ins>
      <w:ins w:id="73" w:author="majka" w:date="2013-12-09T11:27:00Z">
        <w:r w:rsidRPr="00CE3E3D">
          <w:rPr>
            <w:lang w:val="cs-CZ"/>
          </w:rPr>
          <w:t>ze</w:t>
        </w:r>
        <w:r w:rsidRPr="00CE3E3D">
          <w:rPr>
            <w:lang w:val="cs-CZ"/>
          </w:rPr>
          <w:t>m</w:t>
        </w:r>
        <w:r w:rsidRPr="00CE3E3D">
          <w:rPr>
            <w:lang w:val="cs-CZ"/>
          </w:rPr>
          <w:t xml:space="preserve">ních </w:t>
        </w:r>
      </w:ins>
      <w:ins w:id="74" w:author="majka" w:date="2013-12-09T11:28:00Z">
        <w:r w:rsidRPr="00CE3E3D">
          <w:rPr>
            <w:lang w:val="cs-CZ"/>
          </w:rPr>
          <w:t>vod, a ná</w:t>
        </w:r>
      </w:ins>
      <w:ins w:id="75" w:author="S. Börner" w:date="2013-11-12T16:48:00Z">
        <w:r w:rsidR="003D5683" w:rsidRPr="00CE3E3D">
          <w:rPr>
            <w:lang w:val="cs-CZ"/>
          </w:rPr>
          <w:t>s</w:t>
        </w:r>
      </w:ins>
      <w:ins w:id="76" w:author="majka" w:date="2013-12-09T11:28:00Z">
        <w:r w:rsidRPr="00CE3E3D">
          <w:rPr>
            <w:lang w:val="cs-CZ"/>
          </w:rPr>
          <w:t>l</w:t>
        </w:r>
      </w:ins>
      <w:ins w:id="77" w:author="S. Börner" w:date="2013-11-12T16:48:00Z">
        <w:r w:rsidR="003D5683" w:rsidRPr="00CE3E3D">
          <w:rPr>
            <w:lang w:val="cs-CZ"/>
          </w:rPr>
          <w:t>e</w:t>
        </w:r>
      </w:ins>
      <w:ins w:id="78" w:author="majka" w:date="2013-12-09T11:28:00Z">
        <w:r w:rsidRPr="00CE3E3D">
          <w:rPr>
            <w:lang w:val="cs-CZ"/>
          </w:rPr>
          <w:t>dně byly posuzovány jejich dopady.</w:t>
        </w:r>
      </w:ins>
      <w:ins w:id="79" w:author="S. Börner" w:date="2013-11-12T16:50:00Z">
        <w:r w:rsidR="003D5683" w:rsidRPr="00CE3E3D">
          <w:rPr>
            <w:lang w:val="cs-CZ"/>
          </w:rPr>
          <w:t xml:space="preserve"> </w:t>
        </w:r>
      </w:ins>
      <w:ins w:id="80" w:author="majka" w:date="2013-12-09T11:29:00Z">
        <w:r w:rsidRPr="00CE3E3D">
          <w:rPr>
            <w:lang w:val="cs-CZ"/>
          </w:rPr>
          <w:t>Jako dopady byl</w:t>
        </w:r>
      </w:ins>
      <w:ins w:id="81" w:author="majka" w:date="2013-12-09T11:31:00Z">
        <w:r w:rsidR="00046163" w:rsidRPr="00CE3E3D">
          <w:rPr>
            <w:lang w:val="cs-CZ"/>
          </w:rPr>
          <w:t>o</w:t>
        </w:r>
      </w:ins>
      <w:ins w:id="82" w:author="majka" w:date="2013-12-09T11:32:00Z">
        <w:r w:rsidR="00046163" w:rsidRPr="00CE3E3D">
          <w:rPr>
            <w:lang w:val="cs-CZ"/>
          </w:rPr>
          <w:t xml:space="preserve"> v tomto smyslu</w:t>
        </w:r>
      </w:ins>
      <w:ins w:id="83" w:author="majka" w:date="2013-12-09T11:29:00Z">
        <w:r w:rsidRPr="00CE3E3D">
          <w:rPr>
            <w:lang w:val="cs-CZ"/>
          </w:rPr>
          <w:t xml:space="preserve"> označ</w:t>
        </w:r>
        <w:r w:rsidRPr="00CE3E3D">
          <w:rPr>
            <w:lang w:val="cs-CZ"/>
          </w:rPr>
          <w:t>e</w:t>
        </w:r>
        <w:r w:rsidRPr="00CE3E3D">
          <w:rPr>
            <w:lang w:val="cs-CZ"/>
          </w:rPr>
          <w:t>n</w:t>
        </w:r>
      </w:ins>
      <w:ins w:id="84" w:author="majka" w:date="2013-12-09T11:31:00Z">
        <w:r w:rsidR="00046163" w:rsidRPr="00CE3E3D">
          <w:rPr>
            <w:lang w:val="cs-CZ"/>
          </w:rPr>
          <w:t xml:space="preserve">o narušení </w:t>
        </w:r>
      </w:ins>
      <w:ins w:id="85" w:author="majka" w:date="2013-12-09T11:32:00Z">
        <w:r w:rsidR="00046163" w:rsidRPr="00CE3E3D">
          <w:rPr>
            <w:lang w:val="cs-CZ"/>
          </w:rPr>
          <w:t>kvantitativního</w:t>
        </w:r>
      </w:ins>
      <w:ins w:id="86" w:author="majka" w:date="2013-12-09T11:31:00Z">
        <w:r w:rsidR="00046163" w:rsidRPr="00CE3E3D">
          <w:rPr>
            <w:lang w:val="cs-CZ"/>
          </w:rPr>
          <w:t xml:space="preserve"> </w:t>
        </w:r>
      </w:ins>
      <w:ins w:id="87" w:author="majka" w:date="2013-12-09T11:32:00Z">
        <w:r w:rsidR="00046163" w:rsidRPr="00CE3E3D">
          <w:rPr>
            <w:lang w:val="cs-CZ"/>
          </w:rPr>
          <w:t>nebo</w:t>
        </w:r>
      </w:ins>
      <w:ins w:id="88" w:author="S. Börner" w:date="2013-11-12T16:50:00Z">
        <w:r w:rsidR="003D5683" w:rsidRPr="00CE3E3D">
          <w:rPr>
            <w:lang w:val="cs-CZ"/>
          </w:rPr>
          <w:t xml:space="preserve"> chemic</w:t>
        </w:r>
      </w:ins>
      <w:ins w:id="89" w:author="majka" w:date="2013-12-09T11:32:00Z">
        <w:r w:rsidR="00046163" w:rsidRPr="00CE3E3D">
          <w:rPr>
            <w:lang w:val="cs-CZ"/>
          </w:rPr>
          <w:t>ké</w:t>
        </w:r>
      </w:ins>
      <w:ins w:id="90" w:author="S. Börner" w:date="2013-11-12T16:50:00Z">
        <w:r w:rsidR="003D5683" w:rsidRPr="00CE3E3D">
          <w:rPr>
            <w:lang w:val="cs-CZ"/>
          </w:rPr>
          <w:t>h</w:t>
        </w:r>
      </w:ins>
      <w:ins w:id="91" w:author="majka" w:date="2013-12-09T11:32:00Z">
        <w:r w:rsidR="00046163" w:rsidRPr="00CE3E3D">
          <w:rPr>
            <w:lang w:val="cs-CZ"/>
          </w:rPr>
          <w:t>o</w:t>
        </w:r>
      </w:ins>
      <w:ins w:id="92" w:author="S. Börner" w:date="2013-11-12T16:50:00Z">
        <w:r w:rsidR="003D5683" w:rsidRPr="00CE3E3D">
          <w:rPr>
            <w:lang w:val="cs-CZ"/>
          </w:rPr>
          <w:t xml:space="preserve"> sta</w:t>
        </w:r>
      </w:ins>
      <w:ins w:id="93" w:author="majka" w:date="2013-12-09T11:32:00Z">
        <w:r w:rsidR="00046163" w:rsidRPr="00CE3E3D">
          <w:rPr>
            <w:lang w:val="cs-CZ"/>
          </w:rPr>
          <w:t>vu v důsledku jed</w:t>
        </w:r>
      </w:ins>
      <w:ins w:id="94" w:author="S. Börner" w:date="2013-11-12T16:50:00Z">
        <w:r w:rsidR="003D5683" w:rsidRPr="00CE3E3D">
          <w:rPr>
            <w:lang w:val="cs-CZ"/>
          </w:rPr>
          <w:t>n</w:t>
        </w:r>
      </w:ins>
      <w:ins w:id="95" w:author="majka" w:date="2013-12-09T11:32:00Z">
        <w:r w:rsidR="00046163" w:rsidRPr="00CE3E3D">
          <w:rPr>
            <w:lang w:val="cs-CZ"/>
          </w:rPr>
          <w:t>oho nebo několika vlivů</w:t>
        </w:r>
      </w:ins>
      <w:ins w:id="96" w:author="S. Börner" w:date="2013-11-12T16:52:00Z">
        <w:r w:rsidR="003D5683" w:rsidRPr="00CE3E3D">
          <w:rPr>
            <w:lang w:val="cs-CZ"/>
          </w:rPr>
          <w:t xml:space="preserve">. </w:t>
        </w:r>
      </w:ins>
      <w:ins w:id="97" w:author="majka" w:date="2013-12-09T11:33:00Z">
        <w:r w:rsidR="00046163" w:rsidRPr="00CE3E3D">
          <w:rPr>
            <w:lang w:val="cs-CZ"/>
          </w:rPr>
          <w:t>K</w:t>
        </w:r>
      </w:ins>
      <w:ins w:id="98" w:author="majka" w:date="2013-12-09T11:34:00Z">
        <w:r w:rsidR="00046163" w:rsidRPr="00CE3E3D">
          <w:rPr>
            <w:lang w:val="cs-CZ"/>
          </w:rPr>
          <w:t> </w:t>
        </w:r>
      </w:ins>
      <w:ins w:id="99" w:author="majka" w:date="2013-12-09T11:33:00Z">
        <w:r w:rsidR="00046163" w:rsidRPr="00CE3E3D">
          <w:rPr>
            <w:lang w:val="cs-CZ"/>
          </w:rPr>
          <w:t>progn</w:t>
        </w:r>
      </w:ins>
      <w:ins w:id="100" w:author="majka" w:date="2013-12-09T11:34:00Z">
        <w:r w:rsidR="00046163" w:rsidRPr="00CE3E3D">
          <w:rPr>
            <w:lang w:val="cs-CZ"/>
          </w:rPr>
          <w:t>óze, že do roku 2021 nebude možné dosáhnout dobrého stavu</w:t>
        </w:r>
      </w:ins>
      <w:ins w:id="101" w:author="S. Börner" w:date="2013-11-12T16:00:00Z">
        <w:r w:rsidR="00C13E40" w:rsidRPr="00CE3E3D">
          <w:rPr>
            <w:lang w:val="cs-CZ"/>
          </w:rPr>
          <w:t>,</w:t>
        </w:r>
      </w:ins>
      <w:r w:rsidR="0066395C" w:rsidRPr="00CE3E3D">
        <w:rPr>
          <w:lang w:val="cs-CZ"/>
        </w:rPr>
        <w:t xml:space="preserve"> </w:t>
      </w:r>
      <w:del w:id="102" w:author="majka" w:date="2013-12-09T11:34:00Z">
        <w:r w:rsidRPr="00CE3E3D" w:rsidDel="00046163">
          <w:rPr>
            <w:lang w:val="cs-CZ"/>
          </w:rPr>
          <w:delText xml:space="preserve">které </w:delText>
        </w:r>
      </w:del>
      <w:r w:rsidRPr="00CE3E3D">
        <w:rPr>
          <w:lang w:val="cs-CZ"/>
        </w:rPr>
        <w:t xml:space="preserve">vedou </w:t>
      </w:r>
      <w:del w:id="103" w:author="majka" w:date="2013-12-09T11:34:00Z">
        <w:r w:rsidRPr="00CE3E3D" w:rsidDel="00046163">
          <w:rPr>
            <w:lang w:val="cs-CZ"/>
          </w:rPr>
          <w:delText>k nedosažení environmentálních cílů, jsou</w:delText>
        </w:r>
      </w:del>
      <w:r w:rsidRPr="00CE3E3D">
        <w:rPr>
          <w:lang w:val="cs-CZ"/>
        </w:rPr>
        <w:t xml:space="preserve"> </w:t>
      </w:r>
      <w:commentRangeStart w:id="104"/>
      <w:r w:rsidR="0066395C" w:rsidRPr="00CE3E3D">
        <w:rPr>
          <w:lang w:val="cs-CZ"/>
        </w:rPr>
        <w:t>t</w:t>
      </w:r>
      <w:r w:rsidR="00046163" w:rsidRPr="00CE3E3D">
        <w:rPr>
          <w:lang w:val="cs-CZ"/>
        </w:rPr>
        <w:t>yto t</w:t>
      </w:r>
      <w:r w:rsidRPr="00CE3E3D">
        <w:rPr>
          <w:lang w:val="cs-CZ"/>
        </w:rPr>
        <w:t>ypy vlivů</w:t>
      </w:r>
      <w:commentRangeEnd w:id="104"/>
      <w:r w:rsidR="003D5683" w:rsidRPr="00CE3E3D">
        <w:rPr>
          <w:rStyle w:val="Kommentarzeichen"/>
          <w:lang w:val="cs-CZ"/>
        </w:rPr>
        <w:commentReference w:id="104"/>
      </w:r>
      <w:r w:rsidR="0066395C" w:rsidRPr="00CE3E3D">
        <w:rPr>
          <w:lang w:val="cs-CZ"/>
        </w:rPr>
        <w:t>:</w:t>
      </w:r>
    </w:p>
    <w:p w:rsidR="0066395C" w:rsidRPr="00CE3E3D" w:rsidRDefault="00951541" w:rsidP="0066395C">
      <w:pPr>
        <w:pStyle w:val="Kstchen"/>
        <w:tabs>
          <w:tab w:val="clear" w:pos="851"/>
        </w:tabs>
        <w:ind w:left="567" w:hanging="284"/>
      </w:pPr>
      <w:r w:rsidRPr="00CE3E3D">
        <w:t>plošné zdroje znečištění</w:t>
      </w:r>
      <w:r w:rsidR="0066395C" w:rsidRPr="00CE3E3D">
        <w:t xml:space="preserve">: </w:t>
      </w:r>
      <w:r w:rsidRPr="00CE3E3D">
        <w:rPr>
          <w:highlight w:val="yellow"/>
        </w:rPr>
        <w:t>zemědělství, atmosférická depozice, zastavěné plochy. Ostatní zdroje jsou málo významné (chybějící připojení na kanalizaci, splachy, stavební suť</w:t>
      </w:r>
      <w:r w:rsidR="0066395C" w:rsidRPr="00CE3E3D">
        <w:rPr>
          <w:highlight w:val="yellow"/>
        </w:rPr>
        <w:t>).</w:t>
      </w:r>
    </w:p>
    <w:p w:rsidR="0066395C" w:rsidRPr="00CE3E3D" w:rsidRDefault="00951541" w:rsidP="0066395C">
      <w:pPr>
        <w:pStyle w:val="Kstchen"/>
        <w:tabs>
          <w:tab w:val="clear" w:pos="851"/>
        </w:tabs>
        <w:ind w:left="567" w:hanging="284"/>
      </w:pPr>
      <w:r w:rsidRPr="00CE3E3D">
        <w:t>bodové zdroje znečištění</w:t>
      </w:r>
      <w:r w:rsidR="0066395C" w:rsidRPr="00CE3E3D">
        <w:t xml:space="preserve">: </w:t>
      </w:r>
      <w:r w:rsidRPr="00CE3E3D">
        <w:rPr>
          <w:highlight w:val="yellow"/>
        </w:rPr>
        <w:t>staré ekologické zátěže, včetně starých skládek, ropný průmysl, ojediněle přímé vypouštění znečišťujících látek (čištěné odpadní vody ze sanací starých ekologických zátěží</w:t>
      </w:r>
      <w:r w:rsidR="0066395C" w:rsidRPr="00CE3E3D">
        <w:rPr>
          <w:highlight w:val="yellow"/>
        </w:rPr>
        <w:t>)</w:t>
      </w:r>
    </w:p>
    <w:p w:rsidR="0066395C" w:rsidRPr="00CE3E3D" w:rsidRDefault="00951541" w:rsidP="0066395C">
      <w:pPr>
        <w:pStyle w:val="Kstchen"/>
        <w:tabs>
          <w:tab w:val="clear" w:pos="851"/>
        </w:tabs>
        <w:ind w:left="567" w:hanging="284"/>
      </w:pPr>
      <w:r w:rsidRPr="00CE3E3D">
        <w:t>odběry podzemních vod</w:t>
      </w:r>
      <w:r w:rsidR="0066395C" w:rsidRPr="00CE3E3D">
        <w:t xml:space="preserve">: </w:t>
      </w:r>
      <w:r w:rsidRPr="00CE3E3D">
        <w:rPr>
          <w:highlight w:val="yellow"/>
        </w:rPr>
        <w:t>veřejné zásobování pitnou vodou (ČR a SRN), těžba hnědého uhlí (SRN</w:t>
      </w:r>
      <w:r w:rsidR="0066395C" w:rsidRPr="00CE3E3D">
        <w:rPr>
          <w:highlight w:val="yellow"/>
        </w:rPr>
        <w:t>)</w:t>
      </w:r>
    </w:p>
    <w:p w:rsidR="0066395C" w:rsidRPr="00CE3E3D" w:rsidRDefault="00951541" w:rsidP="0066395C">
      <w:pPr>
        <w:pStyle w:val="Kstchen"/>
        <w:tabs>
          <w:tab w:val="clear" w:pos="851"/>
        </w:tabs>
        <w:ind w:left="567" w:hanging="284"/>
      </w:pPr>
      <w:r w:rsidRPr="00CE3E3D">
        <w:t>další antropogenní vlivy</w:t>
      </w:r>
      <w:r w:rsidR="0066395C" w:rsidRPr="00CE3E3D">
        <w:t xml:space="preserve">: </w:t>
      </w:r>
      <w:r w:rsidRPr="00CE3E3D">
        <w:rPr>
          <w:highlight w:val="yellow"/>
        </w:rPr>
        <w:t>dopady těžby surovin (ovlivnění chemického i kvantitativního stavu), geotermální vrty (ČR – ovlivnění kvantitativního stavu</w:t>
      </w:r>
      <w:r w:rsidR="0066395C" w:rsidRPr="00CE3E3D">
        <w:rPr>
          <w:highlight w:val="yellow"/>
        </w:rPr>
        <w:t>)</w:t>
      </w:r>
    </w:p>
    <w:p w:rsidR="0066395C" w:rsidRPr="00CE3E3D" w:rsidRDefault="00951541" w:rsidP="0066395C">
      <w:pPr>
        <w:pStyle w:val="Kstchen"/>
        <w:tabs>
          <w:tab w:val="clear" w:pos="851"/>
        </w:tabs>
        <w:ind w:left="567" w:hanging="284"/>
        <w:rPr>
          <w:highlight w:val="yellow"/>
        </w:rPr>
      </w:pPr>
      <w:r w:rsidRPr="00CE3E3D">
        <w:rPr>
          <w:highlight w:val="yellow"/>
        </w:rPr>
        <w:t xml:space="preserve">intruze slané vody (severní </w:t>
      </w:r>
      <w:r w:rsidR="00D262FF" w:rsidRPr="00CE3E3D">
        <w:rPr>
          <w:highlight w:val="yellow"/>
        </w:rPr>
        <w:t>Německo</w:t>
      </w:r>
      <w:r w:rsidR="0066395C" w:rsidRPr="00CE3E3D">
        <w:rPr>
          <w:highlight w:val="yellow"/>
        </w:rPr>
        <w:t>)</w:t>
      </w:r>
    </w:p>
    <w:p w:rsidR="0066395C" w:rsidRPr="00CE3E3D" w:rsidRDefault="0066395C" w:rsidP="0066395C">
      <w:pPr>
        <w:rPr>
          <w:lang w:val="cs-CZ"/>
        </w:rPr>
      </w:pPr>
    </w:p>
    <w:p w:rsidR="00951541" w:rsidRPr="00CE3E3D" w:rsidRDefault="001E26FA" w:rsidP="0066395C">
      <w:pPr>
        <w:rPr>
          <w:lang w:val="cs-CZ"/>
        </w:rPr>
      </w:pPr>
      <w:ins w:id="105" w:author="majka" w:date="2013-12-09T11:41:00Z">
        <w:r w:rsidRPr="00CE3E3D">
          <w:rPr>
            <w:lang w:val="cs-CZ"/>
          </w:rPr>
          <w:t xml:space="preserve">Aktualizace analýz </w:t>
        </w:r>
      </w:ins>
      <w:ins w:id="106" w:author="majka" w:date="2013-12-09T11:43:00Z">
        <w:r w:rsidRPr="00CE3E3D">
          <w:rPr>
            <w:lang w:val="cs-CZ"/>
          </w:rPr>
          <w:t>a přezkoumání podle článku</w:t>
        </w:r>
      </w:ins>
      <w:ins w:id="107" w:author="majka" w:date="2013-12-09T11:41:00Z">
        <w:r w:rsidRPr="00CE3E3D">
          <w:rPr>
            <w:lang w:val="cs-CZ"/>
          </w:rPr>
          <w:t xml:space="preserve"> 5 </w:t>
        </w:r>
      </w:ins>
      <w:ins w:id="108" w:author="majka" w:date="2013-12-09T11:43:00Z">
        <w:r w:rsidRPr="00CE3E3D">
          <w:rPr>
            <w:lang w:val="cs-CZ"/>
          </w:rPr>
          <w:t>odst</w:t>
        </w:r>
      </w:ins>
      <w:ins w:id="109" w:author="majka" w:date="2013-12-09T11:41:00Z">
        <w:r w:rsidRPr="00CE3E3D">
          <w:rPr>
            <w:lang w:val="cs-CZ"/>
          </w:rPr>
          <w:t>. 2 R</w:t>
        </w:r>
      </w:ins>
      <w:ins w:id="110" w:author="majka" w:date="2013-12-09T11:47:00Z">
        <w:r w:rsidRPr="00CE3E3D">
          <w:rPr>
            <w:lang w:val="cs-CZ"/>
          </w:rPr>
          <w:t>SV</w:t>
        </w:r>
      </w:ins>
      <w:ins w:id="111" w:author="majka" w:date="2013-12-09T11:43:00Z">
        <w:r w:rsidRPr="00CE3E3D">
          <w:rPr>
            <w:lang w:val="cs-CZ"/>
          </w:rPr>
          <w:t xml:space="preserve"> je obsažena </w:t>
        </w:r>
      </w:ins>
      <w:ins w:id="112" w:author="majka" w:date="2013-12-09T11:44:00Z">
        <w:r w:rsidRPr="00CE3E3D">
          <w:rPr>
            <w:lang w:val="cs-CZ"/>
          </w:rPr>
          <w:t xml:space="preserve">v národních plánech povodí, kde jsou také blíže specifikovány a územně vymezeny </w:t>
        </w:r>
      </w:ins>
      <w:ins w:id="113" w:author="majka" w:date="2013-12-09T11:41:00Z">
        <w:r w:rsidRPr="00CE3E3D">
          <w:rPr>
            <w:lang w:val="cs-CZ"/>
          </w:rPr>
          <w:t>u</w:t>
        </w:r>
      </w:ins>
      <w:del w:id="114" w:author="majka" w:date="2013-12-09T11:44:00Z">
        <w:r w:rsidR="00951541" w:rsidRPr="00CE3E3D" w:rsidDel="001E26FA">
          <w:rPr>
            <w:lang w:val="cs-CZ"/>
          </w:rPr>
          <w:delText>U</w:delText>
        </w:r>
      </w:del>
      <w:r w:rsidR="00951541" w:rsidRPr="00CE3E3D">
        <w:rPr>
          <w:lang w:val="cs-CZ"/>
        </w:rPr>
        <w:t xml:space="preserve">vedené vlivy, které se </w:t>
      </w:r>
      <w:del w:id="115" w:author="majka" w:date="2013-12-09T11:47:00Z">
        <w:r w:rsidR="00951541" w:rsidRPr="00CE3E3D" w:rsidDel="001E26FA">
          <w:rPr>
            <w:lang w:val="cs-CZ"/>
          </w:rPr>
          <w:delText>vysk</w:delText>
        </w:r>
        <w:r w:rsidR="00951541" w:rsidRPr="00CE3E3D" w:rsidDel="001E26FA">
          <w:rPr>
            <w:lang w:val="cs-CZ"/>
          </w:rPr>
          <w:delText>y</w:delText>
        </w:r>
        <w:r w:rsidR="00951541" w:rsidRPr="00CE3E3D" w:rsidDel="001E26FA">
          <w:rPr>
            <w:lang w:val="cs-CZ"/>
          </w:rPr>
          <w:delText xml:space="preserve">tují </w:delText>
        </w:r>
      </w:del>
      <w:r w:rsidR="00951541" w:rsidRPr="00CE3E3D">
        <w:rPr>
          <w:lang w:val="cs-CZ"/>
        </w:rPr>
        <w:t xml:space="preserve">v určitých regionech </w:t>
      </w:r>
      <w:ins w:id="116" w:author="majka" w:date="2013-12-09T11:47:00Z">
        <w:r w:rsidRPr="00CE3E3D">
          <w:rPr>
            <w:lang w:val="cs-CZ"/>
          </w:rPr>
          <w:t xml:space="preserve">projevují </w:t>
        </w:r>
      </w:ins>
      <w:r w:rsidR="00951541" w:rsidRPr="00CE3E3D">
        <w:rPr>
          <w:lang w:val="cs-CZ"/>
        </w:rPr>
        <w:t>různým způsobem</w:t>
      </w:r>
      <w:ins w:id="117" w:author="majka" w:date="2013-12-09T11:47:00Z">
        <w:r w:rsidRPr="00CE3E3D">
          <w:rPr>
            <w:lang w:val="cs-CZ"/>
          </w:rPr>
          <w:t>.</w:t>
        </w:r>
      </w:ins>
      <w:del w:id="118" w:author="majka" w:date="2013-12-09T11:47:00Z">
        <w:r w:rsidR="00951541" w:rsidRPr="00CE3E3D" w:rsidDel="001E26FA">
          <w:rPr>
            <w:lang w:val="cs-CZ"/>
          </w:rPr>
          <w:delText xml:space="preserve">, jsou </w:delText>
        </w:r>
      </w:del>
      <w:del w:id="119" w:author="majka" w:date="2013-12-09T11:44:00Z">
        <w:r w:rsidR="00951541" w:rsidRPr="00CE3E3D" w:rsidDel="001E26FA">
          <w:rPr>
            <w:lang w:val="cs-CZ"/>
          </w:rPr>
          <w:delText>blíže specifikovány a územně vym</w:delText>
        </w:r>
        <w:r w:rsidR="00951541" w:rsidRPr="00CE3E3D" w:rsidDel="001E26FA">
          <w:rPr>
            <w:lang w:val="cs-CZ"/>
          </w:rPr>
          <w:delText>e</w:delText>
        </w:r>
        <w:r w:rsidR="00951541" w:rsidRPr="00CE3E3D" w:rsidDel="001E26FA">
          <w:rPr>
            <w:lang w:val="cs-CZ"/>
          </w:rPr>
          <w:delText xml:space="preserve">zeny v národních plánech povodí </w:delText>
        </w:r>
      </w:del>
    </w:p>
    <w:p w:rsidR="0066395C" w:rsidRPr="00CE3E3D" w:rsidRDefault="0066395C" w:rsidP="0066395C">
      <w:pPr>
        <w:rPr>
          <w:lang w:val="cs-CZ"/>
        </w:rPr>
      </w:pPr>
    </w:p>
    <w:p w:rsidR="00951541" w:rsidRPr="00CE3E3D" w:rsidRDefault="00951541" w:rsidP="0066395C">
      <w:pPr>
        <w:rPr>
          <w:lang w:val="cs-CZ"/>
        </w:rPr>
      </w:pPr>
      <w:r w:rsidRPr="00CE3E3D">
        <w:rPr>
          <w:lang w:val="cs-CZ"/>
        </w:rPr>
        <w:t xml:space="preserve">Tabulka II-2.2-1 zachycuje pro </w:t>
      </w:r>
      <w:r w:rsidR="001E26FA" w:rsidRPr="00CE3E3D">
        <w:rPr>
          <w:lang w:val="cs-CZ"/>
        </w:rPr>
        <w:t>m</w:t>
      </w:r>
      <w:r w:rsidRPr="00CE3E3D">
        <w:rPr>
          <w:lang w:val="cs-CZ"/>
        </w:rPr>
        <w:t>ezinárodní oblast povodí Labe a pro jednotlivé členské státy četnost, s kterou jednotlivé typy vlivů vedly k</w:t>
      </w:r>
      <w:ins w:id="120" w:author="majka" w:date="2013-12-09T11:48:00Z">
        <w:r w:rsidR="001E26FA" w:rsidRPr="00CE3E3D">
          <w:rPr>
            <w:lang w:val="cs-CZ"/>
          </w:rPr>
          <w:t> zařazení útvaru podzemních vod mezi rizikové („at risk</w:t>
        </w:r>
      </w:ins>
      <w:ins w:id="121" w:author="majka" w:date="2013-12-09T11:49:00Z">
        <w:r w:rsidR="001E26FA" w:rsidRPr="00CE3E3D">
          <w:rPr>
            <w:lang w:val="cs-CZ"/>
          </w:rPr>
          <w:t>“)</w:t>
        </w:r>
      </w:ins>
      <w:del w:id="122" w:author="majka" w:date="2013-12-09T11:49:00Z">
        <w:r w:rsidRPr="00CE3E3D" w:rsidDel="001E26FA">
          <w:rPr>
            <w:lang w:val="cs-CZ"/>
          </w:rPr>
          <w:delText>hodnocení „nevyhovující kvantitativní stav“ nebo „nevyhovující chemický stav“</w:delText>
        </w:r>
      </w:del>
      <w:r w:rsidRPr="00CE3E3D">
        <w:rPr>
          <w:lang w:val="cs-CZ"/>
        </w:rPr>
        <w:t>. Při</w:t>
      </w:r>
      <w:ins w:id="123" w:author="majka" w:date="2013-12-09T11:50:00Z">
        <w:r w:rsidR="001E26FA" w:rsidRPr="00CE3E3D">
          <w:rPr>
            <w:lang w:val="cs-CZ"/>
          </w:rPr>
          <w:t>tom</w:t>
        </w:r>
      </w:ins>
      <w:r w:rsidRPr="00CE3E3D">
        <w:rPr>
          <w:lang w:val="cs-CZ"/>
        </w:rPr>
        <w:t xml:space="preserve"> </w:t>
      </w:r>
      <w:del w:id="124" w:author="majka" w:date="2013-12-09T11:50:00Z">
        <w:r w:rsidRPr="00CE3E3D" w:rsidDel="001E26FA">
          <w:rPr>
            <w:lang w:val="cs-CZ"/>
          </w:rPr>
          <w:delText>zji</w:delText>
        </w:r>
        <w:r w:rsidRPr="00CE3E3D" w:rsidDel="001E26FA">
          <w:rPr>
            <w:lang w:val="cs-CZ"/>
          </w:rPr>
          <w:delText>š</w:delText>
        </w:r>
        <w:r w:rsidRPr="00CE3E3D" w:rsidDel="001E26FA">
          <w:rPr>
            <w:lang w:val="cs-CZ"/>
          </w:rPr>
          <w:delText xml:space="preserve">tění důvodů nedosažení cílů z hlediska chemického stavu </w:delText>
        </w:r>
      </w:del>
      <w:r w:rsidRPr="00CE3E3D">
        <w:rPr>
          <w:lang w:val="cs-CZ"/>
        </w:rPr>
        <w:t>je třeba vzít v úvahu, že u části útv</w:t>
      </w:r>
      <w:r w:rsidRPr="00CE3E3D">
        <w:rPr>
          <w:lang w:val="cs-CZ"/>
        </w:rPr>
        <w:t>a</w:t>
      </w:r>
      <w:r w:rsidRPr="00CE3E3D">
        <w:rPr>
          <w:lang w:val="cs-CZ"/>
        </w:rPr>
        <w:t>rů bylo určujících několik různých typů vlivů současně.</w:t>
      </w:r>
    </w:p>
    <w:p w:rsidR="009A6EDB" w:rsidRPr="00CE3E3D" w:rsidRDefault="009A6EDB" w:rsidP="0066395C">
      <w:pPr>
        <w:rPr>
          <w:szCs w:val="22"/>
          <w:lang w:val="cs-CZ"/>
        </w:rPr>
      </w:pPr>
    </w:p>
    <w:p w:rsidR="0066395C" w:rsidRPr="00CE3E3D" w:rsidRDefault="0066395C" w:rsidP="0066395C">
      <w:pPr>
        <w:pStyle w:val="Tabelle"/>
        <w:rPr>
          <w:lang w:val="cs-CZ"/>
        </w:rPr>
      </w:pPr>
      <w:bookmarkStart w:id="125" w:name="_Toc244331636"/>
      <w:r w:rsidRPr="00CE3E3D">
        <w:rPr>
          <w:lang w:val="cs-CZ"/>
        </w:rPr>
        <w:t>Tab. II-2.2-1:</w:t>
      </w:r>
      <w:r w:rsidRPr="00CE3E3D">
        <w:rPr>
          <w:lang w:val="cs-CZ"/>
        </w:rPr>
        <w:tab/>
      </w:r>
      <w:del w:id="126" w:author="majka" w:date="2013-12-09T11:51:00Z">
        <w:r w:rsidR="00951541" w:rsidRPr="00CE3E3D" w:rsidDel="009A6EDB">
          <w:rPr>
            <w:lang w:val="cs-CZ"/>
          </w:rPr>
          <w:delText>ýsledky aktualizované analýzy v</w:delText>
        </w:r>
      </w:del>
      <w:r w:rsidR="00565C25" w:rsidRPr="00CE3E3D">
        <w:rPr>
          <w:lang w:val="cs-CZ"/>
        </w:rPr>
        <w:t>V</w:t>
      </w:r>
      <w:r w:rsidR="00951541" w:rsidRPr="00CE3E3D">
        <w:rPr>
          <w:lang w:val="cs-CZ"/>
        </w:rPr>
        <w:t>liv</w:t>
      </w:r>
      <w:ins w:id="127" w:author="majka" w:date="2013-12-09T11:51:00Z">
        <w:r w:rsidR="009A6EDB" w:rsidRPr="00CE3E3D">
          <w:rPr>
            <w:lang w:val="cs-CZ"/>
          </w:rPr>
          <w:t>y</w:t>
        </w:r>
      </w:ins>
      <w:del w:id="128" w:author="majka" w:date="2013-12-09T11:51:00Z">
        <w:r w:rsidR="00951541" w:rsidRPr="00CE3E3D" w:rsidDel="009A6EDB">
          <w:rPr>
            <w:lang w:val="cs-CZ"/>
          </w:rPr>
          <w:delText>ů</w:delText>
        </w:r>
      </w:del>
      <w:r w:rsidR="00951541" w:rsidRPr="00CE3E3D">
        <w:rPr>
          <w:lang w:val="cs-CZ"/>
        </w:rPr>
        <w:t xml:space="preserve"> a </w:t>
      </w:r>
      <w:ins w:id="129" w:author="majka" w:date="2013-12-09T11:51:00Z">
        <w:r w:rsidR="009A6EDB" w:rsidRPr="00CE3E3D">
          <w:rPr>
            <w:lang w:val="cs-CZ"/>
          </w:rPr>
          <w:t xml:space="preserve">jejich </w:t>
        </w:r>
      </w:ins>
      <w:r w:rsidR="00951541" w:rsidRPr="00CE3E3D">
        <w:rPr>
          <w:lang w:val="cs-CZ"/>
        </w:rPr>
        <w:t>dopad</w:t>
      </w:r>
      <w:ins w:id="130" w:author="majka" w:date="2013-12-09T11:51:00Z">
        <w:r w:rsidR="009A6EDB" w:rsidRPr="00CE3E3D">
          <w:rPr>
            <w:lang w:val="cs-CZ"/>
          </w:rPr>
          <w:t>y</w:t>
        </w:r>
      </w:ins>
      <w:del w:id="131" w:author="majka" w:date="2013-12-09T11:51:00Z">
        <w:r w:rsidR="00951541" w:rsidRPr="00CE3E3D" w:rsidDel="009A6EDB">
          <w:rPr>
            <w:lang w:val="cs-CZ"/>
          </w:rPr>
          <w:delText>ů</w:delText>
        </w:r>
      </w:del>
      <w:r w:rsidR="00951541" w:rsidRPr="00CE3E3D">
        <w:rPr>
          <w:lang w:val="cs-CZ"/>
        </w:rPr>
        <w:t xml:space="preserve"> na </w:t>
      </w:r>
      <w:ins w:id="132" w:author="majka" w:date="2013-12-09T11:52:00Z">
        <w:r w:rsidR="009A6EDB" w:rsidRPr="00CE3E3D">
          <w:rPr>
            <w:lang w:val="cs-CZ"/>
          </w:rPr>
          <w:t>rizikovost</w:t>
        </w:r>
      </w:ins>
      <w:del w:id="133" w:author="majka" w:date="2013-12-09T11:52:00Z">
        <w:r w:rsidR="00951541" w:rsidRPr="00CE3E3D" w:rsidDel="009A6EDB">
          <w:rPr>
            <w:lang w:val="cs-CZ"/>
          </w:rPr>
          <w:delText>stav</w:delText>
        </w:r>
      </w:del>
      <w:r w:rsidR="00951541" w:rsidRPr="00CE3E3D">
        <w:rPr>
          <w:lang w:val="cs-CZ"/>
        </w:rPr>
        <w:t xml:space="preserve"> útvarů podzemních vod</w:t>
      </w:r>
      <w:ins w:id="134" w:author="majka" w:date="2013-12-09T11:54:00Z">
        <w:r w:rsidR="009A6EDB" w:rsidRPr="00CE3E3D">
          <w:rPr>
            <w:lang w:val="cs-CZ"/>
          </w:rPr>
          <w:t>, že v roce 2021 ned</w:t>
        </w:r>
        <w:r w:rsidR="009A6EDB" w:rsidRPr="00CE3E3D">
          <w:rPr>
            <w:lang w:val="cs-CZ"/>
          </w:rPr>
          <w:t>o</w:t>
        </w:r>
        <w:r w:rsidR="009A6EDB" w:rsidRPr="00CE3E3D">
          <w:rPr>
            <w:lang w:val="cs-CZ"/>
          </w:rPr>
          <w:t>sáhnou dobrého stavu</w:t>
        </w:r>
      </w:ins>
      <w:ins w:id="135" w:author="majka" w:date="2013-12-09T11:52:00Z">
        <w:r w:rsidR="009A6EDB" w:rsidRPr="00CE3E3D">
          <w:rPr>
            <w:lang w:val="cs-CZ"/>
          </w:rPr>
          <w:t xml:space="preserve"> </w:t>
        </w:r>
      </w:ins>
      <w:bookmarkEnd w:id="125"/>
    </w:p>
    <w:tbl>
      <w:tblPr>
        <w:tblW w:w="9353" w:type="dxa"/>
        <w:jc w:val="center"/>
        <w:tblBorders>
          <w:top w:val="single" w:sz="12" w:space="0" w:color="000000"/>
          <w:left w:val="single" w:sz="12" w:space="0" w:color="000000"/>
          <w:bottom w:val="single" w:sz="6" w:space="0" w:color="000000"/>
          <w:right w:val="single" w:sz="12" w:space="0" w:color="000000"/>
          <w:insideH w:val="single" w:sz="6" w:space="0" w:color="000000"/>
          <w:insideV w:val="single" w:sz="6" w:space="0" w:color="000000"/>
        </w:tblBorders>
        <w:tblLayout w:type="fixed"/>
        <w:tblLook w:val="04A0"/>
      </w:tblPr>
      <w:tblGrid>
        <w:gridCol w:w="1560"/>
        <w:gridCol w:w="424"/>
        <w:gridCol w:w="850"/>
        <w:gridCol w:w="1077"/>
        <w:gridCol w:w="907"/>
        <w:gridCol w:w="1278"/>
        <w:gridCol w:w="567"/>
        <w:gridCol w:w="850"/>
        <w:gridCol w:w="851"/>
        <w:gridCol w:w="989"/>
      </w:tblGrid>
      <w:tr w:rsidR="0066395C" w:rsidRPr="00CE3E3D" w:rsidTr="000F22F5">
        <w:trPr>
          <w:jc w:val="center"/>
        </w:trPr>
        <w:tc>
          <w:tcPr>
            <w:tcW w:w="9353" w:type="dxa"/>
            <w:gridSpan w:val="10"/>
            <w:tcBorders>
              <w:top w:val="single" w:sz="12" w:space="0" w:color="000000"/>
              <w:bottom w:val="double" w:sz="4" w:space="0" w:color="auto"/>
            </w:tcBorders>
            <w:shd w:val="clear" w:color="auto" w:fill="FBD4B4"/>
            <w:vAlign w:val="center"/>
          </w:tcPr>
          <w:p w:rsidR="0066395C" w:rsidRPr="00CE3E3D" w:rsidRDefault="00D262FF" w:rsidP="000F0E40">
            <w:pPr>
              <w:pStyle w:val="StandardTabelle9pt"/>
              <w:jc w:val="center"/>
              <w:rPr>
                <w:lang w:val="cs-CZ"/>
              </w:rPr>
            </w:pPr>
            <w:r w:rsidRPr="00CE3E3D">
              <w:rPr>
                <w:b/>
                <w:lang w:val="cs-CZ"/>
              </w:rPr>
              <w:t>Mezinárodní oblast povodí Labe</w:t>
            </w:r>
            <w:r w:rsidR="0066395C" w:rsidRPr="00CE3E3D">
              <w:rPr>
                <w:b/>
                <w:lang w:val="cs-CZ"/>
              </w:rPr>
              <w:br/>
            </w:r>
            <w:r w:rsidR="0066395C" w:rsidRPr="00CE3E3D">
              <w:rPr>
                <w:lang w:val="cs-CZ"/>
              </w:rPr>
              <w:t>(</w:t>
            </w:r>
            <w:r w:rsidR="000F0E40" w:rsidRPr="00CE3E3D">
              <w:rPr>
                <w:lang w:val="cs-CZ"/>
              </w:rPr>
              <w:t>celkem</w:t>
            </w:r>
            <w:r w:rsidR="0066395C" w:rsidRPr="00CE3E3D">
              <w:rPr>
                <w:lang w:val="cs-CZ"/>
              </w:rPr>
              <w:t xml:space="preserve"> </w:t>
            </w:r>
            <w:r w:rsidR="0066395C" w:rsidRPr="00CE3E3D">
              <w:rPr>
                <w:highlight w:val="yellow"/>
                <w:lang w:val="cs-CZ"/>
              </w:rPr>
              <w:t>327</w:t>
            </w:r>
            <w:r w:rsidR="0066395C" w:rsidRPr="00CE3E3D">
              <w:rPr>
                <w:lang w:val="cs-CZ"/>
              </w:rPr>
              <w:t xml:space="preserve"> </w:t>
            </w:r>
            <w:r w:rsidR="00951541" w:rsidRPr="00CE3E3D">
              <w:rPr>
                <w:lang w:val="cs-CZ"/>
              </w:rPr>
              <w:t>útvarů podzemních vod)</w:t>
            </w:r>
            <w:r w:rsidR="0066395C" w:rsidRPr="00CE3E3D">
              <w:rPr>
                <w:lang w:val="cs-CZ"/>
              </w:rPr>
              <w:t>)</w:t>
            </w:r>
          </w:p>
        </w:tc>
      </w:tr>
      <w:tr w:rsidR="0066395C" w:rsidRPr="00CE3E3D" w:rsidTr="000F22F5">
        <w:trPr>
          <w:trHeight w:val="255"/>
          <w:jc w:val="center"/>
        </w:trPr>
        <w:tc>
          <w:tcPr>
            <w:tcW w:w="9353" w:type="dxa"/>
            <w:gridSpan w:val="10"/>
            <w:tcBorders>
              <w:top w:val="double" w:sz="4" w:space="0" w:color="auto"/>
            </w:tcBorders>
            <w:vAlign w:val="center"/>
          </w:tcPr>
          <w:p w:rsidR="0066395C" w:rsidRPr="00CE3E3D" w:rsidRDefault="00951541" w:rsidP="000F22F5">
            <w:pPr>
              <w:pStyle w:val="StandardTabelle9pt"/>
              <w:jc w:val="center"/>
              <w:rPr>
                <w:lang w:val="cs-CZ"/>
              </w:rPr>
            </w:pPr>
            <w:r w:rsidRPr="00CE3E3D">
              <w:rPr>
                <w:lang w:val="cs-CZ"/>
              </w:rPr>
              <w:t>Počet útvarů podzemních vod s hodnocením</w:t>
            </w:r>
          </w:p>
        </w:tc>
      </w:tr>
      <w:tr w:rsidR="0066395C" w:rsidRPr="00CE3E3D" w:rsidTr="000F22F5">
        <w:trPr>
          <w:trHeight w:val="255"/>
          <w:jc w:val="center"/>
        </w:trPr>
        <w:tc>
          <w:tcPr>
            <w:tcW w:w="1560" w:type="dxa"/>
            <w:vMerge w:val="restart"/>
            <w:vAlign w:val="center"/>
          </w:tcPr>
          <w:p w:rsidR="0066395C" w:rsidRPr="00CE3E3D" w:rsidRDefault="0066395C" w:rsidP="000F22F5">
            <w:pPr>
              <w:pStyle w:val="StandardTabelle9pt"/>
              <w:jc w:val="left"/>
              <w:rPr>
                <w:lang w:val="cs-CZ"/>
              </w:rPr>
            </w:pPr>
            <w:del w:id="136" w:author="S. Börner" w:date="2013-11-12T15:41:00Z">
              <w:r w:rsidRPr="00CE3E3D" w:rsidDel="000D6B64">
                <w:rPr>
                  <w:lang w:val="cs-CZ"/>
                </w:rPr>
                <w:delText>Schlechter</w:delText>
              </w:r>
            </w:del>
            <w:ins w:id="137" w:author="S. Börner" w:date="2013-11-12T15:41:00Z">
              <w:r w:rsidR="000D6B64" w:rsidRPr="00CE3E3D">
                <w:rPr>
                  <w:lang w:val="cs-CZ"/>
                </w:rPr>
                <w:t>at risk</w:t>
              </w:r>
            </w:ins>
          </w:p>
          <w:p w:rsidR="0066395C" w:rsidRPr="00CE3E3D" w:rsidRDefault="009A6EDB" w:rsidP="009A6EDB">
            <w:pPr>
              <w:pStyle w:val="StandardTabelle9pt"/>
              <w:jc w:val="left"/>
              <w:rPr>
                <w:lang w:val="cs-CZ"/>
              </w:rPr>
            </w:pPr>
            <w:ins w:id="138" w:author="majka" w:date="2013-12-09T11:55:00Z">
              <w:r w:rsidRPr="00CE3E3D">
                <w:rPr>
                  <w:lang w:val="cs-CZ"/>
                </w:rPr>
                <w:t>Rizikový</w:t>
              </w:r>
            </w:ins>
            <w:del w:id="139" w:author="majka" w:date="2013-12-09T11:55:00Z">
              <w:r w:rsidR="000F0E40" w:rsidRPr="00CE3E3D" w:rsidDel="009A6EDB">
                <w:rPr>
                  <w:lang w:val="cs-CZ"/>
                </w:rPr>
                <w:delText>Nev</w:delText>
              </w:r>
              <w:r w:rsidR="000F0E40" w:rsidRPr="00CE3E3D" w:rsidDel="009A6EDB">
                <w:rPr>
                  <w:lang w:val="cs-CZ"/>
                </w:rPr>
                <w:delText>y</w:delText>
              </w:r>
              <w:r w:rsidR="000F0E40" w:rsidRPr="00CE3E3D" w:rsidDel="009A6EDB">
                <w:rPr>
                  <w:lang w:val="cs-CZ"/>
                </w:rPr>
                <w:delText>hovující</w:delText>
              </w:r>
            </w:del>
            <w:r w:rsidR="000F0E40" w:rsidRPr="00CE3E3D">
              <w:rPr>
                <w:lang w:val="cs-CZ"/>
              </w:rPr>
              <w:t xml:space="preserve"> </w:t>
            </w:r>
            <w:r w:rsidR="000F0E40" w:rsidRPr="00CE3E3D">
              <w:rPr>
                <w:lang w:val="cs-CZ"/>
              </w:rPr>
              <w:br/>
              <w:t>kvantitativní stav</w:t>
            </w:r>
          </w:p>
        </w:tc>
        <w:tc>
          <w:tcPr>
            <w:tcW w:w="424" w:type="dxa"/>
            <w:vMerge w:val="restart"/>
            <w:vAlign w:val="center"/>
          </w:tcPr>
          <w:p w:rsidR="0066395C" w:rsidRPr="00CE3E3D" w:rsidRDefault="0066395C" w:rsidP="000F22F5">
            <w:pPr>
              <w:pStyle w:val="StandardTabelle9pt"/>
              <w:jc w:val="left"/>
              <w:rPr>
                <w:lang w:val="cs-CZ"/>
              </w:rPr>
            </w:pPr>
            <w:r w:rsidRPr="00CE3E3D">
              <w:rPr>
                <w:highlight w:val="yellow"/>
                <w:lang w:val="cs-CZ"/>
              </w:rPr>
              <w:t>50</w:t>
            </w:r>
          </w:p>
        </w:tc>
        <w:tc>
          <w:tcPr>
            <w:tcW w:w="2834" w:type="dxa"/>
            <w:gridSpan w:val="3"/>
            <w:tcBorders>
              <w:top w:val="single" w:sz="6" w:space="0" w:color="000000"/>
              <w:right w:val="double" w:sz="4" w:space="0" w:color="auto"/>
            </w:tcBorders>
            <w:vAlign w:val="center"/>
          </w:tcPr>
          <w:p w:rsidR="0066395C" w:rsidRPr="00CE3E3D" w:rsidRDefault="000F0E40" w:rsidP="000F22F5">
            <w:pPr>
              <w:pStyle w:val="StandardTabelle9pt"/>
              <w:jc w:val="center"/>
              <w:rPr>
                <w:lang w:val="cs-CZ"/>
              </w:rPr>
            </w:pPr>
            <w:r w:rsidRPr="00CE3E3D">
              <w:rPr>
                <w:lang w:val="cs-CZ"/>
              </w:rPr>
              <w:t>Příčinné vlivy</w:t>
            </w:r>
            <w:r w:rsidR="0066395C" w:rsidRPr="00CE3E3D">
              <w:rPr>
                <w:lang w:val="cs-CZ"/>
              </w:rPr>
              <w:t xml:space="preserve"> </w:t>
            </w:r>
          </w:p>
        </w:tc>
        <w:tc>
          <w:tcPr>
            <w:tcW w:w="1278" w:type="dxa"/>
            <w:vMerge w:val="restart"/>
            <w:tcBorders>
              <w:top w:val="single" w:sz="6" w:space="0" w:color="000000"/>
              <w:left w:val="double" w:sz="4" w:space="0" w:color="auto"/>
              <w:right w:val="single" w:sz="6" w:space="0" w:color="000000"/>
            </w:tcBorders>
            <w:vAlign w:val="center"/>
          </w:tcPr>
          <w:p w:rsidR="0066395C" w:rsidRPr="00CE3E3D" w:rsidRDefault="009A6EDB" w:rsidP="009A6EDB">
            <w:pPr>
              <w:pStyle w:val="StandardTabelle9pt"/>
              <w:jc w:val="center"/>
              <w:rPr>
                <w:lang w:val="cs-CZ"/>
              </w:rPr>
            </w:pPr>
            <w:ins w:id="140" w:author="majka" w:date="2013-12-09T11:59:00Z">
              <w:r w:rsidRPr="00CE3E3D">
                <w:rPr>
                  <w:lang w:val="cs-CZ"/>
                </w:rPr>
                <w:t>Rizik</w:t>
              </w:r>
              <w:r w:rsidRPr="00CE3E3D">
                <w:rPr>
                  <w:lang w:val="cs-CZ"/>
                </w:rPr>
                <w:t>o</w:t>
              </w:r>
              <w:r w:rsidRPr="00CE3E3D">
                <w:rPr>
                  <w:lang w:val="cs-CZ"/>
                </w:rPr>
                <w:t>vý</w:t>
              </w:r>
            </w:ins>
            <w:del w:id="141" w:author="majka" w:date="2013-12-09T11:59:00Z">
              <w:r w:rsidRPr="00CE3E3D" w:rsidDel="009A6EDB">
                <w:rPr>
                  <w:lang w:val="cs-CZ"/>
                </w:rPr>
                <w:delText>N</w:delText>
              </w:r>
              <w:r w:rsidRPr="00CE3E3D" w:rsidDel="009A6EDB">
                <w:rPr>
                  <w:lang w:val="cs-CZ"/>
                </w:rPr>
                <w:delText>e</w:delText>
              </w:r>
              <w:r w:rsidRPr="00CE3E3D" w:rsidDel="009A6EDB">
                <w:rPr>
                  <w:lang w:val="cs-CZ"/>
                </w:rPr>
                <w:delText xml:space="preserve">vyhovující </w:delText>
              </w:r>
            </w:del>
            <w:r w:rsidR="0066395C" w:rsidRPr="00CE3E3D">
              <w:rPr>
                <w:lang w:val="cs-CZ"/>
              </w:rPr>
              <w:t>chemic</w:t>
            </w:r>
            <w:r w:rsidRPr="00CE3E3D">
              <w:rPr>
                <w:lang w:val="cs-CZ"/>
              </w:rPr>
              <w:t>ký stav</w:t>
            </w:r>
          </w:p>
        </w:tc>
        <w:tc>
          <w:tcPr>
            <w:tcW w:w="567" w:type="dxa"/>
            <w:vMerge w:val="restart"/>
            <w:tcBorders>
              <w:top w:val="single" w:sz="6" w:space="0" w:color="000000"/>
              <w:left w:val="single" w:sz="6" w:space="0" w:color="000000"/>
            </w:tcBorders>
            <w:vAlign w:val="center"/>
          </w:tcPr>
          <w:p w:rsidR="0066395C" w:rsidRPr="00CE3E3D" w:rsidRDefault="0066395C" w:rsidP="000F22F5">
            <w:pPr>
              <w:pStyle w:val="StandardTabelle9pt"/>
              <w:jc w:val="center"/>
              <w:rPr>
                <w:lang w:val="cs-CZ"/>
              </w:rPr>
            </w:pPr>
            <w:r w:rsidRPr="00CE3E3D">
              <w:rPr>
                <w:highlight w:val="yellow"/>
                <w:lang w:val="cs-CZ"/>
              </w:rPr>
              <w:t>178</w:t>
            </w:r>
          </w:p>
        </w:tc>
        <w:tc>
          <w:tcPr>
            <w:tcW w:w="2690" w:type="dxa"/>
            <w:gridSpan w:val="3"/>
            <w:vAlign w:val="center"/>
          </w:tcPr>
          <w:p w:rsidR="0066395C" w:rsidRPr="00CE3E3D" w:rsidRDefault="000F0E40" w:rsidP="000F22F5">
            <w:pPr>
              <w:pStyle w:val="StandardTabelle9pt"/>
              <w:jc w:val="center"/>
              <w:rPr>
                <w:lang w:val="cs-CZ"/>
              </w:rPr>
            </w:pPr>
            <w:r w:rsidRPr="00CE3E3D">
              <w:rPr>
                <w:lang w:val="cs-CZ"/>
              </w:rPr>
              <w:t>Příčinné vlivy</w:t>
            </w:r>
          </w:p>
        </w:tc>
      </w:tr>
      <w:tr w:rsidR="0066395C" w:rsidRPr="00CE3E3D" w:rsidTr="000F22F5">
        <w:trPr>
          <w:jc w:val="center"/>
        </w:trPr>
        <w:tc>
          <w:tcPr>
            <w:tcW w:w="1560" w:type="dxa"/>
            <w:vMerge/>
            <w:vAlign w:val="center"/>
          </w:tcPr>
          <w:p w:rsidR="0066395C" w:rsidRPr="00CE3E3D" w:rsidRDefault="0066395C" w:rsidP="000F22F5">
            <w:pPr>
              <w:pStyle w:val="StandardTabelle9pt"/>
              <w:jc w:val="center"/>
              <w:rPr>
                <w:lang w:val="cs-CZ"/>
              </w:rPr>
            </w:pPr>
          </w:p>
        </w:tc>
        <w:tc>
          <w:tcPr>
            <w:tcW w:w="424" w:type="dxa"/>
            <w:vMerge/>
            <w:vAlign w:val="center"/>
          </w:tcPr>
          <w:p w:rsidR="0066395C" w:rsidRPr="00CE3E3D" w:rsidRDefault="0066395C" w:rsidP="000F22F5">
            <w:pPr>
              <w:pStyle w:val="StandardTabelle9pt"/>
              <w:jc w:val="center"/>
              <w:rPr>
                <w:lang w:val="cs-CZ"/>
              </w:rPr>
            </w:pPr>
          </w:p>
        </w:tc>
        <w:tc>
          <w:tcPr>
            <w:tcW w:w="850" w:type="dxa"/>
            <w:tcBorders>
              <w:top w:val="single" w:sz="6" w:space="0" w:color="000000"/>
            </w:tcBorders>
            <w:vAlign w:val="center"/>
          </w:tcPr>
          <w:p w:rsidR="0066395C" w:rsidRPr="00CE3E3D" w:rsidRDefault="000F0E40" w:rsidP="000F22F5">
            <w:pPr>
              <w:pStyle w:val="StandardTabelle9pt"/>
              <w:jc w:val="center"/>
              <w:rPr>
                <w:lang w:val="cs-CZ"/>
              </w:rPr>
            </w:pPr>
            <w:r w:rsidRPr="00CE3E3D">
              <w:rPr>
                <w:lang w:val="cs-CZ"/>
              </w:rPr>
              <w:t>Odběry</w:t>
            </w:r>
          </w:p>
        </w:tc>
        <w:tc>
          <w:tcPr>
            <w:tcW w:w="1077" w:type="dxa"/>
            <w:tcBorders>
              <w:top w:val="single" w:sz="6" w:space="0" w:color="000000"/>
            </w:tcBorders>
            <w:vAlign w:val="center"/>
          </w:tcPr>
          <w:p w:rsidR="0066395C" w:rsidRPr="00CE3E3D" w:rsidRDefault="000F0E40" w:rsidP="000F22F5">
            <w:pPr>
              <w:pStyle w:val="StandardTabelle9pt"/>
              <w:jc w:val="center"/>
              <w:rPr>
                <w:lang w:val="cs-CZ"/>
              </w:rPr>
            </w:pPr>
            <w:r w:rsidRPr="00CE3E3D">
              <w:rPr>
                <w:lang w:val="cs-CZ"/>
              </w:rPr>
              <w:t>Následky těžby</w:t>
            </w:r>
            <w:r w:rsidR="0066395C" w:rsidRPr="00CE3E3D">
              <w:rPr>
                <w:vertAlign w:val="superscript"/>
                <w:lang w:val="cs-CZ"/>
              </w:rPr>
              <w:t>1)</w:t>
            </w:r>
          </w:p>
        </w:tc>
        <w:tc>
          <w:tcPr>
            <w:tcW w:w="907" w:type="dxa"/>
            <w:tcBorders>
              <w:top w:val="single" w:sz="6" w:space="0" w:color="000000"/>
              <w:right w:val="double" w:sz="4" w:space="0" w:color="auto"/>
            </w:tcBorders>
            <w:vAlign w:val="center"/>
          </w:tcPr>
          <w:p w:rsidR="0066395C" w:rsidRPr="00CE3E3D" w:rsidRDefault="0066395C" w:rsidP="000F22F5">
            <w:pPr>
              <w:pStyle w:val="StandardTabelle9pt"/>
              <w:jc w:val="center"/>
              <w:rPr>
                <w:lang w:val="cs-CZ"/>
              </w:rPr>
            </w:pPr>
            <w:r w:rsidRPr="00CE3E3D">
              <w:rPr>
                <w:lang w:val="cs-CZ"/>
              </w:rPr>
              <w:t>Intrusi</w:t>
            </w:r>
            <w:r w:rsidRPr="00CE3E3D">
              <w:rPr>
                <w:lang w:val="cs-CZ"/>
              </w:rPr>
              <w:t>o</w:t>
            </w:r>
            <w:r w:rsidRPr="00CE3E3D">
              <w:rPr>
                <w:lang w:val="cs-CZ"/>
              </w:rPr>
              <w:t>nen</w:t>
            </w:r>
          </w:p>
        </w:tc>
        <w:tc>
          <w:tcPr>
            <w:tcW w:w="1278" w:type="dxa"/>
            <w:vMerge/>
            <w:tcBorders>
              <w:top w:val="double" w:sz="4" w:space="0" w:color="auto"/>
              <w:left w:val="double" w:sz="4" w:space="0" w:color="auto"/>
              <w:right w:val="single" w:sz="6" w:space="0" w:color="000000"/>
            </w:tcBorders>
            <w:vAlign w:val="center"/>
          </w:tcPr>
          <w:p w:rsidR="0066395C" w:rsidRPr="00CE3E3D" w:rsidRDefault="0066395C" w:rsidP="000F22F5">
            <w:pPr>
              <w:pStyle w:val="StandardTabelle9pt"/>
              <w:jc w:val="center"/>
              <w:rPr>
                <w:lang w:val="cs-CZ"/>
              </w:rPr>
            </w:pPr>
          </w:p>
        </w:tc>
        <w:tc>
          <w:tcPr>
            <w:tcW w:w="567" w:type="dxa"/>
            <w:vMerge/>
            <w:tcBorders>
              <w:top w:val="double" w:sz="4" w:space="0" w:color="auto"/>
              <w:left w:val="single" w:sz="6" w:space="0" w:color="000000"/>
            </w:tcBorders>
            <w:vAlign w:val="center"/>
          </w:tcPr>
          <w:p w:rsidR="0066395C" w:rsidRPr="00CE3E3D" w:rsidRDefault="0066395C" w:rsidP="000F22F5">
            <w:pPr>
              <w:pStyle w:val="StandardTabelle9pt"/>
              <w:jc w:val="center"/>
              <w:rPr>
                <w:lang w:val="cs-CZ"/>
              </w:rPr>
            </w:pPr>
          </w:p>
        </w:tc>
        <w:tc>
          <w:tcPr>
            <w:tcW w:w="850" w:type="dxa"/>
            <w:vAlign w:val="center"/>
          </w:tcPr>
          <w:p w:rsidR="0066395C" w:rsidRPr="00CE3E3D" w:rsidRDefault="000F0E40" w:rsidP="000F22F5">
            <w:pPr>
              <w:pStyle w:val="StandardTabelle9pt"/>
              <w:jc w:val="center"/>
              <w:rPr>
                <w:lang w:val="cs-CZ"/>
              </w:rPr>
            </w:pPr>
            <w:r w:rsidRPr="00CE3E3D">
              <w:rPr>
                <w:lang w:val="cs-CZ"/>
              </w:rPr>
              <w:t>Plošné zdroje</w:t>
            </w:r>
          </w:p>
        </w:tc>
        <w:tc>
          <w:tcPr>
            <w:tcW w:w="851" w:type="dxa"/>
            <w:vAlign w:val="center"/>
          </w:tcPr>
          <w:p w:rsidR="0066395C" w:rsidRPr="00CE3E3D" w:rsidRDefault="000F0E40" w:rsidP="000F22F5">
            <w:pPr>
              <w:pStyle w:val="StandardTabelle9pt"/>
              <w:jc w:val="center"/>
              <w:rPr>
                <w:lang w:val="cs-CZ"/>
              </w:rPr>
            </w:pPr>
            <w:r w:rsidRPr="00CE3E3D">
              <w:rPr>
                <w:lang w:val="cs-CZ"/>
              </w:rPr>
              <w:t>Bodové zdroje</w:t>
            </w:r>
          </w:p>
        </w:tc>
        <w:tc>
          <w:tcPr>
            <w:tcW w:w="989" w:type="dxa"/>
            <w:vAlign w:val="center"/>
          </w:tcPr>
          <w:p w:rsidR="0066395C" w:rsidRPr="00CE3E3D" w:rsidRDefault="000F0E40" w:rsidP="000F22F5">
            <w:pPr>
              <w:pStyle w:val="StandardTabelle9pt"/>
              <w:jc w:val="center"/>
              <w:rPr>
                <w:lang w:val="cs-CZ"/>
              </w:rPr>
            </w:pPr>
            <w:r w:rsidRPr="00CE3E3D">
              <w:rPr>
                <w:lang w:val="cs-CZ"/>
              </w:rPr>
              <w:t>Následky těžby</w:t>
            </w:r>
          </w:p>
        </w:tc>
      </w:tr>
      <w:tr w:rsidR="0066395C" w:rsidRPr="00CE3E3D" w:rsidTr="000F22F5">
        <w:trPr>
          <w:jc w:val="center"/>
        </w:trPr>
        <w:tc>
          <w:tcPr>
            <w:tcW w:w="1560" w:type="dxa"/>
            <w:vMerge/>
            <w:tcBorders>
              <w:bottom w:val="double" w:sz="4" w:space="0" w:color="auto"/>
            </w:tcBorders>
            <w:vAlign w:val="center"/>
          </w:tcPr>
          <w:p w:rsidR="0066395C" w:rsidRPr="00CE3E3D" w:rsidRDefault="0066395C" w:rsidP="000F22F5">
            <w:pPr>
              <w:pStyle w:val="StandardTabelle9pt"/>
              <w:jc w:val="center"/>
              <w:rPr>
                <w:lang w:val="cs-CZ"/>
              </w:rPr>
            </w:pPr>
          </w:p>
        </w:tc>
        <w:tc>
          <w:tcPr>
            <w:tcW w:w="424" w:type="dxa"/>
            <w:vMerge/>
            <w:tcBorders>
              <w:bottom w:val="double" w:sz="4" w:space="0" w:color="auto"/>
            </w:tcBorders>
            <w:vAlign w:val="center"/>
          </w:tcPr>
          <w:p w:rsidR="0066395C" w:rsidRPr="00CE3E3D" w:rsidRDefault="0066395C" w:rsidP="000F22F5">
            <w:pPr>
              <w:pStyle w:val="StandardTabelle9pt"/>
              <w:jc w:val="center"/>
              <w:rPr>
                <w:lang w:val="cs-CZ"/>
              </w:rPr>
            </w:pPr>
          </w:p>
        </w:tc>
        <w:tc>
          <w:tcPr>
            <w:tcW w:w="850" w:type="dxa"/>
            <w:tcBorders>
              <w:top w:val="single" w:sz="6" w:space="0" w:color="000000"/>
              <w:bottom w:val="double" w:sz="4" w:space="0" w:color="auto"/>
            </w:tcBorders>
            <w:vAlign w:val="center"/>
          </w:tcPr>
          <w:p w:rsidR="0066395C" w:rsidRPr="00CE3E3D" w:rsidRDefault="0066395C" w:rsidP="000F22F5">
            <w:pPr>
              <w:pStyle w:val="StandardTabelle9pt"/>
              <w:jc w:val="center"/>
              <w:rPr>
                <w:lang w:val="cs-CZ"/>
              </w:rPr>
            </w:pPr>
            <w:r w:rsidRPr="00CE3E3D">
              <w:rPr>
                <w:highlight w:val="yellow"/>
                <w:lang w:val="cs-CZ"/>
              </w:rPr>
              <w:t>23</w:t>
            </w:r>
          </w:p>
        </w:tc>
        <w:tc>
          <w:tcPr>
            <w:tcW w:w="1077" w:type="dxa"/>
            <w:tcBorders>
              <w:top w:val="single" w:sz="6" w:space="0" w:color="000000"/>
              <w:bottom w:val="double" w:sz="4" w:space="0" w:color="auto"/>
            </w:tcBorders>
            <w:vAlign w:val="center"/>
          </w:tcPr>
          <w:p w:rsidR="0066395C" w:rsidRPr="00CE3E3D" w:rsidRDefault="0066395C" w:rsidP="000F22F5">
            <w:pPr>
              <w:pStyle w:val="StandardTabelle9pt"/>
              <w:jc w:val="center"/>
              <w:rPr>
                <w:lang w:val="cs-CZ"/>
              </w:rPr>
            </w:pPr>
            <w:r w:rsidRPr="00CE3E3D">
              <w:rPr>
                <w:highlight w:val="yellow"/>
                <w:lang w:val="cs-CZ"/>
              </w:rPr>
              <w:t>17</w:t>
            </w:r>
          </w:p>
        </w:tc>
        <w:tc>
          <w:tcPr>
            <w:tcW w:w="907" w:type="dxa"/>
            <w:tcBorders>
              <w:top w:val="single" w:sz="6" w:space="0" w:color="000000"/>
              <w:bottom w:val="double" w:sz="4" w:space="0" w:color="auto"/>
              <w:right w:val="double" w:sz="4" w:space="0" w:color="auto"/>
            </w:tcBorders>
            <w:vAlign w:val="center"/>
          </w:tcPr>
          <w:p w:rsidR="0066395C" w:rsidRPr="00CE3E3D" w:rsidRDefault="0066395C" w:rsidP="000F22F5">
            <w:pPr>
              <w:pStyle w:val="StandardTabelle9pt"/>
              <w:jc w:val="center"/>
              <w:rPr>
                <w:lang w:val="cs-CZ"/>
              </w:rPr>
            </w:pPr>
            <w:r w:rsidRPr="00CE3E3D">
              <w:rPr>
                <w:highlight w:val="yellow"/>
                <w:lang w:val="cs-CZ"/>
              </w:rPr>
              <w:t>1</w:t>
            </w:r>
          </w:p>
        </w:tc>
        <w:tc>
          <w:tcPr>
            <w:tcW w:w="1278" w:type="dxa"/>
            <w:vMerge/>
            <w:tcBorders>
              <w:top w:val="double" w:sz="4" w:space="0" w:color="auto"/>
              <w:left w:val="double" w:sz="4" w:space="0" w:color="auto"/>
              <w:bottom w:val="single" w:sz="6" w:space="0" w:color="000000"/>
              <w:right w:val="single" w:sz="6" w:space="0" w:color="000000"/>
            </w:tcBorders>
            <w:vAlign w:val="center"/>
          </w:tcPr>
          <w:p w:rsidR="0066395C" w:rsidRPr="00CE3E3D" w:rsidRDefault="0066395C" w:rsidP="000F22F5">
            <w:pPr>
              <w:pStyle w:val="StandardTabelle9pt"/>
              <w:jc w:val="center"/>
              <w:rPr>
                <w:lang w:val="cs-CZ"/>
              </w:rPr>
            </w:pPr>
          </w:p>
        </w:tc>
        <w:tc>
          <w:tcPr>
            <w:tcW w:w="567" w:type="dxa"/>
            <w:vMerge/>
            <w:tcBorders>
              <w:top w:val="double" w:sz="4" w:space="0" w:color="auto"/>
              <w:left w:val="single" w:sz="6" w:space="0" w:color="000000"/>
              <w:bottom w:val="single" w:sz="6" w:space="0" w:color="000000"/>
            </w:tcBorders>
            <w:vAlign w:val="center"/>
          </w:tcPr>
          <w:p w:rsidR="0066395C" w:rsidRPr="00CE3E3D" w:rsidRDefault="0066395C" w:rsidP="000F22F5">
            <w:pPr>
              <w:pStyle w:val="StandardTabelle9pt"/>
              <w:jc w:val="center"/>
              <w:rPr>
                <w:lang w:val="cs-CZ"/>
              </w:rPr>
            </w:pPr>
          </w:p>
        </w:tc>
        <w:tc>
          <w:tcPr>
            <w:tcW w:w="850" w:type="dxa"/>
            <w:tcBorders>
              <w:bottom w:val="double" w:sz="4" w:space="0" w:color="auto"/>
            </w:tcBorders>
            <w:vAlign w:val="center"/>
          </w:tcPr>
          <w:p w:rsidR="0066395C" w:rsidRPr="00CE3E3D" w:rsidRDefault="0066395C" w:rsidP="000F22F5">
            <w:pPr>
              <w:pStyle w:val="StandardTabelle9pt"/>
              <w:jc w:val="center"/>
              <w:rPr>
                <w:lang w:val="cs-CZ"/>
              </w:rPr>
            </w:pPr>
            <w:r w:rsidRPr="00CE3E3D">
              <w:rPr>
                <w:highlight w:val="yellow"/>
                <w:lang w:val="cs-CZ"/>
              </w:rPr>
              <w:t>161</w:t>
            </w:r>
          </w:p>
        </w:tc>
        <w:tc>
          <w:tcPr>
            <w:tcW w:w="851" w:type="dxa"/>
            <w:tcBorders>
              <w:bottom w:val="double" w:sz="4" w:space="0" w:color="auto"/>
            </w:tcBorders>
            <w:vAlign w:val="center"/>
          </w:tcPr>
          <w:p w:rsidR="0066395C" w:rsidRPr="00CE3E3D" w:rsidRDefault="0066395C" w:rsidP="000F22F5">
            <w:pPr>
              <w:pStyle w:val="StandardTabelle9pt"/>
              <w:jc w:val="center"/>
              <w:rPr>
                <w:lang w:val="cs-CZ"/>
              </w:rPr>
            </w:pPr>
            <w:r w:rsidRPr="00CE3E3D">
              <w:rPr>
                <w:highlight w:val="yellow"/>
                <w:lang w:val="cs-CZ"/>
              </w:rPr>
              <w:t>67</w:t>
            </w:r>
          </w:p>
        </w:tc>
        <w:tc>
          <w:tcPr>
            <w:tcW w:w="989" w:type="dxa"/>
            <w:tcBorders>
              <w:bottom w:val="double" w:sz="4" w:space="0" w:color="auto"/>
            </w:tcBorders>
            <w:vAlign w:val="center"/>
          </w:tcPr>
          <w:p w:rsidR="0066395C" w:rsidRPr="00CE3E3D" w:rsidRDefault="0066395C" w:rsidP="000F22F5">
            <w:pPr>
              <w:pStyle w:val="StandardTabelle9pt"/>
              <w:jc w:val="center"/>
              <w:rPr>
                <w:lang w:val="cs-CZ"/>
              </w:rPr>
            </w:pPr>
            <w:r w:rsidRPr="00CE3E3D">
              <w:rPr>
                <w:highlight w:val="yellow"/>
                <w:lang w:val="cs-CZ"/>
              </w:rPr>
              <w:t>9</w:t>
            </w:r>
          </w:p>
        </w:tc>
      </w:tr>
      <w:tr w:rsidR="0066395C" w:rsidRPr="00CE3E3D" w:rsidTr="000F22F5">
        <w:trPr>
          <w:jc w:val="center"/>
        </w:trPr>
        <w:tc>
          <w:tcPr>
            <w:tcW w:w="9353" w:type="dxa"/>
            <w:gridSpan w:val="10"/>
            <w:tcBorders>
              <w:top w:val="double" w:sz="4" w:space="0" w:color="auto"/>
              <w:bottom w:val="double" w:sz="4" w:space="0" w:color="auto"/>
            </w:tcBorders>
            <w:shd w:val="clear" w:color="auto" w:fill="FBD4B4"/>
            <w:vAlign w:val="center"/>
          </w:tcPr>
          <w:p w:rsidR="0066395C" w:rsidRPr="00CE3E3D" w:rsidRDefault="00D262FF" w:rsidP="000F22F5">
            <w:pPr>
              <w:pStyle w:val="StandardTabelle9pt"/>
              <w:jc w:val="center"/>
              <w:rPr>
                <w:lang w:val="cs-CZ"/>
              </w:rPr>
            </w:pPr>
            <w:r w:rsidRPr="00CE3E3D">
              <w:rPr>
                <w:b/>
                <w:lang w:val="cs-CZ"/>
              </w:rPr>
              <w:t>Česká republika</w:t>
            </w:r>
            <w:r w:rsidR="0066395C" w:rsidRPr="00CE3E3D">
              <w:rPr>
                <w:b/>
                <w:lang w:val="cs-CZ"/>
              </w:rPr>
              <w:br/>
            </w:r>
            <w:r w:rsidR="0066395C" w:rsidRPr="00CE3E3D">
              <w:rPr>
                <w:lang w:val="cs-CZ"/>
              </w:rPr>
              <w:t>(</w:t>
            </w:r>
            <w:r w:rsidR="000F0E40" w:rsidRPr="00CE3E3D">
              <w:rPr>
                <w:lang w:val="cs-CZ"/>
              </w:rPr>
              <w:t xml:space="preserve">celkem </w:t>
            </w:r>
            <w:r w:rsidR="0066395C" w:rsidRPr="00CE3E3D">
              <w:rPr>
                <w:lang w:val="cs-CZ"/>
              </w:rPr>
              <w:t xml:space="preserve">99 </w:t>
            </w:r>
            <w:r w:rsidR="00951541" w:rsidRPr="00CE3E3D">
              <w:rPr>
                <w:lang w:val="cs-CZ"/>
              </w:rPr>
              <w:t>útvarů podzemních vod)</w:t>
            </w:r>
            <w:r w:rsidR="0066395C" w:rsidRPr="00CE3E3D">
              <w:rPr>
                <w:lang w:val="cs-CZ"/>
              </w:rPr>
              <w:t>)</w:t>
            </w:r>
          </w:p>
        </w:tc>
      </w:tr>
      <w:tr w:rsidR="0066395C" w:rsidRPr="00CE3E3D" w:rsidTr="000F22F5">
        <w:trPr>
          <w:trHeight w:val="255"/>
          <w:jc w:val="center"/>
        </w:trPr>
        <w:tc>
          <w:tcPr>
            <w:tcW w:w="9353" w:type="dxa"/>
            <w:gridSpan w:val="10"/>
            <w:tcBorders>
              <w:top w:val="double" w:sz="4" w:space="0" w:color="auto"/>
              <w:bottom w:val="single" w:sz="6" w:space="0" w:color="000000"/>
            </w:tcBorders>
            <w:vAlign w:val="center"/>
          </w:tcPr>
          <w:p w:rsidR="0066395C" w:rsidRPr="00CE3E3D" w:rsidRDefault="00951541" w:rsidP="000F22F5">
            <w:pPr>
              <w:pStyle w:val="StandardTabelle9pt"/>
              <w:jc w:val="center"/>
              <w:rPr>
                <w:lang w:val="cs-CZ"/>
              </w:rPr>
            </w:pPr>
            <w:r w:rsidRPr="00CE3E3D">
              <w:rPr>
                <w:lang w:val="cs-CZ"/>
              </w:rPr>
              <w:t>Počet útvarů podzemních vod s hodnocením</w:t>
            </w:r>
          </w:p>
        </w:tc>
      </w:tr>
      <w:tr w:rsidR="0066395C" w:rsidRPr="00CE3E3D" w:rsidTr="000F22F5">
        <w:trPr>
          <w:trHeight w:val="255"/>
          <w:jc w:val="center"/>
        </w:trPr>
        <w:tc>
          <w:tcPr>
            <w:tcW w:w="1560" w:type="dxa"/>
            <w:vMerge w:val="restart"/>
            <w:tcBorders>
              <w:top w:val="single" w:sz="6" w:space="0" w:color="000000"/>
            </w:tcBorders>
            <w:vAlign w:val="center"/>
          </w:tcPr>
          <w:p w:rsidR="0066395C" w:rsidRPr="00CE3E3D" w:rsidDel="000D6B64" w:rsidRDefault="000D6B64" w:rsidP="000F22F5">
            <w:pPr>
              <w:pStyle w:val="StandardTabelle9pt"/>
              <w:jc w:val="left"/>
              <w:rPr>
                <w:del w:id="142" w:author="S. Börner" w:date="2013-11-12T15:41:00Z"/>
                <w:lang w:val="cs-CZ"/>
              </w:rPr>
            </w:pPr>
            <w:ins w:id="143" w:author="S. Börner" w:date="2013-11-12T15:41:00Z">
              <w:r w:rsidRPr="00CE3E3D">
                <w:rPr>
                  <w:lang w:val="cs-CZ"/>
                </w:rPr>
                <w:t>at risk</w:t>
              </w:r>
            </w:ins>
            <w:del w:id="144" w:author="S. Börner" w:date="2013-11-12T15:41:00Z">
              <w:r w:rsidR="0066395C" w:rsidRPr="00CE3E3D" w:rsidDel="000D6B64">
                <w:rPr>
                  <w:lang w:val="cs-CZ"/>
                </w:rPr>
                <w:delText>Schlechter</w:delText>
              </w:r>
            </w:del>
          </w:p>
          <w:p w:rsidR="0066395C" w:rsidRPr="00CE3E3D" w:rsidRDefault="009A6EDB" w:rsidP="009A6EDB">
            <w:pPr>
              <w:pStyle w:val="StandardTabelle9pt"/>
              <w:jc w:val="left"/>
              <w:rPr>
                <w:lang w:val="cs-CZ"/>
              </w:rPr>
            </w:pPr>
            <w:ins w:id="145" w:author="majka" w:date="2013-12-09T11:55:00Z">
              <w:r w:rsidRPr="00CE3E3D">
                <w:rPr>
                  <w:lang w:val="cs-CZ"/>
                </w:rPr>
                <w:t>Rizikový</w:t>
              </w:r>
            </w:ins>
            <w:del w:id="146" w:author="majka" w:date="2013-12-09T11:55:00Z">
              <w:r w:rsidR="000F0E40" w:rsidRPr="00CE3E3D" w:rsidDel="009A6EDB">
                <w:rPr>
                  <w:lang w:val="cs-CZ"/>
                </w:rPr>
                <w:delText>Nev</w:delText>
              </w:r>
              <w:r w:rsidR="000F0E40" w:rsidRPr="00CE3E3D" w:rsidDel="009A6EDB">
                <w:rPr>
                  <w:lang w:val="cs-CZ"/>
                </w:rPr>
                <w:delText>y</w:delText>
              </w:r>
              <w:r w:rsidR="000F0E40" w:rsidRPr="00CE3E3D" w:rsidDel="009A6EDB">
                <w:rPr>
                  <w:lang w:val="cs-CZ"/>
                </w:rPr>
                <w:delText>hovující</w:delText>
              </w:r>
            </w:del>
            <w:r w:rsidR="000F0E40" w:rsidRPr="00CE3E3D">
              <w:rPr>
                <w:lang w:val="cs-CZ"/>
              </w:rPr>
              <w:t xml:space="preserve"> </w:t>
            </w:r>
            <w:r w:rsidR="000F0E40" w:rsidRPr="00CE3E3D">
              <w:rPr>
                <w:lang w:val="cs-CZ"/>
              </w:rPr>
              <w:br/>
              <w:t>kvantitativní stav</w:t>
            </w:r>
          </w:p>
        </w:tc>
        <w:tc>
          <w:tcPr>
            <w:tcW w:w="424" w:type="dxa"/>
            <w:vMerge w:val="restart"/>
            <w:tcBorders>
              <w:top w:val="single" w:sz="6" w:space="0" w:color="000000"/>
            </w:tcBorders>
            <w:vAlign w:val="center"/>
          </w:tcPr>
          <w:p w:rsidR="0066395C" w:rsidRPr="00CE3E3D" w:rsidRDefault="0066395C" w:rsidP="000F22F5">
            <w:pPr>
              <w:pStyle w:val="StandardTabelle9pt"/>
              <w:jc w:val="left"/>
              <w:rPr>
                <w:lang w:val="cs-CZ"/>
              </w:rPr>
            </w:pPr>
            <w:r w:rsidRPr="00CE3E3D">
              <w:rPr>
                <w:highlight w:val="yellow"/>
                <w:lang w:val="cs-CZ"/>
              </w:rPr>
              <w:t>42</w:t>
            </w:r>
          </w:p>
        </w:tc>
        <w:tc>
          <w:tcPr>
            <w:tcW w:w="2834" w:type="dxa"/>
            <w:gridSpan w:val="3"/>
            <w:tcBorders>
              <w:top w:val="single" w:sz="6" w:space="0" w:color="000000"/>
              <w:right w:val="double" w:sz="4" w:space="0" w:color="auto"/>
            </w:tcBorders>
            <w:vAlign w:val="center"/>
          </w:tcPr>
          <w:p w:rsidR="0066395C" w:rsidRPr="00CE3E3D" w:rsidRDefault="000F0E40" w:rsidP="000F22F5">
            <w:pPr>
              <w:pStyle w:val="StandardTabelle9pt"/>
              <w:jc w:val="center"/>
              <w:rPr>
                <w:lang w:val="cs-CZ"/>
              </w:rPr>
            </w:pPr>
            <w:r w:rsidRPr="00CE3E3D">
              <w:rPr>
                <w:lang w:val="cs-CZ"/>
              </w:rPr>
              <w:t>Příčinné vlivy</w:t>
            </w:r>
          </w:p>
        </w:tc>
        <w:tc>
          <w:tcPr>
            <w:tcW w:w="1278" w:type="dxa"/>
            <w:vMerge w:val="restart"/>
            <w:tcBorders>
              <w:top w:val="single" w:sz="6" w:space="0" w:color="000000"/>
              <w:left w:val="double" w:sz="4" w:space="0" w:color="auto"/>
              <w:right w:val="single" w:sz="6" w:space="0" w:color="000000"/>
            </w:tcBorders>
            <w:vAlign w:val="center"/>
          </w:tcPr>
          <w:p w:rsidR="0066395C" w:rsidRPr="00CE3E3D" w:rsidRDefault="009A6EDB" w:rsidP="000F22F5">
            <w:pPr>
              <w:pStyle w:val="StandardTabelle9pt"/>
              <w:jc w:val="center"/>
              <w:rPr>
                <w:lang w:val="cs-CZ"/>
              </w:rPr>
            </w:pPr>
            <w:ins w:id="147" w:author="majka" w:date="2013-12-09T11:58:00Z">
              <w:r w:rsidRPr="00CE3E3D">
                <w:rPr>
                  <w:lang w:val="cs-CZ"/>
                </w:rPr>
                <w:t>Rizik</w:t>
              </w:r>
              <w:r w:rsidRPr="00CE3E3D">
                <w:rPr>
                  <w:lang w:val="cs-CZ"/>
                </w:rPr>
                <w:t>o</w:t>
              </w:r>
              <w:r w:rsidRPr="00CE3E3D">
                <w:rPr>
                  <w:lang w:val="cs-CZ"/>
                </w:rPr>
                <w:t>vý</w:t>
              </w:r>
            </w:ins>
            <w:del w:id="148" w:author="majka" w:date="2013-12-09T11:58:00Z">
              <w:r w:rsidRPr="00CE3E3D" w:rsidDel="009A6EDB">
                <w:rPr>
                  <w:lang w:val="cs-CZ"/>
                </w:rPr>
                <w:delText>N</w:delText>
              </w:r>
              <w:r w:rsidRPr="00CE3E3D" w:rsidDel="009A6EDB">
                <w:rPr>
                  <w:lang w:val="cs-CZ"/>
                </w:rPr>
                <w:delText>e</w:delText>
              </w:r>
              <w:r w:rsidRPr="00CE3E3D" w:rsidDel="009A6EDB">
                <w:rPr>
                  <w:lang w:val="cs-CZ"/>
                </w:rPr>
                <w:delText xml:space="preserve">vyhovující </w:delText>
              </w:r>
            </w:del>
            <w:r w:rsidRPr="00CE3E3D">
              <w:rPr>
                <w:lang w:val="cs-CZ"/>
              </w:rPr>
              <w:t>chemický stav</w:t>
            </w:r>
          </w:p>
        </w:tc>
        <w:tc>
          <w:tcPr>
            <w:tcW w:w="567" w:type="dxa"/>
            <w:vMerge w:val="restart"/>
            <w:tcBorders>
              <w:top w:val="single" w:sz="6" w:space="0" w:color="000000"/>
              <w:left w:val="single" w:sz="6" w:space="0" w:color="000000"/>
            </w:tcBorders>
            <w:vAlign w:val="center"/>
          </w:tcPr>
          <w:p w:rsidR="0066395C" w:rsidRPr="00CE3E3D" w:rsidRDefault="0066395C" w:rsidP="000F22F5">
            <w:pPr>
              <w:pStyle w:val="StandardTabelle9pt"/>
              <w:jc w:val="center"/>
              <w:rPr>
                <w:lang w:val="cs-CZ"/>
              </w:rPr>
            </w:pPr>
            <w:r w:rsidRPr="00CE3E3D">
              <w:rPr>
                <w:highlight w:val="yellow"/>
                <w:lang w:val="cs-CZ"/>
              </w:rPr>
              <w:t>78</w:t>
            </w:r>
          </w:p>
        </w:tc>
        <w:tc>
          <w:tcPr>
            <w:tcW w:w="2690" w:type="dxa"/>
            <w:gridSpan w:val="3"/>
            <w:tcBorders>
              <w:top w:val="single" w:sz="6" w:space="0" w:color="000000"/>
            </w:tcBorders>
            <w:vAlign w:val="center"/>
          </w:tcPr>
          <w:p w:rsidR="0066395C" w:rsidRPr="00CE3E3D" w:rsidRDefault="000F0E40" w:rsidP="000F22F5">
            <w:pPr>
              <w:pStyle w:val="StandardTabelle9pt"/>
              <w:jc w:val="center"/>
              <w:rPr>
                <w:lang w:val="cs-CZ"/>
              </w:rPr>
            </w:pPr>
            <w:r w:rsidRPr="00CE3E3D">
              <w:rPr>
                <w:lang w:val="cs-CZ"/>
              </w:rPr>
              <w:t>Příčinné vlivy</w:t>
            </w:r>
          </w:p>
        </w:tc>
      </w:tr>
      <w:tr w:rsidR="0066395C" w:rsidRPr="00CE3E3D" w:rsidTr="000F22F5">
        <w:trPr>
          <w:jc w:val="center"/>
        </w:trPr>
        <w:tc>
          <w:tcPr>
            <w:tcW w:w="1560" w:type="dxa"/>
            <w:vMerge/>
            <w:vAlign w:val="center"/>
          </w:tcPr>
          <w:p w:rsidR="0066395C" w:rsidRPr="00CE3E3D" w:rsidRDefault="0066395C" w:rsidP="000F22F5">
            <w:pPr>
              <w:pStyle w:val="StandardTabelle9pt"/>
              <w:jc w:val="center"/>
              <w:rPr>
                <w:lang w:val="cs-CZ"/>
              </w:rPr>
            </w:pPr>
          </w:p>
        </w:tc>
        <w:tc>
          <w:tcPr>
            <w:tcW w:w="424" w:type="dxa"/>
            <w:vMerge/>
            <w:vAlign w:val="center"/>
          </w:tcPr>
          <w:p w:rsidR="0066395C" w:rsidRPr="00CE3E3D" w:rsidRDefault="0066395C" w:rsidP="000F22F5">
            <w:pPr>
              <w:pStyle w:val="StandardTabelle9pt"/>
              <w:jc w:val="center"/>
              <w:rPr>
                <w:lang w:val="cs-CZ"/>
              </w:rPr>
            </w:pPr>
          </w:p>
        </w:tc>
        <w:tc>
          <w:tcPr>
            <w:tcW w:w="850" w:type="dxa"/>
            <w:vAlign w:val="center"/>
          </w:tcPr>
          <w:p w:rsidR="0066395C" w:rsidRPr="00CE3E3D" w:rsidRDefault="000F0E40" w:rsidP="000F22F5">
            <w:pPr>
              <w:pStyle w:val="StandardTabelle9pt"/>
              <w:jc w:val="center"/>
              <w:rPr>
                <w:lang w:val="cs-CZ"/>
              </w:rPr>
            </w:pPr>
            <w:r w:rsidRPr="00CE3E3D">
              <w:rPr>
                <w:lang w:val="cs-CZ"/>
              </w:rPr>
              <w:t>Odběry</w:t>
            </w:r>
          </w:p>
        </w:tc>
        <w:tc>
          <w:tcPr>
            <w:tcW w:w="1077" w:type="dxa"/>
            <w:vAlign w:val="center"/>
          </w:tcPr>
          <w:p w:rsidR="0066395C" w:rsidRPr="00CE3E3D" w:rsidRDefault="000F0E40" w:rsidP="000F22F5">
            <w:pPr>
              <w:pStyle w:val="StandardTabelle9pt"/>
              <w:jc w:val="center"/>
              <w:rPr>
                <w:lang w:val="cs-CZ"/>
              </w:rPr>
            </w:pPr>
            <w:r w:rsidRPr="00CE3E3D">
              <w:rPr>
                <w:lang w:val="cs-CZ"/>
              </w:rPr>
              <w:t>Následky těžby</w:t>
            </w:r>
            <w:r w:rsidR="0066395C" w:rsidRPr="00CE3E3D">
              <w:rPr>
                <w:vertAlign w:val="superscript"/>
                <w:lang w:val="cs-CZ"/>
              </w:rPr>
              <w:t>1)</w:t>
            </w:r>
          </w:p>
        </w:tc>
        <w:tc>
          <w:tcPr>
            <w:tcW w:w="907" w:type="dxa"/>
            <w:tcBorders>
              <w:right w:val="double" w:sz="4" w:space="0" w:color="auto"/>
            </w:tcBorders>
            <w:vAlign w:val="center"/>
          </w:tcPr>
          <w:p w:rsidR="0066395C" w:rsidRPr="00CE3E3D" w:rsidRDefault="0066395C" w:rsidP="000F22F5">
            <w:pPr>
              <w:pStyle w:val="StandardTabelle9pt"/>
              <w:jc w:val="center"/>
              <w:rPr>
                <w:lang w:val="cs-CZ"/>
              </w:rPr>
            </w:pPr>
            <w:r w:rsidRPr="00CE3E3D">
              <w:rPr>
                <w:lang w:val="cs-CZ"/>
              </w:rPr>
              <w:t>Intrusi</w:t>
            </w:r>
            <w:r w:rsidRPr="00CE3E3D">
              <w:rPr>
                <w:lang w:val="cs-CZ"/>
              </w:rPr>
              <w:t>o</w:t>
            </w:r>
            <w:r w:rsidRPr="00CE3E3D">
              <w:rPr>
                <w:lang w:val="cs-CZ"/>
              </w:rPr>
              <w:t>nen</w:t>
            </w:r>
          </w:p>
        </w:tc>
        <w:tc>
          <w:tcPr>
            <w:tcW w:w="1278" w:type="dxa"/>
            <w:vMerge/>
            <w:tcBorders>
              <w:top w:val="double" w:sz="4" w:space="0" w:color="auto"/>
              <w:left w:val="double" w:sz="4" w:space="0" w:color="auto"/>
              <w:right w:val="single" w:sz="6" w:space="0" w:color="000000"/>
            </w:tcBorders>
            <w:vAlign w:val="center"/>
          </w:tcPr>
          <w:p w:rsidR="0066395C" w:rsidRPr="00CE3E3D" w:rsidRDefault="0066395C" w:rsidP="000F22F5">
            <w:pPr>
              <w:pStyle w:val="StandardTabelle9pt"/>
              <w:jc w:val="center"/>
              <w:rPr>
                <w:lang w:val="cs-CZ"/>
              </w:rPr>
            </w:pPr>
          </w:p>
        </w:tc>
        <w:tc>
          <w:tcPr>
            <w:tcW w:w="567" w:type="dxa"/>
            <w:vMerge/>
            <w:tcBorders>
              <w:top w:val="double" w:sz="4" w:space="0" w:color="auto"/>
              <w:left w:val="single" w:sz="6" w:space="0" w:color="000000"/>
            </w:tcBorders>
            <w:vAlign w:val="center"/>
          </w:tcPr>
          <w:p w:rsidR="0066395C" w:rsidRPr="00CE3E3D" w:rsidRDefault="0066395C" w:rsidP="000F22F5">
            <w:pPr>
              <w:pStyle w:val="StandardTabelle9pt"/>
              <w:jc w:val="center"/>
              <w:rPr>
                <w:lang w:val="cs-CZ"/>
              </w:rPr>
            </w:pPr>
          </w:p>
        </w:tc>
        <w:tc>
          <w:tcPr>
            <w:tcW w:w="850" w:type="dxa"/>
            <w:vAlign w:val="center"/>
          </w:tcPr>
          <w:p w:rsidR="0066395C" w:rsidRPr="00CE3E3D" w:rsidRDefault="000F0E40" w:rsidP="000F22F5">
            <w:pPr>
              <w:pStyle w:val="StandardTabelle9pt"/>
              <w:jc w:val="center"/>
              <w:rPr>
                <w:lang w:val="cs-CZ"/>
              </w:rPr>
            </w:pPr>
            <w:r w:rsidRPr="00CE3E3D">
              <w:rPr>
                <w:lang w:val="cs-CZ"/>
              </w:rPr>
              <w:t>Plošné zdroje</w:t>
            </w:r>
          </w:p>
        </w:tc>
        <w:tc>
          <w:tcPr>
            <w:tcW w:w="851" w:type="dxa"/>
            <w:vAlign w:val="center"/>
          </w:tcPr>
          <w:p w:rsidR="0066395C" w:rsidRPr="00CE3E3D" w:rsidRDefault="000F0E40" w:rsidP="000F22F5">
            <w:pPr>
              <w:pStyle w:val="StandardTabelle9pt"/>
              <w:jc w:val="center"/>
              <w:rPr>
                <w:lang w:val="cs-CZ"/>
              </w:rPr>
            </w:pPr>
            <w:r w:rsidRPr="00CE3E3D">
              <w:rPr>
                <w:lang w:val="cs-CZ"/>
              </w:rPr>
              <w:t>Bodové zdroje</w:t>
            </w:r>
          </w:p>
        </w:tc>
        <w:tc>
          <w:tcPr>
            <w:tcW w:w="989" w:type="dxa"/>
            <w:vAlign w:val="center"/>
          </w:tcPr>
          <w:p w:rsidR="0066395C" w:rsidRPr="00CE3E3D" w:rsidRDefault="000F0E40" w:rsidP="000F22F5">
            <w:pPr>
              <w:pStyle w:val="StandardTabelle9pt"/>
              <w:jc w:val="center"/>
              <w:rPr>
                <w:lang w:val="cs-CZ"/>
              </w:rPr>
            </w:pPr>
            <w:r w:rsidRPr="00CE3E3D">
              <w:rPr>
                <w:lang w:val="cs-CZ"/>
              </w:rPr>
              <w:t>Následky těžby</w:t>
            </w:r>
          </w:p>
        </w:tc>
      </w:tr>
      <w:tr w:rsidR="0066395C" w:rsidRPr="00CE3E3D" w:rsidTr="000F22F5">
        <w:trPr>
          <w:jc w:val="center"/>
        </w:trPr>
        <w:tc>
          <w:tcPr>
            <w:tcW w:w="1560" w:type="dxa"/>
            <w:vMerge/>
            <w:tcBorders>
              <w:bottom w:val="single" w:sz="12" w:space="0" w:color="000000"/>
            </w:tcBorders>
            <w:vAlign w:val="center"/>
          </w:tcPr>
          <w:p w:rsidR="0066395C" w:rsidRPr="00CE3E3D" w:rsidRDefault="0066395C" w:rsidP="000F22F5">
            <w:pPr>
              <w:pStyle w:val="StandardTabelle9pt"/>
              <w:jc w:val="center"/>
              <w:rPr>
                <w:lang w:val="cs-CZ"/>
              </w:rPr>
            </w:pPr>
          </w:p>
        </w:tc>
        <w:tc>
          <w:tcPr>
            <w:tcW w:w="424" w:type="dxa"/>
            <w:vMerge/>
            <w:tcBorders>
              <w:bottom w:val="single" w:sz="12" w:space="0" w:color="000000"/>
            </w:tcBorders>
            <w:vAlign w:val="center"/>
          </w:tcPr>
          <w:p w:rsidR="0066395C" w:rsidRPr="00CE3E3D" w:rsidRDefault="0066395C" w:rsidP="000F22F5">
            <w:pPr>
              <w:pStyle w:val="StandardTabelle9pt"/>
              <w:jc w:val="center"/>
              <w:rPr>
                <w:lang w:val="cs-CZ"/>
              </w:rPr>
            </w:pPr>
          </w:p>
        </w:tc>
        <w:tc>
          <w:tcPr>
            <w:tcW w:w="850" w:type="dxa"/>
            <w:tcBorders>
              <w:bottom w:val="single" w:sz="12" w:space="0" w:color="000000"/>
            </w:tcBorders>
            <w:vAlign w:val="center"/>
          </w:tcPr>
          <w:p w:rsidR="0066395C" w:rsidRPr="00CE3E3D" w:rsidRDefault="0066395C" w:rsidP="000F22F5">
            <w:pPr>
              <w:pStyle w:val="StandardTabelle9pt"/>
              <w:jc w:val="center"/>
              <w:rPr>
                <w:lang w:val="cs-CZ"/>
              </w:rPr>
            </w:pPr>
            <w:r w:rsidRPr="00CE3E3D">
              <w:rPr>
                <w:highlight w:val="yellow"/>
                <w:lang w:val="cs-CZ"/>
              </w:rPr>
              <w:t>17</w:t>
            </w:r>
          </w:p>
        </w:tc>
        <w:tc>
          <w:tcPr>
            <w:tcW w:w="1077" w:type="dxa"/>
            <w:tcBorders>
              <w:bottom w:val="single" w:sz="12" w:space="0" w:color="000000"/>
            </w:tcBorders>
            <w:vAlign w:val="center"/>
          </w:tcPr>
          <w:p w:rsidR="0066395C" w:rsidRPr="00CE3E3D" w:rsidRDefault="0066395C" w:rsidP="000F22F5">
            <w:pPr>
              <w:pStyle w:val="StandardTabelle9pt"/>
              <w:jc w:val="center"/>
              <w:rPr>
                <w:lang w:val="cs-CZ"/>
              </w:rPr>
            </w:pPr>
            <w:r w:rsidRPr="00CE3E3D">
              <w:rPr>
                <w:rFonts w:cs="Arial"/>
                <w:highlight w:val="yellow"/>
                <w:lang w:val="cs-CZ"/>
              </w:rPr>
              <w:t>12</w:t>
            </w:r>
          </w:p>
        </w:tc>
        <w:tc>
          <w:tcPr>
            <w:tcW w:w="907" w:type="dxa"/>
            <w:tcBorders>
              <w:bottom w:val="single" w:sz="12" w:space="0" w:color="000000"/>
              <w:right w:val="double" w:sz="4" w:space="0" w:color="auto"/>
            </w:tcBorders>
            <w:vAlign w:val="center"/>
          </w:tcPr>
          <w:p w:rsidR="0066395C" w:rsidRPr="00CE3E3D" w:rsidRDefault="0066395C" w:rsidP="000F22F5">
            <w:pPr>
              <w:pStyle w:val="StandardTabelle9pt"/>
              <w:jc w:val="center"/>
              <w:rPr>
                <w:lang w:val="cs-CZ"/>
              </w:rPr>
            </w:pPr>
            <w:r w:rsidRPr="00CE3E3D">
              <w:rPr>
                <w:highlight w:val="yellow"/>
                <w:lang w:val="cs-CZ"/>
              </w:rPr>
              <w:t>0</w:t>
            </w:r>
          </w:p>
        </w:tc>
        <w:tc>
          <w:tcPr>
            <w:tcW w:w="1278" w:type="dxa"/>
            <w:vMerge/>
            <w:tcBorders>
              <w:top w:val="double" w:sz="4" w:space="0" w:color="auto"/>
              <w:left w:val="double" w:sz="4" w:space="0" w:color="auto"/>
              <w:bottom w:val="single" w:sz="12" w:space="0" w:color="000000"/>
              <w:right w:val="single" w:sz="6" w:space="0" w:color="000000"/>
            </w:tcBorders>
            <w:vAlign w:val="center"/>
          </w:tcPr>
          <w:p w:rsidR="0066395C" w:rsidRPr="00CE3E3D" w:rsidRDefault="0066395C" w:rsidP="000F22F5">
            <w:pPr>
              <w:pStyle w:val="StandardTabelle9pt"/>
              <w:jc w:val="center"/>
              <w:rPr>
                <w:lang w:val="cs-CZ"/>
              </w:rPr>
            </w:pPr>
          </w:p>
        </w:tc>
        <w:tc>
          <w:tcPr>
            <w:tcW w:w="567" w:type="dxa"/>
            <w:vMerge/>
            <w:tcBorders>
              <w:top w:val="double" w:sz="4" w:space="0" w:color="auto"/>
              <w:left w:val="single" w:sz="6" w:space="0" w:color="000000"/>
              <w:bottom w:val="single" w:sz="12" w:space="0" w:color="000000"/>
            </w:tcBorders>
            <w:vAlign w:val="center"/>
          </w:tcPr>
          <w:p w:rsidR="0066395C" w:rsidRPr="00CE3E3D" w:rsidRDefault="0066395C" w:rsidP="000F22F5">
            <w:pPr>
              <w:pStyle w:val="StandardTabelle9pt"/>
              <w:jc w:val="center"/>
              <w:rPr>
                <w:lang w:val="cs-CZ"/>
              </w:rPr>
            </w:pPr>
          </w:p>
        </w:tc>
        <w:tc>
          <w:tcPr>
            <w:tcW w:w="850" w:type="dxa"/>
            <w:tcBorders>
              <w:bottom w:val="single" w:sz="12" w:space="0" w:color="000000"/>
            </w:tcBorders>
            <w:vAlign w:val="center"/>
          </w:tcPr>
          <w:p w:rsidR="0066395C" w:rsidRPr="00CE3E3D" w:rsidRDefault="0066395C" w:rsidP="000F22F5">
            <w:pPr>
              <w:pStyle w:val="StandardTabelle9pt"/>
              <w:jc w:val="center"/>
              <w:rPr>
                <w:lang w:val="cs-CZ"/>
              </w:rPr>
            </w:pPr>
            <w:r w:rsidRPr="00CE3E3D">
              <w:rPr>
                <w:highlight w:val="yellow"/>
                <w:lang w:val="cs-CZ"/>
              </w:rPr>
              <w:t>67</w:t>
            </w:r>
          </w:p>
        </w:tc>
        <w:tc>
          <w:tcPr>
            <w:tcW w:w="851" w:type="dxa"/>
            <w:tcBorders>
              <w:bottom w:val="single" w:sz="12" w:space="0" w:color="000000"/>
            </w:tcBorders>
            <w:vAlign w:val="center"/>
          </w:tcPr>
          <w:p w:rsidR="0066395C" w:rsidRPr="00CE3E3D" w:rsidRDefault="0066395C" w:rsidP="000F22F5">
            <w:pPr>
              <w:pStyle w:val="StandardTabelle9pt"/>
              <w:jc w:val="center"/>
              <w:rPr>
                <w:lang w:val="cs-CZ"/>
              </w:rPr>
            </w:pPr>
            <w:r w:rsidRPr="00CE3E3D">
              <w:rPr>
                <w:highlight w:val="yellow"/>
                <w:lang w:val="cs-CZ"/>
              </w:rPr>
              <w:t>57</w:t>
            </w:r>
          </w:p>
        </w:tc>
        <w:tc>
          <w:tcPr>
            <w:tcW w:w="989" w:type="dxa"/>
            <w:tcBorders>
              <w:bottom w:val="single" w:sz="12" w:space="0" w:color="000000"/>
            </w:tcBorders>
            <w:vAlign w:val="center"/>
          </w:tcPr>
          <w:p w:rsidR="0066395C" w:rsidRPr="00CE3E3D" w:rsidRDefault="0066395C" w:rsidP="000F22F5">
            <w:pPr>
              <w:pStyle w:val="StandardTabelle9pt"/>
              <w:jc w:val="center"/>
              <w:rPr>
                <w:lang w:val="cs-CZ"/>
              </w:rPr>
            </w:pPr>
            <w:r w:rsidRPr="00CE3E3D">
              <w:rPr>
                <w:rFonts w:cs="Arial"/>
                <w:highlight w:val="yellow"/>
                <w:lang w:val="cs-CZ"/>
              </w:rPr>
              <w:sym w:font="Symbol" w:char="F0BE"/>
            </w:r>
          </w:p>
        </w:tc>
      </w:tr>
      <w:tr w:rsidR="0066395C" w:rsidRPr="00CE3E3D" w:rsidTr="000F22F5">
        <w:trPr>
          <w:jc w:val="center"/>
        </w:trPr>
        <w:tc>
          <w:tcPr>
            <w:tcW w:w="9353" w:type="dxa"/>
            <w:gridSpan w:val="10"/>
            <w:tcBorders>
              <w:top w:val="single" w:sz="12" w:space="0" w:color="000000"/>
              <w:bottom w:val="double" w:sz="4" w:space="0" w:color="auto"/>
            </w:tcBorders>
            <w:shd w:val="clear" w:color="auto" w:fill="FBD4B4"/>
            <w:vAlign w:val="center"/>
          </w:tcPr>
          <w:p w:rsidR="0066395C" w:rsidRPr="00CE3E3D" w:rsidRDefault="00D262FF" w:rsidP="000F22F5">
            <w:pPr>
              <w:pStyle w:val="StandardTabelle9pt"/>
              <w:jc w:val="center"/>
              <w:rPr>
                <w:lang w:val="cs-CZ"/>
              </w:rPr>
            </w:pPr>
            <w:r w:rsidRPr="00CE3E3D">
              <w:rPr>
                <w:b/>
                <w:lang w:val="cs-CZ"/>
              </w:rPr>
              <w:t>Německo</w:t>
            </w:r>
            <w:r w:rsidR="0066395C" w:rsidRPr="00CE3E3D">
              <w:rPr>
                <w:b/>
                <w:lang w:val="cs-CZ"/>
              </w:rPr>
              <w:br/>
            </w:r>
            <w:r w:rsidR="0066395C" w:rsidRPr="00CE3E3D">
              <w:rPr>
                <w:lang w:val="cs-CZ"/>
              </w:rPr>
              <w:t>(</w:t>
            </w:r>
            <w:r w:rsidR="000F0E40" w:rsidRPr="00CE3E3D">
              <w:rPr>
                <w:lang w:val="cs-CZ"/>
              </w:rPr>
              <w:t>celkem</w:t>
            </w:r>
            <w:r w:rsidR="0066395C" w:rsidRPr="00CE3E3D">
              <w:rPr>
                <w:lang w:val="cs-CZ"/>
              </w:rPr>
              <w:t xml:space="preserve"> </w:t>
            </w:r>
            <w:r w:rsidR="0066395C" w:rsidRPr="00CE3E3D">
              <w:rPr>
                <w:highlight w:val="yellow"/>
                <w:lang w:val="cs-CZ"/>
              </w:rPr>
              <w:t>224</w:t>
            </w:r>
            <w:r w:rsidR="0066395C" w:rsidRPr="00CE3E3D">
              <w:rPr>
                <w:lang w:val="cs-CZ"/>
              </w:rPr>
              <w:t xml:space="preserve"> </w:t>
            </w:r>
            <w:r w:rsidR="00951541" w:rsidRPr="00CE3E3D">
              <w:rPr>
                <w:lang w:val="cs-CZ"/>
              </w:rPr>
              <w:t>útvarů podzemních vod)</w:t>
            </w:r>
            <w:r w:rsidR="0066395C" w:rsidRPr="00CE3E3D">
              <w:rPr>
                <w:lang w:val="cs-CZ"/>
              </w:rPr>
              <w:t>)</w:t>
            </w:r>
          </w:p>
        </w:tc>
      </w:tr>
      <w:tr w:rsidR="0066395C" w:rsidRPr="00CE3E3D" w:rsidTr="000F22F5">
        <w:trPr>
          <w:trHeight w:val="255"/>
          <w:jc w:val="center"/>
        </w:trPr>
        <w:tc>
          <w:tcPr>
            <w:tcW w:w="9353" w:type="dxa"/>
            <w:gridSpan w:val="10"/>
            <w:tcBorders>
              <w:top w:val="double" w:sz="4" w:space="0" w:color="auto"/>
              <w:bottom w:val="single" w:sz="6" w:space="0" w:color="000000"/>
            </w:tcBorders>
            <w:vAlign w:val="center"/>
          </w:tcPr>
          <w:p w:rsidR="0066395C" w:rsidRPr="00CE3E3D" w:rsidRDefault="00951541" w:rsidP="000F22F5">
            <w:pPr>
              <w:pStyle w:val="StandardTabelle9pt"/>
              <w:jc w:val="center"/>
              <w:rPr>
                <w:lang w:val="cs-CZ"/>
              </w:rPr>
            </w:pPr>
            <w:r w:rsidRPr="00CE3E3D">
              <w:rPr>
                <w:lang w:val="cs-CZ"/>
              </w:rPr>
              <w:t>Počet útvarů podzemních vod s hodnocením</w:t>
            </w:r>
          </w:p>
        </w:tc>
      </w:tr>
      <w:tr w:rsidR="0066395C" w:rsidRPr="00CE3E3D" w:rsidTr="000F22F5">
        <w:trPr>
          <w:trHeight w:val="255"/>
          <w:jc w:val="center"/>
        </w:trPr>
        <w:tc>
          <w:tcPr>
            <w:tcW w:w="1560" w:type="dxa"/>
            <w:vMerge w:val="restart"/>
            <w:tcBorders>
              <w:top w:val="single" w:sz="6" w:space="0" w:color="000000"/>
            </w:tcBorders>
            <w:vAlign w:val="center"/>
          </w:tcPr>
          <w:p w:rsidR="0066395C" w:rsidRPr="00CE3E3D" w:rsidRDefault="0066395C" w:rsidP="000F22F5">
            <w:pPr>
              <w:pStyle w:val="StandardTabelle9pt"/>
              <w:jc w:val="left"/>
              <w:rPr>
                <w:lang w:val="cs-CZ"/>
              </w:rPr>
            </w:pPr>
            <w:del w:id="149" w:author="S. Börner" w:date="2013-11-12T15:40:00Z">
              <w:r w:rsidRPr="00CE3E3D" w:rsidDel="000D6B64">
                <w:rPr>
                  <w:lang w:val="cs-CZ"/>
                </w:rPr>
                <w:delText>Schlechter</w:delText>
              </w:r>
            </w:del>
            <w:ins w:id="150" w:author="S. Börner" w:date="2013-11-12T15:40:00Z">
              <w:r w:rsidR="000D6B64" w:rsidRPr="00CE3E3D">
                <w:rPr>
                  <w:lang w:val="cs-CZ"/>
                </w:rPr>
                <w:t>at risk</w:t>
              </w:r>
            </w:ins>
          </w:p>
          <w:p w:rsidR="0066395C" w:rsidRPr="00CE3E3D" w:rsidRDefault="009A6EDB" w:rsidP="009A6EDB">
            <w:pPr>
              <w:pStyle w:val="StandardTabelle9pt"/>
              <w:jc w:val="left"/>
              <w:rPr>
                <w:lang w:val="cs-CZ"/>
              </w:rPr>
            </w:pPr>
            <w:ins w:id="151" w:author="majka" w:date="2013-12-09T11:55:00Z">
              <w:r w:rsidRPr="00CE3E3D">
                <w:rPr>
                  <w:lang w:val="cs-CZ"/>
                </w:rPr>
                <w:t>Rizikový</w:t>
              </w:r>
            </w:ins>
            <w:del w:id="152" w:author="majka" w:date="2013-12-09T11:55:00Z">
              <w:r w:rsidR="000F0E40" w:rsidRPr="00CE3E3D" w:rsidDel="009A6EDB">
                <w:rPr>
                  <w:lang w:val="cs-CZ"/>
                </w:rPr>
                <w:delText>Nev</w:delText>
              </w:r>
              <w:r w:rsidR="000F0E40" w:rsidRPr="00CE3E3D" w:rsidDel="009A6EDB">
                <w:rPr>
                  <w:lang w:val="cs-CZ"/>
                </w:rPr>
                <w:delText>y</w:delText>
              </w:r>
              <w:r w:rsidR="000F0E40" w:rsidRPr="00CE3E3D" w:rsidDel="009A6EDB">
                <w:rPr>
                  <w:lang w:val="cs-CZ"/>
                </w:rPr>
                <w:delText>hovující</w:delText>
              </w:r>
            </w:del>
            <w:r w:rsidR="000F0E40" w:rsidRPr="00CE3E3D">
              <w:rPr>
                <w:lang w:val="cs-CZ"/>
              </w:rPr>
              <w:t xml:space="preserve"> </w:t>
            </w:r>
            <w:r w:rsidR="000F0E40" w:rsidRPr="00CE3E3D">
              <w:rPr>
                <w:lang w:val="cs-CZ"/>
              </w:rPr>
              <w:br/>
              <w:t>kvantitativní stav</w:t>
            </w:r>
          </w:p>
        </w:tc>
        <w:tc>
          <w:tcPr>
            <w:tcW w:w="424" w:type="dxa"/>
            <w:vMerge w:val="restart"/>
            <w:tcBorders>
              <w:top w:val="single" w:sz="6" w:space="0" w:color="000000"/>
            </w:tcBorders>
            <w:vAlign w:val="center"/>
          </w:tcPr>
          <w:p w:rsidR="0066395C" w:rsidRPr="00CE3E3D" w:rsidRDefault="0066395C" w:rsidP="000F22F5">
            <w:pPr>
              <w:pStyle w:val="StandardTabelle9pt"/>
              <w:jc w:val="left"/>
              <w:rPr>
                <w:lang w:val="cs-CZ"/>
              </w:rPr>
            </w:pPr>
            <w:r w:rsidRPr="00CE3E3D">
              <w:rPr>
                <w:highlight w:val="yellow"/>
                <w:lang w:val="cs-CZ"/>
              </w:rPr>
              <w:t>8</w:t>
            </w:r>
          </w:p>
        </w:tc>
        <w:tc>
          <w:tcPr>
            <w:tcW w:w="2834" w:type="dxa"/>
            <w:gridSpan w:val="3"/>
            <w:tcBorders>
              <w:top w:val="single" w:sz="6" w:space="0" w:color="000000"/>
              <w:right w:val="double" w:sz="4" w:space="0" w:color="auto"/>
            </w:tcBorders>
            <w:vAlign w:val="center"/>
          </w:tcPr>
          <w:p w:rsidR="0066395C" w:rsidRPr="00CE3E3D" w:rsidRDefault="000F0E40" w:rsidP="000F22F5">
            <w:pPr>
              <w:pStyle w:val="StandardTabelle9pt"/>
              <w:jc w:val="center"/>
              <w:rPr>
                <w:lang w:val="cs-CZ"/>
              </w:rPr>
            </w:pPr>
            <w:r w:rsidRPr="00CE3E3D">
              <w:rPr>
                <w:lang w:val="cs-CZ"/>
              </w:rPr>
              <w:t>Příčinné vlivy</w:t>
            </w:r>
          </w:p>
        </w:tc>
        <w:tc>
          <w:tcPr>
            <w:tcW w:w="1278" w:type="dxa"/>
            <w:vMerge w:val="restart"/>
            <w:tcBorders>
              <w:top w:val="single" w:sz="6" w:space="0" w:color="000000"/>
              <w:left w:val="double" w:sz="4" w:space="0" w:color="auto"/>
              <w:right w:val="single" w:sz="6" w:space="0" w:color="000000"/>
            </w:tcBorders>
            <w:vAlign w:val="center"/>
          </w:tcPr>
          <w:p w:rsidR="0066395C" w:rsidRPr="00CE3E3D" w:rsidRDefault="009A6EDB" w:rsidP="000F22F5">
            <w:pPr>
              <w:pStyle w:val="StandardTabelle9pt"/>
              <w:jc w:val="center"/>
              <w:rPr>
                <w:lang w:val="cs-CZ"/>
              </w:rPr>
            </w:pPr>
            <w:ins w:id="153" w:author="majka" w:date="2013-12-09T11:58:00Z">
              <w:r w:rsidRPr="00CE3E3D">
                <w:rPr>
                  <w:lang w:val="cs-CZ"/>
                </w:rPr>
                <w:t>Rizik</w:t>
              </w:r>
              <w:r w:rsidRPr="00CE3E3D">
                <w:rPr>
                  <w:lang w:val="cs-CZ"/>
                </w:rPr>
                <w:t>o</w:t>
              </w:r>
              <w:r w:rsidRPr="00CE3E3D">
                <w:rPr>
                  <w:lang w:val="cs-CZ"/>
                </w:rPr>
                <w:t>vý</w:t>
              </w:r>
            </w:ins>
            <w:del w:id="154" w:author="majka" w:date="2013-12-09T11:58:00Z">
              <w:r w:rsidRPr="00CE3E3D" w:rsidDel="009A6EDB">
                <w:rPr>
                  <w:lang w:val="cs-CZ"/>
                </w:rPr>
                <w:delText>N</w:delText>
              </w:r>
              <w:r w:rsidRPr="00CE3E3D" w:rsidDel="009A6EDB">
                <w:rPr>
                  <w:lang w:val="cs-CZ"/>
                </w:rPr>
                <w:delText>e</w:delText>
              </w:r>
              <w:r w:rsidRPr="00CE3E3D" w:rsidDel="009A6EDB">
                <w:rPr>
                  <w:lang w:val="cs-CZ"/>
                </w:rPr>
                <w:delText xml:space="preserve">vyhovující </w:delText>
              </w:r>
            </w:del>
            <w:r w:rsidRPr="00CE3E3D">
              <w:rPr>
                <w:lang w:val="cs-CZ"/>
              </w:rPr>
              <w:t>chemický stav</w:t>
            </w:r>
          </w:p>
        </w:tc>
        <w:tc>
          <w:tcPr>
            <w:tcW w:w="567" w:type="dxa"/>
            <w:vMerge w:val="restart"/>
            <w:tcBorders>
              <w:top w:val="single" w:sz="6" w:space="0" w:color="000000"/>
              <w:left w:val="single" w:sz="6" w:space="0" w:color="000000"/>
            </w:tcBorders>
            <w:vAlign w:val="center"/>
          </w:tcPr>
          <w:p w:rsidR="0066395C" w:rsidRPr="00CE3E3D" w:rsidRDefault="0066395C" w:rsidP="000F22F5">
            <w:pPr>
              <w:pStyle w:val="StandardTabelle9pt"/>
              <w:jc w:val="center"/>
              <w:rPr>
                <w:lang w:val="cs-CZ"/>
              </w:rPr>
            </w:pPr>
            <w:r w:rsidRPr="00CE3E3D">
              <w:rPr>
                <w:highlight w:val="yellow"/>
                <w:lang w:val="cs-CZ"/>
              </w:rPr>
              <w:t>100</w:t>
            </w:r>
          </w:p>
        </w:tc>
        <w:tc>
          <w:tcPr>
            <w:tcW w:w="2690" w:type="dxa"/>
            <w:gridSpan w:val="3"/>
            <w:tcBorders>
              <w:top w:val="single" w:sz="6" w:space="0" w:color="000000"/>
            </w:tcBorders>
            <w:vAlign w:val="center"/>
          </w:tcPr>
          <w:p w:rsidR="0066395C" w:rsidRPr="00CE3E3D" w:rsidRDefault="000F0E40" w:rsidP="000F22F5">
            <w:pPr>
              <w:pStyle w:val="StandardTabelle9pt"/>
              <w:jc w:val="center"/>
              <w:rPr>
                <w:lang w:val="cs-CZ"/>
              </w:rPr>
            </w:pPr>
            <w:r w:rsidRPr="00CE3E3D">
              <w:rPr>
                <w:lang w:val="cs-CZ"/>
              </w:rPr>
              <w:t>Příčinné vlivy</w:t>
            </w:r>
          </w:p>
        </w:tc>
      </w:tr>
      <w:tr w:rsidR="0066395C" w:rsidRPr="00CE3E3D" w:rsidTr="000F22F5">
        <w:trPr>
          <w:jc w:val="center"/>
        </w:trPr>
        <w:tc>
          <w:tcPr>
            <w:tcW w:w="1560" w:type="dxa"/>
            <w:vMerge/>
            <w:vAlign w:val="center"/>
          </w:tcPr>
          <w:p w:rsidR="0066395C" w:rsidRPr="00CE3E3D" w:rsidRDefault="0066395C" w:rsidP="000F22F5">
            <w:pPr>
              <w:pStyle w:val="StandardTabelle9pt"/>
              <w:jc w:val="center"/>
              <w:rPr>
                <w:lang w:val="cs-CZ"/>
              </w:rPr>
            </w:pPr>
          </w:p>
        </w:tc>
        <w:tc>
          <w:tcPr>
            <w:tcW w:w="424" w:type="dxa"/>
            <w:vMerge/>
            <w:vAlign w:val="center"/>
          </w:tcPr>
          <w:p w:rsidR="0066395C" w:rsidRPr="00CE3E3D" w:rsidRDefault="0066395C" w:rsidP="000F22F5">
            <w:pPr>
              <w:pStyle w:val="StandardTabelle9pt"/>
              <w:jc w:val="center"/>
              <w:rPr>
                <w:lang w:val="cs-CZ"/>
              </w:rPr>
            </w:pPr>
          </w:p>
        </w:tc>
        <w:tc>
          <w:tcPr>
            <w:tcW w:w="850" w:type="dxa"/>
            <w:vAlign w:val="center"/>
          </w:tcPr>
          <w:p w:rsidR="0066395C" w:rsidRPr="00CE3E3D" w:rsidRDefault="000F0E40" w:rsidP="000F22F5">
            <w:pPr>
              <w:pStyle w:val="StandardTabelle9pt"/>
              <w:jc w:val="center"/>
              <w:rPr>
                <w:lang w:val="cs-CZ"/>
              </w:rPr>
            </w:pPr>
            <w:r w:rsidRPr="00CE3E3D">
              <w:rPr>
                <w:lang w:val="cs-CZ"/>
              </w:rPr>
              <w:t>Odběry</w:t>
            </w:r>
          </w:p>
        </w:tc>
        <w:tc>
          <w:tcPr>
            <w:tcW w:w="1077" w:type="dxa"/>
            <w:vAlign w:val="center"/>
          </w:tcPr>
          <w:p w:rsidR="0066395C" w:rsidRPr="00CE3E3D" w:rsidRDefault="000F0E40" w:rsidP="000F22F5">
            <w:pPr>
              <w:pStyle w:val="StandardTabelle9pt"/>
              <w:jc w:val="center"/>
              <w:rPr>
                <w:lang w:val="cs-CZ"/>
              </w:rPr>
            </w:pPr>
            <w:r w:rsidRPr="00CE3E3D">
              <w:rPr>
                <w:lang w:val="cs-CZ"/>
              </w:rPr>
              <w:t>Následky těžby</w:t>
            </w:r>
          </w:p>
        </w:tc>
        <w:tc>
          <w:tcPr>
            <w:tcW w:w="907" w:type="dxa"/>
            <w:tcBorders>
              <w:right w:val="double" w:sz="4" w:space="0" w:color="auto"/>
            </w:tcBorders>
            <w:vAlign w:val="center"/>
          </w:tcPr>
          <w:p w:rsidR="0066395C" w:rsidRPr="00CE3E3D" w:rsidRDefault="0066395C" w:rsidP="000F0E40">
            <w:pPr>
              <w:pStyle w:val="StandardTabelle9pt"/>
              <w:jc w:val="center"/>
              <w:rPr>
                <w:lang w:val="cs-CZ"/>
              </w:rPr>
            </w:pPr>
            <w:r w:rsidRPr="00CE3E3D">
              <w:rPr>
                <w:lang w:val="cs-CZ"/>
              </w:rPr>
              <w:t>Intru</w:t>
            </w:r>
            <w:r w:rsidR="000F0E40" w:rsidRPr="00CE3E3D">
              <w:rPr>
                <w:lang w:val="cs-CZ"/>
              </w:rPr>
              <w:t>ze</w:t>
            </w:r>
          </w:p>
        </w:tc>
        <w:tc>
          <w:tcPr>
            <w:tcW w:w="1278" w:type="dxa"/>
            <w:vMerge/>
            <w:tcBorders>
              <w:top w:val="double" w:sz="4" w:space="0" w:color="auto"/>
              <w:left w:val="double" w:sz="4" w:space="0" w:color="auto"/>
              <w:right w:val="single" w:sz="6" w:space="0" w:color="000000"/>
            </w:tcBorders>
            <w:vAlign w:val="center"/>
          </w:tcPr>
          <w:p w:rsidR="0066395C" w:rsidRPr="00CE3E3D" w:rsidRDefault="0066395C" w:rsidP="000F22F5">
            <w:pPr>
              <w:pStyle w:val="StandardTabelle9pt"/>
              <w:jc w:val="center"/>
              <w:rPr>
                <w:lang w:val="cs-CZ"/>
              </w:rPr>
            </w:pPr>
          </w:p>
        </w:tc>
        <w:tc>
          <w:tcPr>
            <w:tcW w:w="567" w:type="dxa"/>
            <w:vMerge/>
            <w:tcBorders>
              <w:top w:val="double" w:sz="4" w:space="0" w:color="auto"/>
              <w:left w:val="single" w:sz="6" w:space="0" w:color="000000"/>
            </w:tcBorders>
            <w:vAlign w:val="center"/>
          </w:tcPr>
          <w:p w:rsidR="0066395C" w:rsidRPr="00CE3E3D" w:rsidRDefault="0066395C" w:rsidP="000F22F5">
            <w:pPr>
              <w:pStyle w:val="StandardTabelle9pt"/>
              <w:jc w:val="center"/>
              <w:rPr>
                <w:lang w:val="cs-CZ"/>
              </w:rPr>
            </w:pPr>
          </w:p>
        </w:tc>
        <w:tc>
          <w:tcPr>
            <w:tcW w:w="850" w:type="dxa"/>
            <w:vAlign w:val="center"/>
          </w:tcPr>
          <w:p w:rsidR="0066395C" w:rsidRPr="00CE3E3D" w:rsidRDefault="000F0E40" w:rsidP="000F22F5">
            <w:pPr>
              <w:pStyle w:val="StandardTabelle9pt"/>
              <w:jc w:val="center"/>
              <w:rPr>
                <w:lang w:val="cs-CZ"/>
              </w:rPr>
            </w:pPr>
            <w:r w:rsidRPr="00CE3E3D">
              <w:rPr>
                <w:lang w:val="cs-CZ"/>
              </w:rPr>
              <w:t>Plošné zdroje</w:t>
            </w:r>
          </w:p>
        </w:tc>
        <w:tc>
          <w:tcPr>
            <w:tcW w:w="851" w:type="dxa"/>
            <w:vAlign w:val="center"/>
          </w:tcPr>
          <w:p w:rsidR="0066395C" w:rsidRPr="00CE3E3D" w:rsidRDefault="000F0E40" w:rsidP="000F22F5">
            <w:pPr>
              <w:pStyle w:val="StandardTabelle9pt"/>
              <w:jc w:val="center"/>
              <w:rPr>
                <w:lang w:val="cs-CZ"/>
              </w:rPr>
            </w:pPr>
            <w:r w:rsidRPr="00CE3E3D">
              <w:rPr>
                <w:lang w:val="cs-CZ"/>
              </w:rPr>
              <w:t>Bodové zdroje</w:t>
            </w:r>
          </w:p>
        </w:tc>
        <w:tc>
          <w:tcPr>
            <w:tcW w:w="989" w:type="dxa"/>
            <w:vAlign w:val="center"/>
          </w:tcPr>
          <w:p w:rsidR="0066395C" w:rsidRPr="00CE3E3D" w:rsidRDefault="000F0E40" w:rsidP="000F22F5">
            <w:pPr>
              <w:pStyle w:val="StandardTabelle9pt"/>
              <w:jc w:val="center"/>
              <w:rPr>
                <w:lang w:val="cs-CZ"/>
              </w:rPr>
            </w:pPr>
            <w:r w:rsidRPr="00CE3E3D">
              <w:rPr>
                <w:lang w:val="cs-CZ"/>
              </w:rPr>
              <w:t>Následky těžby</w:t>
            </w:r>
          </w:p>
        </w:tc>
      </w:tr>
      <w:tr w:rsidR="0066395C" w:rsidRPr="00CE3E3D" w:rsidTr="000F22F5">
        <w:trPr>
          <w:jc w:val="center"/>
        </w:trPr>
        <w:tc>
          <w:tcPr>
            <w:tcW w:w="1560" w:type="dxa"/>
            <w:vMerge/>
            <w:tcBorders>
              <w:bottom w:val="double" w:sz="4" w:space="0" w:color="auto"/>
            </w:tcBorders>
            <w:vAlign w:val="center"/>
          </w:tcPr>
          <w:p w:rsidR="0066395C" w:rsidRPr="00CE3E3D" w:rsidRDefault="0066395C" w:rsidP="000F22F5">
            <w:pPr>
              <w:pStyle w:val="StandardTabelle9pt"/>
              <w:jc w:val="center"/>
              <w:rPr>
                <w:lang w:val="cs-CZ"/>
              </w:rPr>
            </w:pPr>
          </w:p>
        </w:tc>
        <w:tc>
          <w:tcPr>
            <w:tcW w:w="424" w:type="dxa"/>
            <w:vMerge/>
            <w:tcBorders>
              <w:bottom w:val="double" w:sz="4" w:space="0" w:color="auto"/>
            </w:tcBorders>
            <w:vAlign w:val="center"/>
          </w:tcPr>
          <w:p w:rsidR="0066395C" w:rsidRPr="00CE3E3D" w:rsidRDefault="0066395C" w:rsidP="000F22F5">
            <w:pPr>
              <w:pStyle w:val="StandardTabelle9pt"/>
              <w:jc w:val="center"/>
              <w:rPr>
                <w:lang w:val="cs-CZ"/>
              </w:rPr>
            </w:pPr>
          </w:p>
        </w:tc>
        <w:tc>
          <w:tcPr>
            <w:tcW w:w="850" w:type="dxa"/>
            <w:tcBorders>
              <w:bottom w:val="double" w:sz="4" w:space="0" w:color="auto"/>
            </w:tcBorders>
            <w:vAlign w:val="center"/>
          </w:tcPr>
          <w:p w:rsidR="0066395C" w:rsidRPr="00CE3E3D" w:rsidRDefault="0066395C" w:rsidP="000F22F5">
            <w:pPr>
              <w:pStyle w:val="StandardTabelle9pt"/>
              <w:jc w:val="center"/>
              <w:rPr>
                <w:lang w:val="cs-CZ"/>
              </w:rPr>
            </w:pPr>
            <w:r w:rsidRPr="00CE3E3D">
              <w:rPr>
                <w:highlight w:val="yellow"/>
                <w:lang w:val="cs-CZ"/>
              </w:rPr>
              <w:t>6</w:t>
            </w:r>
          </w:p>
        </w:tc>
        <w:tc>
          <w:tcPr>
            <w:tcW w:w="1077" w:type="dxa"/>
            <w:tcBorders>
              <w:bottom w:val="double" w:sz="4" w:space="0" w:color="auto"/>
            </w:tcBorders>
            <w:vAlign w:val="center"/>
          </w:tcPr>
          <w:p w:rsidR="0066395C" w:rsidRPr="00CE3E3D" w:rsidRDefault="0066395C" w:rsidP="000F22F5">
            <w:pPr>
              <w:pStyle w:val="StandardTabelle9pt"/>
              <w:jc w:val="center"/>
              <w:rPr>
                <w:lang w:val="cs-CZ"/>
              </w:rPr>
            </w:pPr>
            <w:r w:rsidRPr="00CE3E3D">
              <w:rPr>
                <w:highlight w:val="yellow"/>
                <w:lang w:val="cs-CZ"/>
              </w:rPr>
              <w:t>5</w:t>
            </w:r>
          </w:p>
        </w:tc>
        <w:tc>
          <w:tcPr>
            <w:tcW w:w="907" w:type="dxa"/>
            <w:tcBorders>
              <w:bottom w:val="double" w:sz="4" w:space="0" w:color="auto"/>
              <w:right w:val="double" w:sz="4" w:space="0" w:color="auto"/>
            </w:tcBorders>
            <w:vAlign w:val="center"/>
          </w:tcPr>
          <w:p w:rsidR="0066395C" w:rsidRPr="00CE3E3D" w:rsidRDefault="0066395C" w:rsidP="000F22F5">
            <w:pPr>
              <w:pStyle w:val="StandardTabelle9pt"/>
              <w:jc w:val="center"/>
              <w:rPr>
                <w:lang w:val="cs-CZ"/>
              </w:rPr>
            </w:pPr>
            <w:r w:rsidRPr="00CE3E3D">
              <w:rPr>
                <w:highlight w:val="yellow"/>
                <w:lang w:val="cs-CZ"/>
              </w:rPr>
              <w:t>1</w:t>
            </w:r>
          </w:p>
        </w:tc>
        <w:tc>
          <w:tcPr>
            <w:tcW w:w="1278" w:type="dxa"/>
            <w:vMerge/>
            <w:tcBorders>
              <w:top w:val="double" w:sz="4" w:space="0" w:color="auto"/>
              <w:left w:val="double" w:sz="4" w:space="0" w:color="auto"/>
              <w:bottom w:val="double" w:sz="4" w:space="0" w:color="auto"/>
              <w:right w:val="single" w:sz="6" w:space="0" w:color="000000"/>
            </w:tcBorders>
            <w:vAlign w:val="center"/>
          </w:tcPr>
          <w:p w:rsidR="0066395C" w:rsidRPr="00CE3E3D" w:rsidRDefault="0066395C" w:rsidP="000F22F5">
            <w:pPr>
              <w:pStyle w:val="StandardTabelle9pt"/>
              <w:jc w:val="center"/>
              <w:rPr>
                <w:lang w:val="cs-CZ"/>
              </w:rPr>
            </w:pPr>
          </w:p>
        </w:tc>
        <w:tc>
          <w:tcPr>
            <w:tcW w:w="567" w:type="dxa"/>
            <w:vMerge/>
            <w:tcBorders>
              <w:top w:val="double" w:sz="4" w:space="0" w:color="auto"/>
              <w:left w:val="single" w:sz="6" w:space="0" w:color="000000"/>
              <w:bottom w:val="double" w:sz="4" w:space="0" w:color="auto"/>
            </w:tcBorders>
            <w:vAlign w:val="center"/>
          </w:tcPr>
          <w:p w:rsidR="0066395C" w:rsidRPr="00CE3E3D" w:rsidRDefault="0066395C" w:rsidP="000F22F5">
            <w:pPr>
              <w:pStyle w:val="StandardTabelle9pt"/>
              <w:jc w:val="center"/>
              <w:rPr>
                <w:lang w:val="cs-CZ"/>
              </w:rPr>
            </w:pPr>
          </w:p>
        </w:tc>
        <w:tc>
          <w:tcPr>
            <w:tcW w:w="850" w:type="dxa"/>
            <w:tcBorders>
              <w:bottom w:val="double" w:sz="4" w:space="0" w:color="auto"/>
            </w:tcBorders>
            <w:vAlign w:val="center"/>
          </w:tcPr>
          <w:p w:rsidR="0066395C" w:rsidRPr="00CE3E3D" w:rsidRDefault="0066395C" w:rsidP="000F22F5">
            <w:pPr>
              <w:pStyle w:val="StandardTabelle9pt"/>
              <w:jc w:val="center"/>
              <w:rPr>
                <w:lang w:val="cs-CZ"/>
              </w:rPr>
            </w:pPr>
            <w:r w:rsidRPr="00CE3E3D">
              <w:rPr>
                <w:highlight w:val="yellow"/>
                <w:lang w:val="cs-CZ"/>
              </w:rPr>
              <w:t>94</w:t>
            </w:r>
          </w:p>
        </w:tc>
        <w:tc>
          <w:tcPr>
            <w:tcW w:w="851" w:type="dxa"/>
            <w:tcBorders>
              <w:bottom w:val="double" w:sz="4" w:space="0" w:color="auto"/>
            </w:tcBorders>
            <w:vAlign w:val="center"/>
          </w:tcPr>
          <w:p w:rsidR="0066395C" w:rsidRPr="00CE3E3D" w:rsidRDefault="0066395C" w:rsidP="000F22F5">
            <w:pPr>
              <w:pStyle w:val="StandardTabelle9pt"/>
              <w:jc w:val="center"/>
              <w:rPr>
                <w:lang w:val="cs-CZ"/>
              </w:rPr>
            </w:pPr>
            <w:r w:rsidRPr="00CE3E3D">
              <w:rPr>
                <w:highlight w:val="yellow"/>
                <w:lang w:val="cs-CZ"/>
              </w:rPr>
              <w:t>10</w:t>
            </w:r>
          </w:p>
        </w:tc>
        <w:tc>
          <w:tcPr>
            <w:tcW w:w="989" w:type="dxa"/>
            <w:tcBorders>
              <w:bottom w:val="double" w:sz="4" w:space="0" w:color="auto"/>
            </w:tcBorders>
            <w:vAlign w:val="center"/>
          </w:tcPr>
          <w:p w:rsidR="0066395C" w:rsidRPr="00CE3E3D" w:rsidRDefault="0066395C" w:rsidP="000F22F5">
            <w:pPr>
              <w:pStyle w:val="StandardTabelle9pt"/>
              <w:jc w:val="center"/>
              <w:rPr>
                <w:lang w:val="cs-CZ"/>
              </w:rPr>
            </w:pPr>
            <w:r w:rsidRPr="00CE3E3D">
              <w:rPr>
                <w:highlight w:val="yellow"/>
                <w:lang w:val="cs-CZ"/>
              </w:rPr>
              <w:t>9</w:t>
            </w:r>
          </w:p>
        </w:tc>
      </w:tr>
      <w:tr w:rsidR="0066395C" w:rsidRPr="00CE3E3D" w:rsidTr="000F22F5">
        <w:trPr>
          <w:jc w:val="center"/>
        </w:trPr>
        <w:tc>
          <w:tcPr>
            <w:tcW w:w="9353" w:type="dxa"/>
            <w:gridSpan w:val="10"/>
            <w:tcBorders>
              <w:top w:val="double" w:sz="4" w:space="0" w:color="auto"/>
              <w:bottom w:val="double" w:sz="4" w:space="0" w:color="auto"/>
            </w:tcBorders>
            <w:shd w:val="clear" w:color="auto" w:fill="FBD4B4"/>
            <w:vAlign w:val="center"/>
          </w:tcPr>
          <w:p w:rsidR="0066395C" w:rsidRPr="00CE3E3D" w:rsidRDefault="00D262FF" w:rsidP="00951541">
            <w:pPr>
              <w:pStyle w:val="StandardTabelle9pt"/>
              <w:jc w:val="center"/>
              <w:rPr>
                <w:lang w:val="cs-CZ"/>
              </w:rPr>
            </w:pPr>
            <w:r w:rsidRPr="00CE3E3D">
              <w:rPr>
                <w:b/>
                <w:lang w:val="cs-CZ"/>
              </w:rPr>
              <w:t>Rakousko</w:t>
            </w:r>
            <w:r w:rsidR="0066395C" w:rsidRPr="00CE3E3D">
              <w:rPr>
                <w:b/>
                <w:lang w:val="cs-CZ"/>
              </w:rPr>
              <w:br/>
            </w:r>
            <w:r w:rsidR="0066395C" w:rsidRPr="00CE3E3D">
              <w:rPr>
                <w:lang w:val="cs-CZ"/>
              </w:rPr>
              <w:t xml:space="preserve">(insgesamt </w:t>
            </w:r>
            <w:r w:rsidR="0066395C" w:rsidRPr="00CE3E3D">
              <w:rPr>
                <w:highlight w:val="yellow"/>
                <w:lang w:val="cs-CZ"/>
              </w:rPr>
              <w:t>1</w:t>
            </w:r>
            <w:r w:rsidR="0066395C" w:rsidRPr="00CE3E3D">
              <w:rPr>
                <w:lang w:val="cs-CZ"/>
              </w:rPr>
              <w:t xml:space="preserve"> </w:t>
            </w:r>
            <w:r w:rsidR="00951541" w:rsidRPr="00CE3E3D">
              <w:rPr>
                <w:lang w:val="cs-CZ"/>
              </w:rPr>
              <w:t>útvar podzemních vod)</w:t>
            </w:r>
            <w:r w:rsidR="0066395C" w:rsidRPr="00CE3E3D">
              <w:rPr>
                <w:lang w:val="cs-CZ"/>
              </w:rPr>
              <w:t>)</w:t>
            </w:r>
          </w:p>
        </w:tc>
      </w:tr>
      <w:tr w:rsidR="0066395C" w:rsidRPr="00CE3E3D" w:rsidTr="000F22F5">
        <w:trPr>
          <w:trHeight w:val="255"/>
          <w:jc w:val="center"/>
        </w:trPr>
        <w:tc>
          <w:tcPr>
            <w:tcW w:w="9353" w:type="dxa"/>
            <w:gridSpan w:val="10"/>
            <w:tcBorders>
              <w:top w:val="double" w:sz="4" w:space="0" w:color="auto"/>
              <w:bottom w:val="single" w:sz="6" w:space="0" w:color="000000"/>
            </w:tcBorders>
            <w:vAlign w:val="center"/>
          </w:tcPr>
          <w:p w:rsidR="0066395C" w:rsidRPr="00CE3E3D" w:rsidRDefault="00951541" w:rsidP="000F22F5">
            <w:pPr>
              <w:pStyle w:val="StandardTabelle9pt"/>
              <w:jc w:val="center"/>
              <w:rPr>
                <w:lang w:val="cs-CZ"/>
              </w:rPr>
            </w:pPr>
            <w:r w:rsidRPr="00CE3E3D">
              <w:rPr>
                <w:lang w:val="cs-CZ"/>
              </w:rPr>
              <w:t>Počet útvarů podzemních vod s hodnocením</w:t>
            </w:r>
          </w:p>
        </w:tc>
      </w:tr>
      <w:tr w:rsidR="0066395C" w:rsidRPr="00CE3E3D" w:rsidTr="000F22F5">
        <w:trPr>
          <w:trHeight w:val="255"/>
          <w:jc w:val="center"/>
        </w:trPr>
        <w:tc>
          <w:tcPr>
            <w:tcW w:w="1560" w:type="dxa"/>
            <w:vMerge w:val="restart"/>
            <w:tcBorders>
              <w:top w:val="single" w:sz="6" w:space="0" w:color="000000"/>
            </w:tcBorders>
            <w:vAlign w:val="center"/>
          </w:tcPr>
          <w:p w:rsidR="0066395C" w:rsidRPr="00CE3E3D" w:rsidDel="000D6B64" w:rsidRDefault="000D6B64" w:rsidP="000F22F5">
            <w:pPr>
              <w:pStyle w:val="StandardTabelle9pt"/>
              <w:jc w:val="left"/>
              <w:rPr>
                <w:del w:id="155" w:author="S. Börner" w:date="2013-11-12T15:42:00Z"/>
                <w:lang w:val="cs-CZ"/>
              </w:rPr>
            </w:pPr>
            <w:ins w:id="156" w:author="S. Börner" w:date="2013-11-12T15:42:00Z">
              <w:r w:rsidRPr="00CE3E3D">
                <w:rPr>
                  <w:lang w:val="cs-CZ"/>
                </w:rPr>
                <w:t>at risk</w:t>
              </w:r>
            </w:ins>
            <w:del w:id="157" w:author="S. Börner" w:date="2013-11-12T15:42:00Z">
              <w:r w:rsidR="0066395C" w:rsidRPr="00CE3E3D" w:rsidDel="000D6B64">
                <w:rPr>
                  <w:lang w:val="cs-CZ"/>
                </w:rPr>
                <w:delText>Schlechter</w:delText>
              </w:r>
            </w:del>
          </w:p>
          <w:p w:rsidR="0066395C" w:rsidRPr="00CE3E3D" w:rsidRDefault="009A6EDB" w:rsidP="000F22F5">
            <w:pPr>
              <w:pStyle w:val="StandardTabelle9pt"/>
              <w:jc w:val="left"/>
              <w:rPr>
                <w:lang w:val="cs-CZ"/>
              </w:rPr>
            </w:pPr>
            <w:ins w:id="158" w:author="majka" w:date="2013-12-09T11:55:00Z">
              <w:r w:rsidRPr="00CE3E3D">
                <w:rPr>
                  <w:lang w:val="cs-CZ"/>
                </w:rPr>
                <w:t>Rizikový</w:t>
              </w:r>
            </w:ins>
            <w:del w:id="159" w:author="majka" w:date="2013-12-09T11:55:00Z">
              <w:r w:rsidR="000F0E40" w:rsidRPr="00CE3E3D" w:rsidDel="009A6EDB">
                <w:rPr>
                  <w:lang w:val="cs-CZ"/>
                </w:rPr>
                <w:delText>Nev</w:delText>
              </w:r>
              <w:r w:rsidR="000F0E40" w:rsidRPr="00CE3E3D" w:rsidDel="009A6EDB">
                <w:rPr>
                  <w:lang w:val="cs-CZ"/>
                </w:rPr>
                <w:delText>y</w:delText>
              </w:r>
              <w:r w:rsidR="000F0E40" w:rsidRPr="00CE3E3D" w:rsidDel="009A6EDB">
                <w:rPr>
                  <w:lang w:val="cs-CZ"/>
                </w:rPr>
                <w:delText>hovující</w:delText>
              </w:r>
            </w:del>
            <w:r w:rsidR="000F0E40" w:rsidRPr="00CE3E3D">
              <w:rPr>
                <w:lang w:val="cs-CZ"/>
              </w:rPr>
              <w:t xml:space="preserve"> </w:t>
            </w:r>
            <w:r w:rsidR="000F0E40" w:rsidRPr="00CE3E3D">
              <w:rPr>
                <w:lang w:val="cs-CZ"/>
              </w:rPr>
              <w:br/>
              <w:t>kvantitativní stav</w:t>
            </w:r>
          </w:p>
        </w:tc>
        <w:tc>
          <w:tcPr>
            <w:tcW w:w="424" w:type="dxa"/>
            <w:vMerge w:val="restart"/>
            <w:tcBorders>
              <w:top w:val="single" w:sz="6" w:space="0" w:color="000000"/>
            </w:tcBorders>
            <w:vAlign w:val="center"/>
          </w:tcPr>
          <w:p w:rsidR="0066395C" w:rsidRPr="00CE3E3D" w:rsidRDefault="0066395C" w:rsidP="000F22F5">
            <w:pPr>
              <w:pStyle w:val="StandardTabelle9pt"/>
              <w:jc w:val="left"/>
              <w:rPr>
                <w:lang w:val="cs-CZ"/>
              </w:rPr>
            </w:pPr>
            <w:r w:rsidRPr="00CE3E3D">
              <w:rPr>
                <w:highlight w:val="yellow"/>
                <w:lang w:val="cs-CZ"/>
              </w:rPr>
              <w:t>0</w:t>
            </w:r>
          </w:p>
        </w:tc>
        <w:tc>
          <w:tcPr>
            <w:tcW w:w="2834" w:type="dxa"/>
            <w:gridSpan w:val="3"/>
            <w:tcBorders>
              <w:top w:val="single" w:sz="6" w:space="0" w:color="000000"/>
              <w:right w:val="double" w:sz="4" w:space="0" w:color="auto"/>
            </w:tcBorders>
            <w:vAlign w:val="center"/>
          </w:tcPr>
          <w:p w:rsidR="0066395C" w:rsidRPr="00CE3E3D" w:rsidRDefault="000F0E40" w:rsidP="000F22F5">
            <w:pPr>
              <w:pStyle w:val="StandardTabelle9pt"/>
              <w:jc w:val="center"/>
              <w:rPr>
                <w:lang w:val="cs-CZ"/>
              </w:rPr>
            </w:pPr>
            <w:r w:rsidRPr="00CE3E3D">
              <w:rPr>
                <w:lang w:val="cs-CZ"/>
              </w:rPr>
              <w:t>Příčinné vlivy</w:t>
            </w:r>
          </w:p>
        </w:tc>
        <w:tc>
          <w:tcPr>
            <w:tcW w:w="1278" w:type="dxa"/>
            <w:vMerge w:val="restart"/>
            <w:tcBorders>
              <w:top w:val="single" w:sz="6" w:space="0" w:color="000000"/>
              <w:left w:val="double" w:sz="4" w:space="0" w:color="auto"/>
              <w:right w:val="single" w:sz="6" w:space="0" w:color="000000"/>
            </w:tcBorders>
            <w:vAlign w:val="center"/>
          </w:tcPr>
          <w:p w:rsidR="0066395C" w:rsidRPr="00CE3E3D" w:rsidRDefault="009A6EDB" w:rsidP="000F22F5">
            <w:pPr>
              <w:pStyle w:val="StandardTabelle9pt"/>
              <w:jc w:val="center"/>
              <w:rPr>
                <w:lang w:val="cs-CZ"/>
              </w:rPr>
            </w:pPr>
            <w:ins w:id="160" w:author="majka" w:date="2013-12-09T11:58:00Z">
              <w:r w:rsidRPr="00CE3E3D">
                <w:rPr>
                  <w:lang w:val="cs-CZ"/>
                </w:rPr>
                <w:t>Rizik</w:t>
              </w:r>
              <w:r w:rsidRPr="00CE3E3D">
                <w:rPr>
                  <w:lang w:val="cs-CZ"/>
                </w:rPr>
                <w:t>o</w:t>
              </w:r>
              <w:r w:rsidRPr="00CE3E3D">
                <w:rPr>
                  <w:lang w:val="cs-CZ"/>
                </w:rPr>
                <w:t>vý</w:t>
              </w:r>
            </w:ins>
            <w:del w:id="161" w:author="majka" w:date="2013-12-09T11:58:00Z">
              <w:r w:rsidRPr="00CE3E3D" w:rsidDel="009A6EDB">
                <w:rPr>
                  <w:lang w:val="cs-CZ"/>
                </w:rPr>
                <w:delText>N</w:delText>
              </w:r>
              <w:r w:rsidRPr="00CE3E3D" w:rsidDel="009A6EDB">
                <w:rPr>
                  <w:lang w:val="cs-CZ"/>
                </w:rPr>
                <w:delText>e</w:delText>
              </w:r>
              <w:r w:rsidRPr="00CE3E3D" w:rsidDel="009A6EDB">
                <w:rPr>
                  <w:lang w:val="cs-CZ"/>
                </w:rPr>
                <w:delText xml:space="preserve">vyhovující </w:delText>
              </w:r>
            </w:del>
            <w:r w:rsidRPr="00CE3E3D">
              <w:rPr>
                <w:lang w:val="cs-CZ"/>
              </w:rPr>
              <w:t>chemický stav</w:t>
            </w:r>
          </w:p>
        </w:tc>
        <w:tc>
          <w:tcPr>
            <w:tcW w:w="567" w:type="dxa"/>
            <w:vMerge w:val="restart"/>
            <w:tcBorders>
              <w:top w:val="single" w:sz="6" w:space="0" w:color="000000"/>
              <w:left w:val="single" w:sz="6" w:space="0" w:color="000000"/>
            </w:tcBorders>
            <w:vAlign w:val="center"/>
          </w:tcPr>
          <w:p w:rsidR="0066395C" w:rsidRPr="00CE3E3D" w:rsidRDefault="0066395C" w:rsidP="000F22F5">
            <w:pPr>
              <w:pStyle w:val="StandardTabelle9pt"/>
              <w:jc w:val="center"/>
              <w:rPr>
                <w:lang w:val="cs-CZ"/>
              </w:rPr>
            </w:pPr>
            <w:r w:rsidRPr="00CE3E3D">
              <w:rPr>
                <w:highlight w:val="yellow"/>
                <w:lang w:val="cs-CZ"/>
              </w:rPr>
              <w:t>0</w:t>
            </w:r>
          </w:p>
        </w:tc>
        <w:tc>
          <w:tcPr>
            <w:tcW w:w="2690" w:type="dxa"/>
            <w:gridSpan w:val="3"/>
            <w:tcBorders>
              <w:top w:val="single" w:sz="6" w:space="0" w:color="000000"/>
            </w:tcBorders>
            <w:vAlign w:val="center"/>
          </w:tcPr>
          <w:p w:rsidR="0066395C" w:rsidRPr="00CE3E3D" w:rsidRDefault="000F0E40" w:rsidP="000F22F5">
            <w:pPr>
              <w:pStyle w:val="StandardTabelle9pt"/>
              <w:jc w:val="center"/>
              <w:rPr>
                <w:lang w:val="cs-CZ"/>
              </w:rPr>
            </w:pPr>
            <w:r w:rsidRPr="00CE3E3D">
              <w:rPr>
                <w:lang w:val="cs-CZ"/>
              </w:rPr>
              <w:t>Příčinné vlivy</w:t>
            </w:r>
          </w:p>
        </w:tc>
      </w:tr>
      <w:tr w:rsidR="0066395C" w:rsidRPr="00CE3E3D" w:rsidTr="000F22F5">
        <w:trPr>
          <w:jc w:val="center"/>
        </w:trPr>
        <w:tc>
          <w:tcPr>
            <w:tcW w:w="1560" w:type="dxa"/>
            <w:vMerge/>
            <w:tcBorders>
              <w:top w:val="single" w:sz="6" w:space="0" w:color="000000"/>
            </w:tcBorders>
            <w:vAlign w:val="center"/>
          </w:tcPr>
          <w:p w:rsidR="0066395C" w:rsidRPr="00CE3E3D" w:rsidRDefault="0066395C" w:rsidP="000F22F5">
            <w:pPr>
              <w:pStyle w:val="StandardTabelle9pt"/>
              <w:jc w:val="center"/>
              <w:rPr>
                <w:lang w:val="cs-CZ"/>
              </w:rPr>
            </w:pPr>
          </w:p>
        </w:tc>
        <w:tc>
          <w:tcPr>
            <w:tcW w:w="424" w:type="dxa"/>
            <w:vMerge/>
            <w:tcBorders>
              <w:top w:val="single" w:sz="6" w:space="0" w:color="000000"/>
            </w:tcBorders>
            <w:vAlign w:val="center"/>
          </w:tcPr>
          <w:p w:rsidR="0066395C" w:rsidRPr="00CE3E3D" w:rsidRDefault="0066395C" w:rsidP="000F22F5">
            <w:pPr>
              <w:pStyle w:val="StandardTabelle9pt"/>
              <w:jc w:val="center"/>
              <w:rPr>
                <w:lang w:val="cs-CZ"/>
              </w:rPr>
            </w:pPr>
          </w:p>
        </w:tc>
        <w:tc>
          <w:tcPr>
            <w:tcW w:w="850" w:type="dxa"/>
            <w:tcBorders>
              <w:top w:val="single" w:sz="6" w:space="0" w:color="000000"/>
            </w:tcBorders>
            <w:vAlign w:val="center"/>
          </w:tcPr>
          <w:p w:rsidR="0066395C" w:rsidRPr="00CE3E3D" w:rsidRDefault="000F0E40" w:rsidP="000F22F5">
            <w:pPr>
              <w:pStyle w:val="StandardTabelle9pt"/>
              <w:jc w:val="center"/>
              <w:rPr>
                <w:lang w:val="cs-CZ"/>
              </w:rPr>
            </w:pPr>
            <w:r w:rsidRPr="00CE3E3D">
              <w:rPr>
                <w:lang w:val="cs-CZ"/>
              </w:rPr>
              <w:t>Odběry</w:t>
            </w:r>
          </w:p>
        </w:tc>
        <w:tc>
          <w:tcPr>
            <w:tcW w:w="1077" w:type="dxa"/>
            <w:tcBorders>
              <w:top w:val="single" w:sz="6" w:space="0" w:color="000000"/>
            </w:tcBorders>
            <w:vAlign w:val="center"/>
          </w:tcPr>
          <w:p w:rsidR="0066395C" w:rsidRPr="00CE3E3D" w:rsidRDefault="000F0E40" w:rsidP="000F22F5">
            <w:pPr>
              <w:pStyle w:val="StandardTabelle9pt"/>
              <w:jc w:val="center"/>
              <w:rPr>
                <w:lang w:val="cs-CZ"/>
              </w:rPr>
            </w:pPr>
            <w:r w:rsidRPr="00CE3E3D">
              <w:rPr>
                <w:lang w:val="cs-CZ"/>
              </w:rPr>
              <w:t>Následky těžby</w:t>
            </w:r>
          </w:p>
        </w:tc>
        <w:tc>
          <w:tcPr>
            <w:tcW w:w="907" w:type="dxa"/>
            <w:tcBorders>
              <w:top w:val="single" w:sz="6" w:space="0" w:color="000000"/>
              <w:right w:val="double" w:sz="4" w:space="0" w:color="auto"/>
            </w:tcBorders>
            <w:vAlign w:val="center"/>
          </w:tcPr>
          <w:p w:rsidR="0066395C" w:rsidRPr="00CE3E3D" w:rsidRDefault="0066395C" w:rsidP="000F0E40">
            <w:pPr>
              <w:pStyle w:val="StandardTabelle9pt"/>
              <w:jc w:val="center"/>
              <w:rPr>
                <w:lang w:val="cs-CZ"/>
              </w:rPr>
            </w:pPr>
            <w:r w:rsidRPr="00CE3E3D">
              <w:rPr>
                <w:lang w:val="cs-CZ"/>
              </w:rPr>
              <w:t>Intru</w:t>
            </w:r>
            <w:r w:rsidR="000F0E40" w:rsidRPr="00CE3E3D">
              <w:rPr>
                <w:lang w:val="cs-CZ"/>
              </w:rPr>
              <w:t>ze</w:t>
            </w:r>
          </w:p>
        </w:tc>
        <w:tc>
          <w:tcPr>
            <w:tcW w:w="1278" w:type="dxa"/>
            <w:vMerge/>
            <w:tcBorders>
              <w:top w:val="double" w:sz="4" w:space="0" w:color="auto"/>
              <w:left w:val="double" w:sz="4" w:space="0" w:color="auto"/>
              <w:right w:val="single" w:sz="6" w:space="0" w:color="000000"/>
            </w:tcBorders>
            <w:vAlign w:val="center"/>
          </w:tcPr>
          <w:p w:rsidR="0066395C" w:rsidRPr="00CE3E3D" w:rsidRDefault="0066395C" w:rsidP="000F22F5">
            <w:pPr>
              <w:pStyle w:val="StandardTabelle9pt"/>
              <w:jc w:val="center"/>
              <w:rPr>
                <w:lang w:val="cs-CZ"/>
              </w:rPr>
            </w:pPr>
          </w:p>
        </w:tc>
        <w:tc>
          <w:tcPr>
            <w:tcW w:w="567" w:type="dxa"/>
            <w:vMerge/>
            <w:tcBorders>
              <w:top w:val="double" w:sz="4" w:space="0" w:color="auto"/>
              <w:left w:val="single" w:sz="6" w:space="0" w:color="000000"/>
            </w:tcBorders>
            <w:vAlign w:val="center"/>
          </w:tcPr>
          <w:p w:rsidR="0066395C" w:rsidRPr="00CE3E3D" w:rsidRDefault="0066395C" w:rsidP="000F22F5">
            <w:pPr>
              <w:pStyle w:val="StandardTabelle9pt"/>
              <w:jc w:val="center"/>
              <w:rPr>
                <w:lang w:val="cs-CZ"/>
              </w:rPr>
            </w:pPr>
          </w:p>
        </w:tc>
        <w:tc>
          <w:tcPr>
            <w:tcW w:w="850" w:type="dxa"/>
            <w:tcBorders>
              <w:top w:val="single" w:sz="6" w:space="0" w:color="000000"/>
            </w:tcBorders>
            <w:vAlign w:val="center"/>
          </w:tcPr>
          <w:p w:rsidR="0066395C" w:rsidRPr="00CE3E3D" w:rsidRDefault="000F0E40" w:rsidP="000F22F5">
            <w:pPr>
              <w:pStyle w:val="StandardTabelle9pt"/>
              <w:jc w:val="center"/>
              <w:rPr>
                <w:lang w:val="cs-CZ"/>
              </w:rPr>
            </w:pPr>
            <w:r w:rsidRPr="00CE3E3D">
              <w:rPr>
                <w:lang w:val="cs-CZ"/>
              </w:rPr>
              <w:t>Plošné zdroje</w:t>
            </w:r>
          </w:p>
        </w:tc>
        <w:tc>
          <w:tcPr>
            <w:tcW w:w="851" w:type="dxa"/>
            <w:tcBorders>
              <w:top w:val="single" w:sz="6" w:space="0" w:color="000000"/>
            </w:tcBorders>
            <w:vAlign w:val="center"/>
          </w:tcPr>
          <w:p w:rsidR="0066395C" w:rsidRPr="00CE3E3D" w:rsidRDefault="000F0E40" w:rsidP="000F22F5">
            <w:pPr>
              <w:pStyle w:val="StandardTabelle9pt"/>
              <w:jc w:val="center"/>
              <w:rPr>
                <w:lang w:val="cs-CZ"/>
              </w:rPr>
            </w:pPr>
            <w:r w:rsidRPr="00CE3E3D">
              <w:rPr>
                <w:lang w:val="cs-CZ"/>
              </w:rPr>
              <w:t>Bodové zdroje</w:t>
            </w:r>
          </w:p>
        </w:tc>
        <w:tc>
          <w:tcPr>
            <w:tcW w:w="989" w:type="dxa"/>
            <w:tcBorders>
              <w:top w:val="single" w:sz="6" w:space="0" w:color="000000"/>
            </w:tcBorders>
            <w:vAlign w:val="center"/>
          </w:tcPr>
          <w:p w:rsidR="0066395C" w:rsidRPr="00CE3E3D" w:rsidRDefault="000F0E40" w:rsidP="000F22F5">
            <w:pPr>
              <w:pStyle w:val="StandardTabelle9pt"/>
              <w:jc w:val="center"/>
              <w:rPr>
                <w:lang w:val="cs-CZ"/>
              </w:rPr>
            </w:pPr>
            <w:r w:rsidRPr="00CE3E3D">
              <w:rPr>
                <w:lang w:val="cs-CZ"/>
              </w:rPr>
              <w:t>Následky těžby</w:t>
            </w:r>
          </w:p>
        </w:tc>
      </w:tr>
      <w:tr w:rsidR="0066395C" w:rsidRPr="00CE3E3D" w:rsidTr="000F22F5">
        <w:trPr>
          <w:jc w:val="center"/>
        </w:trPr>
        <w:tc>
          <w:tcPr>
            <w:tcW w:w="1560" w:type="dxa"/>
            <w:vMerge/>
            <w:tcBorders>
              <w:top w:val="single" w:sz="6" w:space="0" w:color="000000"/>
              <w:bottom w:val="single" w:sz="12" w:space="0" w:color="000000"/>
            </w:tcBorders>
            <w:vAlign w:val="center"/>
          </w:tcPr>
          <w:p w:rsidR="0066395C" w:rsidRPr="00CE3E3D" w:rsidRDefault="0066395C" w:rsidP="000F22F5">
            <w:pPr>
              <w:pStyle w:val="StandardTabelle9pt"/>
              <w:jc w:val="center"/>
              <w:rPr>
                <w:lang w:val="cs-CZ"/>
              </w:rPr>
            </w:pPr>
          </w:p>
        </w:tc>
        <w:tc>
          <w:tcPr>
            <w:tcW w:w="424" w:type="dxa"/>
            <w:vMerge/>
            <w:tcBorders>
              <w:top w:val="single" w:sz="6" w:space="0" w:color="000000"/>
              <w:bottom w:val="single" w:sz="12" w:space="0" w:color="000000"/>
            </w:tcBorders>
            <w:vAlign w:val="center"/>
          </w:tcPr>
          <w:p w:rsidR="0066395C" w:rsidRPr="00CE3E3D" w:rsidRDefault="0066395C" w:rsidP="000F22F5">
            <w:pPr>
              <w:pStyle w:val="StandardTabelle9pt"/>
              <w:jc w:val="center"/>
              <w:rPr>
                <w:lang w:val="cs-CZ"/>
              </w:rPr>
            </w:pPr>
          </w:p>
        </w:tc>
        <w:tc>
          <w:tcPr>
            <w:tcW w:w="850" w:type="dxa"/>
            <w:tcBorders>
              <w:top w:val="single" w:sz="6" w:space="0" w:color="000000"/>
              <w:bottom w:val="single" w:sz="12" w:space="0" w:color="000000"/>
            </w:tcBorders>
            <w:vAlign w:val="center"/>
          </w:tcPr>
          <w:p w:rsidR="0066395C" w:rsidRPr="00CE3E3D" w:rsidRDefault="0066395C" w:rsidP="000F22F5">
            <w:pPr>
              <w:pStyle w:val="StandardTabelle9pt"/>
              <w:jc w:val="center"/>
              <w:rPr>
                <w:lang w:val="cs-CZ"/>
              </w:rPr>
            </w:pPr>
            <w:r w:rsidRPr="00CE3E3D">
              <w:rPr>
                <w:rFonts w:cs="Arial"/>
                <w:highlight w:val="yellow"/>
                <w:lang w:val="cs-CZ"/>
              </w:rPr>
              <w:sym w:font="Symbol" w:char="F0BE"/>
            </w:r>
          </w:p>
        </w:tc>
        <w:tc>
          <w:tcPr>
            <w:tcW w:w="1077" w:type="dxa"/>
            <w:tcBorders>
              <w:top w:val="single" w:sz="6" w:space="0" w:color="000000"/>
              <w:bottom w:val="single" w:sz="12" w:space="0" w:color="000000"/>
            </w:tcBorders>
            <w:vAlign w:val="center"/>
          </w:tcPr>
          <w:p w:rsidR="0066395C" w:rsidRPr="00CE3E3D" w:rsidRDefault="0066395C" w:rsidP="000F22F5">
            <w:pPr>
              <w:pStyle w:val="StandardTabelle9pt"/>
              <w:jc w:val="center"/>
              <w:rPr>
                <w:lang w:val="cs-CZ"/>
              </w:rPr>
            </w:pPr>
            <w:r w:rsidRPr="00CE3E3D">
              <w:rPr>
                <w:rFonts w:cs="Arial"/>
                <w:highlight w:val="yellow"/>
                <w:lang w:val="cs-CZ"/>
              </w:rPr>
              <w:sym w:font="Symbol" w:char="F0BE"/>
            </w:r>
          </w:p>
        </w:tc>
        <w:tc>
          <w:tcPr>
            <w:tcW w:w="907" w:type="dxa"/>
            <w:tcBorders>
              <w:top w:val="single" w:sz="6" w:space="0" w:color="000000"/>
              <w:bottom w:val="single" w:sz="12" w:space="0" w:color="000000"/>
              <w:right w:val="double" w:sz="4" w:space="0" w:color="auto"/>
            </w:tcBorders>
            <w:vAlign w:val="center"/>
          </w:tcPr>
          <w:p w:rsidR="0066395C" w:rsidRPr="00CE3E3D" w:rsidRDefault="0066395C" w:rsidP="000F22F5">
            <w:pPr>
              <w:pStyle w:val="StandardTabelle9pt"/>
              <w:jc w:val="center"/>
              <w:rPr>
                <w:lang w:val="cs-CZ"/>
              </w:rPr>
            </w:pPr>
            <w:r w:rsidRPr="00CE3E3D">
              <w:rPr>
                <w:rFonts w:cs="Arial"/>
                <w:highlight w:val="yellow"/>
                <w:lang w:val="cs-CZ"/>
              </w:rPr>
              <w:sym w:font="Symbol" w:char="F0BE"/>
            </w:r>
          </w:p>
        </w:tc>
        <w:tc>
          <w:tcPr>
            <w:tcW w:w="1278" w:type="dxa"/>
            <w:vMerge/>
            <w:tcBorders>
              <w:top w:val="double" w:sz="4" w:space="0" w:color="auto"/>
              <w:left w:val="double" w:sz="4" w:space="0" w:color="auto"/>
              <w:bottom w:val="single" w:sz="6" w:space="0" w:color="000000"/>
              <w:right w:val="single" w:sz="6" w:space="0" w:color="000000"/>
            </w:tcBorders>
            <w:vAlign w:val="center"/>
          </w:tcPr>
          <w:p w:rsidR="0066395C" w:rsidRPr="00CE3E3D" w:rsidRDefault="0066395C" w:rsidP="000F22F5">
            <w:pPr>
              <w:pStyle w:val="StandardTabelle9pt"/>
              <w:jc w:val="center"/>
              <w:rPr>
                <w:lang w:val="cs-CZ"/>
              </w:rPr>
            </w:pPr>
          </w:p>
        </w:tc>
        <w:tc>
          <w:tcPr>
            <w:tcW w:w="567" w:type="dxa"/>
            <w:vMerge/>
            <w:tcBorders>
              <w:top w:val="double" w:sz="4" w:space="0" w:color="auto"/>
              <w:left w:val="single" w:sz="6" w:space="0" w:color="000000"/>
              <w:bottom w:val="single" w:sz="6" w:space="0" w:color="000000"/>
            </w:tcBorders>
            <w:vAlign w:val="center"/>
          </w:tcPr>
          <w:p w:rsidR="0066395C" w:rsidRPr="00CE3E3D" w:rsidRDefault="0066395C" w:rsidP="000F22F5">
            <w:pPr>
              <w:pStyle w:val="StandardTabelle9pt"/>
              <w:jc w:val="center"/>
              <w:rPr>
                <w:lang w:val="cs-CZ"/>
              </w:rPr>
            </w:pPr>
          </w:p>
        </w:tc>
        <w:tc>
          <w:tcPr>
            <w:tcW w:w="850" w:type="dxa"/>
            <w:tcBorders>
              <w:top w:val="single" w:sz="6" w:space="0" w:color="000000"/>
              <w:bottom w:val="single" w:sz="12" w:space="0" w:color="000000"/>
            </w:tcBorders>
            <w:vAlign w:val="center"/>
          </w:tcPr>
          <w:p w:rsidR="0066395C" w:rsidRPr="00CE3E3D" w:rsidRDefault="0066395C" w:rsidP="000F22F5">
            <w:pPr>
              <w:pStyle w:val="StandardTabelle9pt"/>
              <w:jc w:val="center"/>
              <w:rPr>
                <w:lang w:val="cs-CZ"/>
              </w:rPr>
            </w:pPr>
            <w:r w:rsidRPr="00CE3E3D">
              <w:rPr>
                <w:rFonts w:cs="Arial"/>
                <w:highlight w:val="yellow"/>
                <w:lang w:val="cs-CZ"/>
              </w:rPr>
              <w:sym w:font="Symbol" w:char="F0BE"/>
            </w:r>
          </w:p>
        </w:tc>
        <w:tc>
          <w:tcPr>
            <w:tcW w:w="851" w:type="dxa"/>
            <w:tcBorders>
              <w:top w:val="single" w:sz="6" w:space="0" w:color="000000"/>
              <w:bottom w:val="single" w:sz="12" w:space="0" w:color="000000"/>
            </w:tcBorders>
            <w:vAlign w:val="center"/>
          </w:tcPr>
          <w:p w:rsidR="0066395C" w:rsidRPr="00CE3E3D" w:rsidRDefault="0066395C" w:rsidP="000F22F5">
            <w:pPr>
              <w:pStyle w:val="StandardTabelle9pt"/>
              <w:jc w:val="center"/>
              <w:rPr>
                <w:lang w:val="cs-CZ"/>
              </w:rPr>
            </w:pPr>
            <w:r w:rsidRPr="00CE3E3D">
              <w:rPr>
                <w:rFonts w:cs="Arial"/>
                <w:highlight w:val="yellow"/>
                <w:lang w:val="cs-CZ"/>
              </w:rPr>
              <w:sym w:font="Symbol" w:char="F0BE"/>
            </w:r>
          </w:p>
        </w:tc>
        <w:tc>
          <w:tcPr>
            <w:tcW w:w="989" w:type="dxa"/>
            <w:tcBorders>
              <w:top w:val="single" w:sz="6" w:space="0" w:color="000000"/>
              <w:bottom w:val="single" w:sz="12" w:space="0" w:color="000000"/>
            </w:tcBorders>
            <w:vAlign w:val="center"/>
          </w:tcPr>
          <w:p w:rsidR="0066395C" w:rsidRPr="00CE3E3D" w:rsidRDefault="0066395C" w:rsidP="000F22F5">
            <w:pPr>
              <w:pStyle w:val="StandardTabelle9pt"/>
              <w:jc w:val="center"/>
              <w:rPr>
                <w:lang w:val="cs-CZ"/>
              </w:rPr>
            </w:pPr>
            <w:r w:rsidRPr="00CE3E3D">
              <w:rPr>
                <w:rFonts w:cs="Arial"/>
                <w:highlight w:val="yellow"/>
                <w:lang w:val="cs-CZ"/>
              </w:rPr>
              <w:sym w:font="Symbol" w:char="F0BE"/>
            </w:r>
          </w:p>
        </w:tc>
      </w:tr>
      <w:tr w:rsidR="0066395C" w:rsidRPr="00CE3E3D" w:rsidTr="000F22F5">
        <w:trPr>
          <w:jc w:val="center"/>
        </w:trPr>
        <w:tc>
          <w:tcPr>
            <w:tcW w:w="9353" w:type="dxa"/>
            <w:gridSpan w:val="10"/>
            <w:tcBorders>
              <w:top w:val="double" w:sz="4" w:space="0" w:color="auto"/>
              <w:bottom w:val="double" w:sz="4" w:space="0" w:color="auto"/>
            </w:tcBorders>
            <w:shd w:val="clear" w:color="auto" w:fill="FBD4B4"/>
            <w:vAlign w:val="center"/>
          </w:tcPr>
          <w:p w:rsidR="0066395C" w:rsidRPr="00CE3E3D" w:rsidRDefault="00D262FF" w:rsidP="00951541">
            <w:pPr>
              <w:pStyle w:val="StandardTabelle9pt"/>
              <w:jc w:val="center"/>
              <w:rPr>
                <w:lang w:val="cs-CZ"/>
              </w:rPr>
            </w:pPr>
            <w:r w:rsidRPr="00CE3E3D">
              <w:rPr>
                <w:b/>
                <w:lang w:val="cs-CZ"/>
              </w:rPr>
              <w:t>Polsko</w:t>
            </w:r>
            <w:r w:rsidR="0066395C" w:rsidRPr="00CE3E3D">
              <w:rPr>
                <w:b/>
                <w:lang w:val="cs-CZ"/>
              </w:rPr>
              <w:br/>
            </w:r>
            <w:r w:rsidR="0066395C" w:rsidRPr="00CE3E3D">
              <w:rPr>
                <w:lang w:val="cs-CZ"/>
              </w:rPr>
              <w:t>(</w:t>
            </w:r>
            <w:r w:rsidR="000F0E40" w:rsidRPr="00CE3E3D">
              <w:rPr>
                <w:lang w:val="cs-CZ"/>
              </w:rPr>
              <w:t>celkem</w:t>
            </w:r>
            <w:r w:rsidR="0066395C" w:rsidRPr="00CE3E3D">
              <w:rPr>
                <w:lang w:val="cs-CZ"/>
              </w:rPr>
              <w:t xml:space="preserve"> </w:t>
            </w:r>
            <w:r w:rsidR="0066395C" w:rsidRPr="00CE3E3D">
              <w:rPr>
                <w:highlight w:val="yellow"/>
                <w:lang w:val="cs-CZ"/>
              </w:rPr>
              <w:t>3</w:t>
            </w:r>
            <w:r w:rsidR="0066395C" w:rsidRPr="00CE3E3D">
              <w:rPr>
                <w:lang w:val="cs-CZ"/>
              </w:rPr>
              <w:t xml:space="preserve"> </w:t>
            </w:r>
            <w:r w:rsidR="00951541" w:rsidRPr="00CE3E3D">
              <w:rPr>
                <w:lang w:val="cs-CZ"/>
              </w:rPr>
              <w:t>útvary podzemních vod)</w:t>
            </w:r>
            <w:r w:rsidR="0066395C" w:rsidRPr="00CE3E3D">
              <w:rPr>
                <w:lang w:val="cs-CZ"/>
              </w:rPr>
              <w:t>)</w:t>
            </w:r>
          </w:p>
        </w:tc>
      </w:tr>
      <w:tr w:rsidR="0066395C" w:rsidRPr="00CE3E3D" w:rsidTr="000F22F5">
        <w:trPr>
          <w:trHeight w:val="255"/>
          <w:jc w:val="center"/>
        </w:trPr>
        <w:tc>
          <w:tcPr>
            <w:tcW w:w="9353" w:type="dxa"/>
            <w:gridSpan w:val="10"/>
            <w:tcBorders>
              <w:top w:val="double" w:sz="4" w:space="0" w:color="auto"/>
              <w:bottom w:val="single" w:sz="6" w:space="0" w:color="000000"/>
            </w:tcBorders>
            <w:vAlign w:val="center"/>
          </w:tcPr>
          <w:p w:rsidR="0066395C" w:rsidRPr="00CE3E3D" w:rsidRDefault="00951541" w:rsidP="000F22F5">
            <w:pPr>
              <w:pStyle w:val="StandardTabelle9pt"/>
              <w:jc w:val="center"/>
              <w:rPr>
                <w:lang w:val="cs-CZ"/>
              </w:rPr>
            </w:pPr>
            <w:r w:rsidRPr="00CE3E3D">
              <w:rPr>
                <w:lang w:val="cs-CZ"/>
              </w:rPr>
              <w:t>Počet útvarů podzemních vod s hodnocením</w:t>
            </w:r>
          </w:p>
        </w:tc>
      </w:tr>
      <w:tr w:rsidR="0066395C" w:rsidRPr="00CE3E3D" w:rsidTr="000F22F5">
        <w:trPr>
          <w:trHeight w:val="255"/>
          <w:jc w:val="center"/>
        </w:trPr>
        <w:tc>
          <w:tcPr>
            <w:tcW w:w="1560" w:type="dxa"/>
            <w:vMerge w:val="restart"/>
            <w:tcBorders>
              <w:top w:val="single" w:sz="6" w:space="0" w:color="000000"/>
            </w:tcBorders>
            <w:vAlign w:val="center"/>
          </w:tcPr>
          <w:p w:rsidR="0066395C" w:rsidRPr="00CE3E3D" w:rsidDel="000D6B64" w:rsidRDefault="000D6B64" w:rsidP="000F22F5">
            <w:pPr>
              <w:pStyle w:val="StandardTabelle9pt"/>
              <w:jc w:val="left"/>
              <w:rPr>
                <w:del w:id="162" w:author="S. Börner" w:date="2013-11-12T15:42:00Z"/>
                <w:lang w:val="cs-CZ"/>
              </w:rPr>
            </w:pPr>
            <w:ins w:id="163" w:author="S. Börner" w:date="2013-11-12T15:42:00Z">
              <w:r w:rsidRPr="00CE3E3D">
                <w:rPr>
                  <w:lang w:val="cs-CZ"/>
                </w:rPr>
                <w:t>at risk</w:t>
              </w:r>
            </w:ins>
            <w:del w:id="164" w:author="S. Börner" w:date="2013-11-12T15:42:00Z">
              <w:r w:rsidR="0066395C" w:rsidRPr="00CE3E3D" w:rsidDel="000D6B64">
                <w:rPr>
                  <w:lang w:val="cs-CZ"/>
                </w:rPr>
                <w:delText>Schlechter</w:delText>
              </w:r>
            </w:del>
          </w:p>
          <w:p w:rsidR="0066395C" w:rsidRPr="00CE3E3D" w:rsidRDefault="009A6EDB" w:rsidP="000F22F5">
            <w:pPr>
              <w:pStyle w:val="StandardTabelle9pt"/>
              <w:jc w:val="left"/>
              <w:rPr>
                <w:lang w:val="cs-CZ"/>
              </w:rPr>
            </w:pPr>
            <w:ins w:id="165" w:author="majka" w:date="2013-12-09T11:55:00Z">
              <w:r w:rsidRPr="00CE3E3D">
                <w:rPr>
                  <w:lang w:val="cs-CZ"/>
                </w:rPr>
                <w:t>Rizikový</w:t>
              </w:r>
            </w:ins>
            <w:del w:id="166" w:author="majka" w:date="2013-12-09T11:55:00Z">
              <w:r w:rsidR="000F0E40" w:rsidRPr="00CE3E3D" w:rsidDel="009A6EDB">
                <w:rPr>
                  <w:lang w:val="cs-CZ"/>
                </w:rPr>
                <w:delText>Nev</w:delText>
              </w:r>
              <w:r w:rsidR="000F0E40" w:rsidRPr="00CE3E3D" w:rsidDel="009A6EDB">
                <w:rPr>
                  <w:lang w:val="cs-CZ"/>
                </w:rPr>
                <w:delText>y</w:delText>
              </w:r>
              <w:r w:rsidR="000F0E40" w:rsidRPr="00CE3E3D" w:rsidDel="009A6EDB">
                <w:rPr>
                  <w:lang w:val="cs-CZ"/>
                </w:rPr>
                <w:delText>hovující</w:delText>
              </w:r>
            </w:del>
            <w:r w:rsidR="000F0E40" w:rsidRPr="00CE3E3D">
              <w:rPr>
                <w:lang w:val="cs-CZ"/>
              </w:rPr>
              <w:t xml:space="preserve"> </w:t>
            </w:r>
            <w:r w:rsidR="000F0E40" w:rsidRPr="00CE3E3D">
              <w:rPr>
                <w:lang w:val="cs-CZ"/>
              </w:rPr>
              <w:br/>
              <w:t>kvantitativní stav</w:t>
            </w:r>
          </w:p>
        </w:tc>
        <w:tc>
          <w:tcPr>
            <w:tcW w:w="424" w:type="dxa"/>
            <w:vMerge w:val="restart"/>
            <w:tcBorders>
              <w:top w:val="single" w:sz="6" w:space="0" w:color="000000"/>
            </w:tcBorders>
            <w:vAlign w:val="center"/>
          </w:tcPr>
          <w:p w:rsidR="0066395C" w:rsidRPr="00CE3E3D" w:rsidRDefault="0066395C" w:rsidP="000F22F5">
            <w:pPr>
              <w:pStyle w:val="StandardTabelle9pt"/>
              <w:jc w:val="left"/>
              <w:rPr>
                <w:lang w:val="cs-CZ"/>
              </w:rPr>
            </w:pPr>
            <w:r w:rsidRPr="00CE3E3D">
              <w:rPr>
                <w:highlight w:val="yellow"/>
                <w:lang w:val="cs-CZ"/>
              </w:rPr>
              <w:t>0</w:t>
            </w:r>
          </w:p>
        </w:tc>
        <w:tc>
          <w:tcPr>
            <w:tcW w:w="2834" w:type="dxa"/>
            <w:gridSpan w:val="3"/>
            <w:tcBorders>
              <w:top w:val="single" w:sz="6" w:space="0" w:color="000000"/>
              <w:right w:val="double" w:sz="4" w:space="0" w:color="auto"/>
            </w:tcBorders>
            <w:vAlign w:val="center"/>
          </w:tcPr>
          <w:p w:rsidR="0066395C" w:rsidRPr="00CE3E3D" w:rsidRDefault="000F0E40" w:rsidP="000F22F5">
            <w:pPr>
              <w:pStyle w:val="StandardTabelle9pt"/>
              <w:jc w:val="center"/>
              <w:rPr>
                <w:lang w:val="cs-CZ"/>
              </w:rPr>
            </w:pPr>
            <w:r w:rsidRPr="00CE3E3D">
              <w:rPr>
                <w:lang w:val="cs-CZ"/>
              </w:rPr>
              <w:t>Příčinné vlivy</w:t>
            </w:r>
          </w:p>
        </w:tc>
        <w:tc>
          <w:tcPr>
            <w:tcW w:w="1278" w:type="dxa"/>
            <w:vMerge w:val="restart"/>
            <w:tcBorders>
              <w:top w:val="single" w:sz="6" w:space="0" w:color="000000"/>
              <w:left w:val="double" w:sz="4" w:space="0" w:color="auto"/>
              <w:right w:val="single" w:sz="6" w:space="0" w:color="000000"/>
            </w:tcBorders>
            <w:vAlign w:val="center"/>
          </w:tcPr>
          <w:p w:rsidR="0066395C" w:rsidRPr="00CE3E3D" w:rsidRDefault="009A6EDB" w:rsidP="000F22F5">
            <w:pPr>
              <w:pStyle w:val="StandardTabelle9pt"/>
              <w:jc w:val="center"/>
              <w:rPr>
                <w:lang w:val="cs-CZ"/>
              </w:rPr>
            </w:pPr>
            <w:ins w:id="167" w:author="majka" w:date="2013-12-09T11:58:00Z">
              <w:r w:rsidRPr="00CE3E3D">
                <w:rPr>
                  <w:lang w:val="cs-CZ"/>
                </w:rPr>
                <w:t>Rizik</w:t>
              </w:r>
              <w:r w:rsidRPr="00CE3E3D">
                <w:rPr>
                  <w:lang w:val="cs-CZ"/>
                </w:rPr>
                <w:t>o</w:t>
              </w:r>
              <w:r w:rsidRPr="00CE3E3D">
                <w:rPr>
                  <w:lang w:val="cs-CZ"/>
                </w:rPr>
                <w:t>vý</w:t>
              </w:r>
            </w:ins>
            <w:del w:id="168" w:author="majka" w:date="2013-12-09T11:58:00Z">
              <w:r w:rsidRPr="00CE3E3D" w:rsidDel="009A6EDB">
                <w:rPr>
                  <w:lang w:val="cs-CZ"/>
                </w:rPr>
                <w:delText>N</w:delText>
              </w:r>
              <w:r w:rsidRPr="00CE3E3D" w:rsidDel="009A6EDB">
                <w:rPr>
                  <w:lang w:val="cs-CZ"/>
                </w:rPr>
                <w:delText>e</w:delText>
              </w:r>
              <w:r w:rsidRPr="00CE3E3D" w:rsidDel="009A6EDB">
                <w:rPr>
                  <w:lang w:val="cs-CZ"/>
                </w:rPr>
                <w:delText xml:space="preserve">vyhovující </w:delText>
              </w:r>
            </w:del>
            <w:r w:rsidRPr="00CE3E3D">
              <w:rPr>
                <w:lang w:val="cs-CZ"/>
              </w:rPr>
              <w:t>chemický stav</w:t>
            </w:r>
          </w:p>
        </w:tc>
        <w:tc>
          <w:tcPr>
            <w:tcW w:w="567" w:type="dxa"/>
            <w:vMerge w:val="restart"/>
            <w:tcBorders>
              <w:top w:val="single" w:sz="6" w:space="0" w:color="000000"/>
              <w:left w:val="single" w:sz="6" w:space="0" w:color="000000"/>
            </w:tcBorders>
            <w:vAlign w:val="center"/>
          </w:tcPr>
          <w:p w:rsidR="0066395C" w:rsidRPr="00CE3E3D" w:rsidRDefault="0066395C" w:rsidP="000F22F5">
            <w:pPr>
              <w:pStyle w:val="StandardTabelle9pt"/>
              <w:jc w:val="center"/>
              <w:rPr>
                <w:lang w:val="cs-CZ"/>
              </w:rPr>
            </w:pPr>
            <w:r w:rsidRPr="00CE3E3D">
              <w:rPr>
                <w:highlight w:val="yellow"/>
                <w:lang w:val="cs-CZ"/>
              </w:rPr>
              <w:t>0</w:t>
            </w:r>
          </w:p>
        </w:tc>
        <w:tc>
          <w:tcPr>
            <w:tcW w:w="2690" w:type="dxa"/>
            <w:gridSpan w:val="3"/>
            <w:tcBorders>
              <w:top w:val="single" w:sz="6" w:space="0" w:color="000000"/>
            </w:tcBorders>
            <w:vAlign w:val="center"/>
          </w:tcPr>
          <w:p w:rsidR="0066395C" w:rsidRPr="00CE3E3D" w:rsidRDefault="000F0E40" w:rsidP="000F22F5">
            <w:pPr>
              <w:pStyle w:val="StandardTabelle9pt"/>
              <w:jc w:val="center"/>
              <w:rPr>
                <w:lang w:val="cs-CZ"/>
              </w:rPr>
            </w:pPr>
            <w:r w:rsidRPr="00CE3E3D">
              <w:rPr>
                <w:lang w:val="cs-CZ"/>
              </w:rPr>
              <w:t>Příčinné vlivy</w:t>
            </w:r>
          </w:p>
        </w:tc>
      </w:tr>
      <w:tr w:rsidR="0066395C" w:rsidRPr="00CE3E3D" w:rsidTr="000F22F5">
        <w:trPr>
          <w:jc w:val="center"/>
        </w:trPr>
        <w:tc>
          <w:tcPr>
            <w:tcW w:w="1560" w:type="dxa"/>
            <w:vMerge/>
            <w:tcBorders>
              <w:top w:val="single" w:sz="6" w:space="0" w:color="000000"/>
            </w:tcBorders>
            <w:vAlign w:val="center"/>
          </w:tcPr>
          <w:p w:rsidR="0066395C" w:rsidRPr="00CE3E3D" w:rsidRDefault="0066395C" w:rsidP="000F22F5">
            <w:pPr>
              <w:pStyle w:val="StandardTabelle9pt"/>
              <w:jc w:val="center"/>
              <w:rPr>
                <w:lang w:val="cs-CZ"/>
              </w:rPr>
            </w:pPr>
          </w:p>
        </w:tc>
        <w:tc>
          <w:tcPr>
            <w:tcW w:w="424" w:type="dxa"/>
            <w:vMerge/>
            <w:tcBorders>
              <w:top w:val="single" w:sz="6" w:space="0" w:color="000000"/>
            </w:tcBorders>
            <w:vAlign w:val="center"/>
          </w:tcPr>
          <w:p w:rsidR="0066395C" w:rsidRPr="00CE3E3D" w:rsidRDefault="0066395C" w:rsidP="000F22F5">
            <w:pPr>
              <w:pStyle w:val="StandardTabelle9pt"/>
              <w:jc w:val="center"/>
              <w:rPr>
                <w:lang w:val="cs-CZ"/>
              </w:rPr>
            </w:pPr>
          </w:p>
        </w:tc>
        <w:tc>
          <w:tcPr>
            <w:tcW w:w="850" w:type="dxa"/>
            <w:tcBorders>
              <w:top w:val="single" w:sz="6" w:space="0" w:color="000000"/>
            </w:tcBorders>
            <w:vAlign w:val="center"/>
          </w:tcPr>
          <w:p w:rsidR="0066395C" w:rsidRPr="00CE3E3D" w:rsidRDefault="000F0E40" w:rsidP="000F22F5">
            <w:pPr>
              <w:pStyle w:val="StandardTabelle9pt"/>
              <w:jc w:val="center"/>
              <w:rPr>
                <w:lang w:val="cs-CZ"/>
              </w:rPr>
            </w:pPr>
            <w:r w:rsidRPr="00CE3E3D">
              <w:rPr>
                <w:lang w:val="cs-CZ"/>
              </w:rPr>
              <w:t>Odběry</w:t>
            </w:r>
          </w:p>
        </w:tc>
        <w:tc>
          <w:tcPr>
            <w:tcW w:w="1077" w:type="dxa"/>
            <w:tcBorders>
              <w:top w:val="single" w:sz="6" w:space="0" w:color="000000"/>
            </w:tcBorders>
            <w:vAlign w:val="center"/>
          </w:tcPr>
          <w:p w:rsidR="0066395C" w:rsidRPr="00CE3E3D" w:rsidRDefault="000F0E40" w:rsidP="000F22F5">
            <w:pPr>
              <w:pStyle w:val="StandardTabelle9pt"/>
              <w:jc w:val="center"/>
              <w:rPr>
                <w:lang w:val="cs-CZ"/>
              </w:rPr>
            </w:pPr>
            <w:r w:rsidRPr="00CE3E3D">
              <w:rPr>
                <w:lang w:val="cs-CZ"/>
              </w:rPr>
              <w:t>Následky těžby</w:t>
            </w:r>
          </w:p>
        </w:tc>
        <w:tc>
          <w:tcPr>
            <w:tcW w:w="907" w:type="dxa"/>
            <w:tcBorders>
              <w:top w:val="single" w:sz="6" w:space="0" w:color="000000"/>
              <w:right w:val="double" w:sz="4" w:space="0" w:color="auto"/>
            </w:tcBorders>
            <w:vAlign w:val="center"/>
          </w:tcPr>
          <w:p w:rsidR="0066395C" w:rsidRPr="00CE3E3D" w:rsidRDefault="0066395C" w:rsidP="000F0E40">
            <w:pPr>
              <w:pStyle w:val="StandardTabelle9pt"/>
              <w:jc w:val="center"/>
              <w:rPr>
                <w:lang w:val="cs-CZ"/>
              </w:rPr>
            </w:pPr>
            <w:r w:rsidRPr="00CE3E3D">
              <w:rPr>
                <w:lang w:val="cs-CZ"/>
              </w:rPr>
              <w:t>Intru</w:t>
            </w:r>
            <w:r w:rsidR="000F0E40" w:rsidRPr="00CE3E3D">
              <w:rPr>
                <w:lang w:val="cs-CZ"/>
              </w:rPr>
              <w:t>ze</w:t>
            </w:r>
          </w:p>
        </w:tc>
        <w:tc>
          <w:tcPr>
            <w:tcW w:w="1278" w:type="dxa"/>
            <w:vMerge/>
            <w:tcBorders>
              <w:top w:val="double" w:sz="4" w:space="0" w:color="auto"/>
              <w:left w:val="double" w:sz="4" w:space="0" w:color="auto"/>
              <w:right w:val="single" w:sz="6" w:space="0" w:color="000000"/>
            </w:tcBorders>
            <w:vAlign w:val="center"/>
          </w:tcPr>
          <w:p w:rsidR="0066395C" w:rsidRPr="00CE3E3D" w:rsidRDefault="0066395C" w:rsidP="000F22F5">
            <w:pPr>
              <w:pStyle w:val="StandardTabelle9pt"/>
              <w:jc w:val="center"/>
              <w:rPr>
                <w:lang w:val="cs-CZ"/>
              </w:rPr>
            </w:pPr>
          </w:p>
        </w:tc>
        <w:tc>
          <w:tcPr>
            <w:tcW w:w="567" w:type="dxa"/>
            <w:vMerge/>
            <w:tcBorders>
              <w:top w:val="double" w:sz="4" w:space="0" w:color="auto"/>
              <w:left w:val="single" w:sz="6" w:space="0" w:color="000000"/>
            </w:tcBorders>
            <w:vAlign w:val="center"/>
          </w:tcPr>
          <w:p w:rsidR="0066395C" w:rsidRPr="00CE3E3D" w:rsidRDefault="0066395C" w:rsidP="000F22F5">
            <w:pPr>
              <w:pStyle w:val="StandardTabelle9pt"/>
              <w:jc w:val="center"/>
              <w:rPr>
                <w:lang w:val="cs-CZ"/>
              </w:rPr>
            </w:pPr>
          </w:p>
        </w:tc>
        <w:tc>
          <w:tcPr>
            <w:tcW w:w="850" w:type="dxa"/>
            <w:tcBorders>
              <w:top w:val="single" w:sz="6" w:space="0" w:color="000000"/>
            </w:tcBorders>
            <w:vAlign w:val="center"/>
          </w:tcPr>
          <w:p w:rsidR="0066395C" w:rsidRPr="00CE3E3D" w:rsidRDefault="000F0E40" w:rsidP="000F22F5">
            <w:pPr>
              <w:pStyle w:val="StandardTabelle9pt"/>
              <w:jc w:val="center"/>
              <w:rPr>
                <w:lang w:val="cs-CZ"/>
              </w:rPr>
            </w:pPr>
            <w:r w:rsidRPr="00CE3E3D">
              <w:rPr>
                <w:lang w:val="cs-CZ"/>
              </w:rPr>
              <w:t>Plošné zdroje</w:t>
            </w:r>
          </w:p>
        </w:tc>
        <w:tc>
          <w:tcPr>
            <w:tcW w:w="851" w:type="dxa"/>
            <w:tcBorders>
              <w:top w:val="single" w:sz="6" w:space="0" w:color="000000"/>
            </w:tcBorders>
            <w:vAlign w:val="center"/>
          </w:tcPr>
          <w:p w:rsidR="0066395C" w:rsidRPr="00CE3E3D" w:rsidRDefault="000F0E40" w:rsidP="000F22F5">
            <w:pPr>
              <w:pStyle w:val="StandardTabelle9pt"/>
              <w:jc w:val="center"/>
              <w:rPr>
                <w:lang w:val="cs-CZ"/>
              </w:rPr>
            </w:pPr>
            <w:r w:rsidRPr="00CE3E3D">
              <w:rPr>
                <w:lang w:val="cs-CZ"/>
              </w:rPr>
              <w:t>Bodové zdroje</w:t>
            </w:r>
          </w:p>
        </w:tc>
        <w:tc>
          <w:tcPr>
            <w:tcW w:w="989" w:type="dxa"/>
            <w:tcBorders>
              <w:top w:val="single" w:sz="6" w:space="0" w:color="000000"/>
            </w:tcBorders>
            <w:vAlign w:val="center"/>
          </w:tcPr>
          <w:p w:rsidR="0066395C" w:rsidRPr="00CE3E3D" w:rsidRDefault="000F0E40" w:rsidP="000F22F5">
            <w:pPr>
              <w:pStyle w:val="StandardTabelle9pt"/>
              <w:jc w:val="center"/>
              <w:rPr>
                <w:lang w:val="cs-CZ"/>
              </w:rPr>
            </w:pPr>
            <w:r w:rsidRPr="00CE3E3D">
              <w:rPr>
                <w:lang w:val="cs-CZ"/>
              </w:rPr>
              <w:t>Následky těžby</w:t>
            </w:r>
          </w:p>
        </w:tc>
      </w:tr>
      <w:tr w:rsidR="0066395C" w:rsidRPr="00CE3E3D" w:rsidTr="000F22F5">
        <w:trPr>
          <w:jc w:val="center"/>
        </w:trPr>
        <w:tc>
          <w:tcPr>
            <w:tcW w:w="1560" w:type="dxa"/>
            <w:vMerge/>
            <w:tcBorders>
              <w:top w:val="single" w:sz="6" w:space="0" w:color="000000"/>
              <w:bottom w:val="single" w:sz="12" w:space="0" w:color="000000"/>
            </w:tcBorders>
            <w:vAlign w:val="center"/>
          </w:tcPr>
          <w:p w:rsidR="0066395C" w:rsidRPr="00CE3E3D" w:rsidRDefault="0066395C" w:rsidP="000F22F5">
            <w:pPr>
              <w:pStyle w:val="StandardTabelle9pt"/>
              <w:jc w:val="center"/>
              <w:rPr>
                <w:lang w:val="cs-CZ"/>
              </w:rPr>
            </w:pPr>
          </w:p>
        </w:tc>
        <w:tc>
          <w:tcPr>
            <w:tcW w:w="424" w:type="dxa"/>
            <w:vMerge/>
            <w:tcBorders>
              <w:top w:val="single" w:sz="6" w:space="0" w:color="000000"/>
              <w:bottom w:val="single" w:sz="12" w:space="0" w:color="000000"/>
            </w:tcBorders>
            <w:vAlign w:val="center"/>
          </w:tcPr>
          <w:p w:rsidR="0066395C" w:rsidRPr="00CE3E3D" w:rsidRDefault="0066395C" w:rsidP="000F22F5">
            <w:pPr>
              <w:pStyle w:val="StandardTabelle9pt"/>
              <w:jc w:val="center"/>
              <w:rPr>
                <w:lang w:val="cs-CZ"/>
              </w:rPr>
            </w:pPr>
          </w:p>
        </w:tc>
        <w:tc>
          <w:tcPr>
            <w:tcW w:w="850" w:type="dxa"/>
            <w:tcBorders>
              <w:top w:val="single" w:sz="6" w:space="0" w:color="000000"/>
              <w:bottom w:val="single" w:sz="12" w:space="0" w:color="000000"/>
            </w:tcBorders>
            <w:vAlign w:val="center"/>
          </w:tcPr>
          <w:p w:rsidR="0066395C" w:rsidRPr="00CE3E3D" w:rsidRDefault="0066395C" w:rsidP="000F22F5">
            <w:pPr>
              <w:pStyle w:val="StandardTabelle9pt"/>
              <w:jc w:val="center"/>
              <w:rPr>
                <w:lang w:val="cs-CZ"/>
              </w:rPr>
            </w:pPr>
            <w:r w:rsidRPr="00CE3E3D">
              <w:rPr>
                <w:rFonts w:cs="Arial"/>
                <w:highlight w:val="yellow"/>
                <w:lang w:val="cs-CZ"/>
              </w:rPr>
              <w:sym w:font="Symbol" w:char="F0BE"/>
            </w:r>
          </w:p>
        </w:tc>
        <w:tc>
          <w:tcPr>
            <w:tcW w:w="1077" w:type="dxa"/>
            <w:tcBorders>
              <w:top w:val="single" w:sz="6" w:space="0" w:color="000000"/>
              <w:bottom w:val="single" w:sz="12" w:space="0" w:color="000000"/>
            </w:tcBorders>
            <w:vAlign w:val="center"/>
          </w:tcPr>
          <w:p w:rsidR="0066395C" w:rsidRPr="00CE3E3D" w:rsidRDefault="0066395C" w:rsidP="000F22F5">
            <w:pPr>
              <w:pStyle w:val="StandardTabelle9pt"/>
              <w:jc w:val="center"/>
              <w:rPr>
                <w:lang w:val="cs-CZ"/>
              </w:rPr>
            </w:pPr>
            <w:r w:rsidRPr="00CE3E3D">
              <w:rPr>
                <w:rFonts w:cs="Arial"/>
                <w:highlight w:val="yellow"/>
                <w:lang w:val="cs-CZ"/>
              </w:rPr>
              <w:sym w:font="Symbol" w:char="F0BE"/>
            </w:r>
          </w:p>
        </w:tc>
        <w:tc>
          <w:tcPr>
            <w:tcW w:w="907" w:type="dxa"/>
            <w:tcBorders>
              <w:top w:val="single" w:sz="6" w:space="0" w:color="000000"/>
              <w:bottom w:val="single" w:sz="12" w:space="0" w:color="000000"/>
              <w:right w:val="double" w:sz="4" w:space="0" w:color="auto"/>
            </w:tcBorders>
            <w:vAlign w:val="center"/>
          </w:tcPr>
          <w:p w:rsidR="0066395C" w:rsidRPr="00CE3E3D" w:rsidRDefault="0066395C" w:rsidP="000F22F5">
            <w:pPr>
              <w:pStyle w:val="StandardTabelle9pt"/>
              <w:jc w:val="center"/>
              <w:rPr>
                <w:lang w:val="cs-CZ"/>
              </w:rPr>
            </w:pPr>
            <w:r w:rsidRPr="00CE3E3D">
              <w:rPr>
                <w:rFonts w:cs="Arial"/>
                <w:highlight w:val="yellow"/>
                <w:lang w:val="cs-CZ"/>
              </w:rPr>
              <w:sym w:font="Symbol" w:char="F0BE"/>
            </w:r>
          </w:p>
        </w:tc>
        <w:tc>
          <w:tcPr>
            <w:tcW w:w="1278" w:type="dxa"/>
            <w:vMerge/>
            <w:tcBorders>
              <w:top w:val="double" w:sz="4" w:space="0" w:color="auto"/>
              <w:left w:val="double" w:sz="4" w:space="0" w:color="auto"/>
              <w:bottom w:val="single" w:sz="12" w:space="0" w:color="000000"/>
              <w:right w:val="single" w:sz="6" w:space="0" w:color="000000"/>
            </w:tcBorders>
            <w:vAlign w:val="center"/>
          </w:tcPr>
          <w:p w:rsidR="0066395C" w:rsidRPr="00CE3E3D" w:rsidRDefault="0066395C" w:rsidP="000F22F5">
            <w:pPr>
              <w:pStyle w:val="StandardTabelle9pt"/>
              <w:jc w:val="center"/>
              <w:rPr>
                <w:lang w:val="cs-CZ"/>
              </w:rPr>
            </w:pPr>
          </w:p>
        </w:tc>
        <w:tc>
          <w:tcPr>
            <w:tcW w:w="567" w:type="dxa"/>
            <w:vMerge/>
            <w:tcBorders>
              <w:top w:val="double" w:sz="4" w:space="0" w:color="auto"/>
              <w:left w:val="single" w:sz="6" w:space="0" w:color="000000"/>
              <w:bottom w:val="single" w:sz="12" w:space="0" w:color="000000"/>
            </w:tcBorders>
            <w:vAlign w:val="center"/>
          </w:tcPr>
          <w:p w:rsidR="0066395C" w:rsidRPr="00CE3E3D" w:rsidRDefault="0066395C" w:rsidP="000F22F5">
            <w:pPr>
              <w:pStyle w:val="StandardTabelle9pt"/>
              <w:jc w:val="center"/>
              <w:rPr>
                <w:lang w:val="cs-CZ"/>
              </w:rPr>
            </w:pPr>
          </w:p>
        </w:tc>
        <w:tc>
          <w:tcPr>
            <w:tcW w:w="850" w:type="dxa"/>
            <w:tcBorders>
              <w:top w:val="single" w:sz="6" w:space="0" w:color="000000"/>
              <w:bottom w:val="single" w:sz="12" w:space="0" w:color="000000"/>
            </w:tcBorders>
            <w:vAlign w:val="center"/>
          </w:tcPr>
          <w:p w:rsidR="0066395C" w:rsidRPr="00CE3E3D" w:rsidRDefault="0066395C" w:rsidP="000F22F5">
            <w:pPr>
              <w:pStyle w:val="StandardTabelle9pt"/>
              <w:jc w:val="center"/>
              <w:rPr>
                <w:lang w:val="cs-CZ"/>
              </w:rPr>
            </w:pPr>
            <w:r w:rsidRPr="00CE3E3D">
              <w:rPr>
                <w:rFonts w:cs="Arial"/>
                <w:highlight w:val="yellow"/>
                <w:lang w:val="cs-CZ"/>
              </w:rPr>
              <w:sym w:font="Symbol" w:char="F0BE"/>
            </w:r>
          </w:p>
        </w:tc>
        <w:tc>
          <w:tcPr>
            <w:tcW w:w="851" w:type="dxa"/>
            <w:tcBorders>
              <w:top w:val="single" w:sz="6" w:space="0" w:color="000000"/>
              <w:bottom w:val="single" w:sz="12" w:space="0" w:color="000000"/>
            </w:tcBorders>
            <w:vAlign w:val="center"/>
          </w:tcPr>
          <w:p w:rsidR="0066395C" w:rsidRPr="00CE3E3D" w:rsidRDefault="0066395C" w:rsidP="000F22F5">
            <w:pPr>
              <w:pStyle w:val="StandardTabelle9pt"/>
              <w:jc w:val="center"/>
              <w:rPr>
                <w:lang w:val="cs-CZ"/>
              </w:rPr>
            </w:pPr>
            <w:r w:rsidRPr="00CE3E3D">
              <w:rPr>
                <w:rFonts w:cs="Arial"/>
                <w:highlight w:val="yellow"/>
                <w:lang w:val="cs-CZ"/>
              </w:rPr>
              <w:sym w:font="Symbol" w:char="F0BE"/>
            </w:r>
          </w:p>
        </w:tc>
        <w:tc>
          <w:tcPr>
            <w:tcW w:w="989" w:type="dxa"/>
            <w:tcBorders>
              <w:top w:val="single" w:sz="6" w:space="0" w:color="000000"/>
              <w:bottom w:val="single" w:sz="12" w:space="0" w:color="000000"/>
            </w:tcBorders>
            <w:vAlign w:val="center"/>
          </w:tcPr>
          <w:p w:rsidR="0066395C" w:rsidRPr="00CE3E3D" w:rsidRDefault="0066395C" w:rsidP="000F22F5">
            <w:pPr>
              <w:pStyle w:val="StandardTabelle9pt"/>
              <w:jc w:val="center"/>
              <w:rPr>
                <w:lang w:val="cs-CZ"/>
              </w:rPr>
            </w:pPr>
            <w:r w:rsidRPr="00CE3E3D">
              <w:rPr>
                <w:rFonts w:cs="Arial"/>
                <w:highlight w:val="yellow"/>
                <w:lang w:val="cs-CZ"/>
              </w:rPr>
              <w:sym w:font="Symbol" w:char="F0BE"/>
            </w:r>
          </w:p>
        </w:tc>
      </w:tr>
    </w:tbl>
    <w:p w:rsidR="009A6EDB" w:rsidRPr="00CE3E3D" w:rsidRDefault="002172BA" w:rsidP="009A6EDB">
      <w:pPr>
        <w:spacing w:before="120"/>
        <w:ind w:left="284" w:hanging="284"/>
        <w:rPr>
          <w:sz w:val="16"/>
          <w:szCs w:val="16"/>
          <w:lang w:val="cs-CZ"/>
        </w:rPr>
      </w:pPr>
      <w:r w:rsidRPr="00CE3E3D">
        <w:rPr>
          <w:sz w:val="16"/>
          <w:szCs w:val="16"/>
          <w:vertAlign w:val="superscript"/>
          <w:lang w:val="cs-CZ"/>
        </w:rPr>
        <w:t>1)</w:t>
      </w:r>
      <w:r w:rsidRPr="00CE3E3D">
        <w:rPr>
          <w:sz w:val="16"/>
          <w:szCs w:val="16"/>
          <w:lang w:val="cs-CZ"/>
        </w:rPr>
        <w:tab/>
      </w:r>
      <w:r w:rsidR="009A6EDB" w:rsidRPr="00CE3E3D">
        <w:rPr>
          <w:sz w:val="16"/>
          <w:szCs w:val="16"/>
          <w:lang w:val="cs-CZ"/>
        </w:rPr>
        <w:t>V údajích za ČR jsou u kvantitativního stavu zařazeny pod následky těžby také další vlivy (např. geotermální vrty apod.).</w:t>
      </w:r>
    </w:p>
    <w:p w:rsidR="0066395C" w:rsidRPr="00CE3E3D" w:rsidRDefault="0066395C" w:rsidP="0066395C">
      <w:pPr>
        <w:rPr>
          <w:lang w:val="cs-CZ"/>
        </w:rPr>
      </w:pPr>
    </w:p>
    <w:p w:rsidR="0066395C" w:rsidRPr="00CE3E3D" w:rsidRDefault="0066395C" w:rsidP="0066395C">
      <w:pPr>
        <w:rPr>
          <w:lang w:val="cs-CZ"/>
        </w:rPr>
      </w:pPr>
    </w:p>
    <w:p w:rsidR="007C1258" w:rsidRPr="00CE3E3D" w:rsidRDefault="00951541">
      <w:pPr>
        <w:rPr>
          <w:lang w:val="cs-CZ"/>
        </w:rPr>
      </w:pPr>
      <w:r w:rsidRPr="00CE3E3D">
        <w:rPr>
          <w:lang w:val="cs-CZ"/>
        </w:rPr>
        <w:t>Vzhledem ke svému specifickému významu pro Mezinárodní oblast povodí Labe bylo zatížení živinami z plošných zdrojů spolu s dopady těžby hnědého uhlí, uranu a draselných solí zařaz</w:t>
      </w:r>
      <w:r w:rsidRPr="00CE3E3D">
        <w:rPr>
          <w:lang w:val="cs-CZ"/>
        </w:rPr>
        <w:t>e</w:t>
      </w:r>
      <w:r w:rsidRPr="00CE3E3D">
        <w:rPr>
          <w:lang w:val="cs-CZ"/>
        </w:rPr>
        <w:t>no mezi významné problémy nakládání s vodami. Často působí oba tyto typy znečištění a priori pouze na útvary podzemních vod, než dojde prostřednictvím základního odtoku k ovlivnění ek</w:t>
      </w:r>
      <w:r w:rsidRPr="00CE3E3D">
        <w:rPr>
          <w:lang w:val="cs-CZ"/>
        </w:rPr>
        <w:t>o</w:t>
      </w:r>
      <w:r w:rsidRPr="00CE3E3D">
        <w:rPr>
          <w:lang w:val="cs-CZ"/>
        </w:rPr>
        <w:t>logické a chemické kvality systémů povrchových vod, souvisejících s daným útvarem podze</w:t>
      </w:r>
      <w:r w:rsidRPr="00CE3E3D">
        <w:rPr>
          <w:lang w:val="cs-CZ"/>
        </w:rPr>
        <w:t>m</w:t>
      </w:r>
      <w:r w:rsidRPr="00CE3E3D">
        <w:rPr>
          <w:lang w:val="cs-CZ"/>
        </w:rPr>
        <w:t>ních vod.</w:t>
      </w:r>
    </w:p>
    <w:p w:rsidR="00951541" w:rsidRPr="00CE3E3D" w:rsidRDefault="00951541">
      <w:pPr>
        <w:rPr>
          <w:lang w:val="cs-CZ"/>
        </w:rPr>
      </w:pPr>
    </w:p>
    <w:p w:rsidR="00951541" w:rsidRPr="00CE3E3D" w:rsidRDefault="00951541">
      <w:pPr>
        <w:rPr>
          <w:lang w:val="cs-CZ"/>
        </w:rPr>
      </w:pPr>
    </w:p>
    <w:p w:rsidR="007C1258" w:rsidRPr="00CE3E3D" w:rsidRDefault="00EB45DB" w:rsidP="007C1258">
      <w:pPr>
        <w:pStyle w:val="berschrift2"/>
        <w:numPr>
          <w:ilvl w:val="1"/>
          <w:numId w:val="0"/>
        </w:numPr>
        <w:ind w:left="851" w:hanging="851"/>
        <w:rPr>
          <w:lang w:val="cs-CZ"/>
        </w:rPr>
      </w:pPr>
      <w:bookmarkStart w:id="169" w:name="_Toc244676061"/>
      <w:r w:rsidRPr="00CE3E3D">
        <w:rPr>
          <w:lang w:val="cs-CZ"/>
        </w:rPr>
        <w:t>4</w:t>
      </w:r>
      <w:r w:rsidR="007C1258" w:rsidRPr="00CE3E3D">
        <w:rPr>
          <w:lang w:val="cs-CZ"/>
        </w:rPr>
        <w:t>.4</w:t>
      </w:r>
      <w:r w:rsidR="007C1258" w:rsidRPr="00CE3E3D">
        <w:rPr>
          <w:lang w:val="cs-CZ"/>
        </w:rPr>
        <w:tab/>
      </w:r>
      <w:commentRangeStart w:id="170"/>
      <w:r w:rsidR="005C057D" w:rsidRPr="00CE3E3D">
        <w:rPr>
          <w:lang w:val="cs-CZ"/>
        </w:rPr>
        <w:t xml:space="preserve">Hodnocení </w:t>
      </w:r>
      <w:r w:rsidR="007C1258" w:rsidRPr="00CE3E3D">
        <w:rPr>
          <w:lang w:val="cs-CZ"/>
        </w:rPr>
        <w:t>sta</w:t>
      </w:r>
      <w:r w:rsidR="005C057D" w:rsidRPr="00CE3E3D">
        <w:rPr>
          <w:lang w:val="cs-CZ"/>
        </w:rPr>
        <w:t>vu</w:t>
      </w:r>
      <w:r w:rsidR="007C1258" w:rsidRPr="00CE3E3D">
        <w:rPr>
          <w:lang w:val="cs-CZ"/>
        </w:rPr>
        <w:t xml:space="preserve"> </w:t>
      </w:r>
      <w:commentRangeEnd w:id="170"/>
      <w:r w:rsidR="005C057D" w:rsidRPr="00CE3E3D">
        <w:rPr>
          <w:lang w:val="cs-CZ"/>
        </w:rPr>
        <w:t>po</w:t>
      </w:r>
      <w:r w:rsidR="000F22F5" w:rsidRPr="00CE3E3D">
        <w:rPr>
          <w:rStyle w:val="Kommentarzeichen"/>
          <w:rFonts w:ascii="Arial" w:hAnsi="Arial" w:cs="Times New Roman"/>
          <w:b w:val="0"/>
          <w:iCs w:val="0"/>
          <w:spacing w:val="0"/>
          <w:kern w:val="0"/>
          <w:lang w:val="cs-CZ"/>
        </w:rPr>
        <w:commentReference w:id="170"/>
      </w:r>
      <w:r w:rsidR="007C1258" w:rsidRPr="00CE3E3D">
        <w:rPr>
          <w:lang w:val="cs-CZ"/>
        </w:rPr>
        <w:t>d</w:t>
      </w:r>
      <w:r w:rsidR="005C057D" w:rsidRPr="00CE3E3D">
        <w:rPr>
          <w:lang w:val="cs-CZ"/>
        </w:rPr>
        <w:t>z</w:t>
      </w:r>
      <w:r w:rsidR="007C1258" w:rsidRPr="00CE3E3D">
        <w:rPr>
          <w:lang w:val="cs-CZ"/>
        </w:rPr>
        <w:t>e</w:t>
      </w:r>
      <w:r w:rsidR="005C057D" w:rsidRPr="00CE3E3D">
        <w:rPr>
          <w:lang w:val="cs-CZ"/>
        </w:rPr>
        <w:t>mních vod</w:t>
      </w:r>
      <w:bookmarkEnd w:id="169"/>
    </w:p>
    <w:p w:rsidR="007C1258" w:rsidRPr="00CE3E3D" w:rsidRDefault="005C057D" w:rsidP="007C1258">
      <w:pPr>
        <w:rPr>
          <w:lang w:val="cs-CZ"/>
        </w:rPr>
      </w:pPr>
      <w:r w:rsidRPr="00CE3E3D">
        <w:rPr>
          <w:lang w:val="cs-CZ"/>
        </w:rPr>
        <w:t>Stav útvarů podzemních vod je složen z chemického a kvantitativního stavu a reprezentuje možný negativní antropogenní vliv, nikoliv přirozené změny množství nebo chemismu podze</w:t>
      </w:r>
      <w:r w:rsidRPr="00CE3E3D">
        <w:rPr>
          <w:lang w:val="cs-CZ"/>
        </w:rPr>
        <w:t>m</w:t>
      </w:r>
      <w:r w:rsidRPr="00CE3E3D">
        <w:rPr>
          <w:lang w:val="cs-CZ"/>
        </w:rPr>
        <w:t>ních vod. Stav se určuje pro útvar nebo skupinu útvarů podzemních vod.</w:t>
      </w:r>
    </w:p>
    <w:p w:rsidR="007C1258" w:rsidRPr="00CE3E3D" w:rsidRDefault="007C1258" w:rsidP="007C1258">
      <w:pPr>
        <w:rPr>
          <w:lang w:val="cs-CZ"/>
        </w:rPr>
      </w:pPr>
    </w:p>
    <w:p w:rsidR="007C1258" w:rsidRPr="00CE3E3D" w:rsidRDefault="005C057D" w:rsidP="007C1258">
      <w:pPr>
        <w:rPr>
          <w:lang w:val="cs-CZ"/>
        </w:rPr>
      </w:pPr>
      <w:r w:rsidRPr="00CE3E3D">
        <w:rPr>
          <w:lang w:val="cs-CZ"/>
        </w:rPr>
        <w:t>Prvním krokem při hodnocení stavu podzemních vod je určení parametrů a limitů dobrého st</w:t>
      </w:r>
      <w:r w:rsidRPr="00CE3E3D">
        <w:rPr>
          <w:lang w:val="cs-CZ"/>
        </w:rPr>
        <w:t>a</w:t>
      </w:r>
      <w:r w:rsidRPr="00CE3E3D">
        <w:rPr>
          <w:lang w:val="cs-CZ"/>
        </w:rPr>
        <w:t>vu. Dobrý kvantitativní stav je v podstatě definován již poměrně jasně v Rámcové směrnici o vodách pomocí bilance množství a/nebo režimem hladin podzemních vod. Zasolování nebo jiné intruze jsou používány jako indikátor k hodnocení kvantitativního stavu, ale v Mezinárodní oblasti povodí Labe byl tento indikátor použit pouze pro jeden německý útvar podzemních vod. Kromě toho byly individuálně hodnoceny další významné vlivy – hlavně těžba a v české části povodí dopady geotermálních vrtů</w:t>
      </w:r>
      <w:r w:rsidR="007C1258" w:rsidRPr="00CE3E3D">
        <w:rPr>
          <w:lang w:val="cs-CZ"/>
        </w:rPr>
        <w:t>.</w:t>
      </w:r>
    </w:p>
    <w:p w:rsidR="007C1258" w:rsidRPr="00CE3E3D" w:rsidRDefault="007C1258" w:rsidP="007C1258">
      <w:pPr>
        <w:rPr>
          <w:lang w:val="cs-CZ"/>
        </w:rPr>
      </w:pPr>
    </w:p>
    <w:p w:rsidR="005C057D" w:rsidRPr="00CE3E3D" w:rsidRDefault="005C057D" w:rsidP="005C057D">
      <w:pPr>
        <w:rPr>
          <w:lang w:val="cs-CZ"/>
        </w:rPr>
      </w:pPr>
      <w:r w:rsidRPr="00CE3E3D">
        <w:rPr>
          <w:lang w:val="cs-CZ"/>
        </w:rPr>
        <w:t>Definice parametrů a limitů dobrého chemického stavu byla výrazně komplikovanější. Směrnice 2006/118/ES o ochraně podzemních vod stanovuje podmínky pro hodnocení jakosti podze</w:t>
      </w:r>
      <w:r w:rsidRPr="00CE3E3D">
        <w:rPr>
          <w:lang w:val="cs-CZ"/>
        </w:rPr>
        <w:t>m</w:t>
      </w:r>
      <w:r w:rsidRPr="00CE3E3D">
        <w:rPr>
          <w:lang w:val="cs-CZ"/>
        </w:rPr>
        <w:t>ních vod a evropská pracovní skupina „Podzemní vody“ připravuje směrný dokument o hodn</w:t>
      </w:r>
      <w:r w:rsidRPr="00CE3E3D">
        <w:rPr>
          <w:lang w:val="cs-CZ"/>
        </w:rPr>
        <w:t>o</w:t>
      </w:r>
      <w:r w:rsidRPr="00CE3E3D">
        <w:rPr>
          <w:lang w:val="cs-CZ"/>
        </w:rPr>
        <w:t>cení stavu a trendů pro společnou implementační strategii.</w:t>
      </w:r>
    </w:p>
    <w:p w:rsidR="005C057D" w:rsidRPr="00CE3E3D" w:rsidRDefault="005C057D" w:rsidP="005C057D">
      <w:pPr>
        <w:rPr>
          <w:lang w:val="cs-CZ"/>
        </w:rPr>
      </w:pPr>
    </w:p>
    <w:p w:rsidR="005C057D" w:rsidRPr="00CE3E3D" w:rsidRDefault="005C057D" w:rsidP="005C057D">
      <w:pPr>
        <w:rPr>
          <w:lang w:val="cs-CZ"/>
        </w:rPr>
      </w:pPr>
      <w:r w:rsidRPr="00CE3E3D">
        <w:rPr>
          <w:lang w:val="cs-CZ"/>
        </w:rPr>
        <w:t>Hodnocení chemického stavu je požadováno pro normy jakosti podzemních vod (celoevropské standardy pro dusičnany a pesticidy) a pro prahové hodnoty – standardy jakosti podzemních vod, stanovené na úrovni členských států.</w:t>
      </w:r>
    </w:p>
    <w:p w:rsidR="007C1258" w:rsidRPr="00CE3E3D" w:rsidRDefault="007C1258" w:rsidP="007C1258">
      <w:pPr>
        <w:rPr>
          <w:lang w:val="cs-CZ"/>
        </w:rPr>
      </w:pPr>
    </w:p>
    <w:p w:rsidR="007C1258" w:rsidRPr="00CE3E3D" w:rsidRDefault="005C057D" w:rsidP="007C1258">
      <w:pPr>
        <w:rPr>
          <w:lang w:val="cs-CZ"/>
        </w:rPr>
      </w:pPr>
      <w:r w:rsidRPr="00CE3E3D">
        <w:rPr>
          <w:lang w:val="cs-CZ"/>
        </w:rPr>
        <w:t>Určení prahových hodnot by mělo vycházet z těchto faktorů</w:t>
      </w:r>
      <w:r w:rsidR="007C1258" w:rsidRPr="00CE3E3D">
        <w:rPr>
          <w:lang w:val="cs-CZ"/>
        </w:rPr>
        <w:t>:</w:t>
      </w:r>
    </w:p>
    <w:p w:rsidR="007C1258" w:rsidRPr="00CE3E3D" w:rsidRDefault="005C057D" w:rsidP="007C1258">
      <w:pPr>
        <w:pStyle w:val="Kstchen"/>
        <w:tabs>
          <w:tab w:val="clear" w:pos="851"/>
        </w:tabs>
        <w:ind w:left="567" w:hanging="284"/>
      </w:pPr>
      <w:r w:rsidRPr="00CE3E3D">
        <w:t>rozsah vzájemného působení mezi podzemními vodami a souvisejícími vodními eko</w:t>
      </w:r>
      <w:r w:rsidRPr="00CE3E3D">
        <w:softHyphen/>
        <w:t>systémy a závislými suchozemskými ekosystémy</w:t>
      </w:r>
      <w:r w:rsidR="007C1258" w:rsidRPr="00CE3E3D">
        <w:t>,</w:t>
      </w:r>
    </w:p>
    <w:p w:rsidR="007C1258" w:rsidRPr="00CE3E3D" w:rsidRDefault="005C057D" w:rsidP="007C1258">
      <w:pPr>
        <w:pStyle w:val="Kstchen"/>
        <w:tabs>
          <w:tab w:val="clear" w:pos="851"/>
        </w:tabs>
        <w:ind w:left="567" w:hanging="284"/>
      </w:pPr>
      <w:r w:rsidRPr="00CE3E3D">
        <w:t>narušení skutečných nebo možných legitimních způsobů využití nebo funkcí podzemních vod</w:t>
      </w:r>
      <w:r w:rsidR="007C1258" w:rsidRPr="00CE3E3D">
        <w:t>,</w:t>
      </w:r>
    </w:p>
    <w:p w:rsidR="007C1258" w:rsidRPr="00CE3E3D" w:rsidRDefault="005C057D" w:rsidP="007C1258">
      <w:pPr>
        <w:pStyle w:val="Kstchen"/>
        <w:tabs>
          <w:tab w:val="clear" w:pos="851"/>
        </w:tabs>
        <w:ind w:left="567" w:hanging="284"/>
      </w:pPr>
      <w:r w:rsidRPr="00CE3E3D">
        <w:t>veškeré znečišťující látky, na jejichž základě se útvary podzemních vod označují za riz</w:t>
      </w:r>
      <w:r w:rsidRPr="00CE3E3D">
        <w:t>i</w:t>
      </w:r>
      <w:r w:rsidRPr="00CE3E3D">
        <w:t>kové</w:t>
      </w:r>
      <w:r w:rsidR="007C1258" w:rsidRPr="00CE3E3D">
        <w:t>,</w:t>
      </w:r>
    </w:p>
    <w:p w:rsidR="007C1258" w:rsidRPr="00CE3E3D" w:rsidRDefault="005C057D" w:rsidP="007C1258">
      <w:pPr>
        <w:pStyle w:val="Kstchen"/>
        <w:tabs>
          <w:tab w:val="clear" w:pos="851"/>
        </w:tabs>
        <w:ind w:left="567" w:hanging="284"/>
      </w:pPr>
      <w:r w:rsidRPr="00CE3E3D">
        <w:t>hydrogeologické charakteristiky, včetně informací o úrovni přirozené koncentrace („poz</w:t>
      </w:r>
      <w:r w:rsidRPr="00CE3E3D">
        <w:t>a</w:t>
      </w:r>
      <w:r w:rsidRPr="00CE3E3D">
        <w:t>dí“) a o vodní bilanci</w:t>
      </w:r>
      <w:r w:rsidR="007C1258" w:rsidRPr="00CE3E3D">
        <w:t>.</w:t>
      </w:r>
    </w:p>
    <w:p w:rsidR="007C1258" w:rsidRPr="00CE3E3D" w:rsidRDefault="007C1258" w:rsidP="007C1258">
      <w:pPr>
        <w:rPr>
          <w:lang w:val="cs-CZ"/>
        </w:rPr>
      </w:pPr>
    </w:p>
    <w:p w:rsidR="005C057D" w:rsidRPr="00CE3E3D" w:rsidRDefault="005C057D" w:rsidP="005C057D">
      <w:pPr>
        <w:rPr>
          <w:lang w:val="cs-CZ"/>
        </w:rPr>
      </w:pPr>
      <w:r w:rsidRPr="00CE3E3D">
        <w:rPr>
          <w:lang w:val="cs-CZ"/>
        </w:rPr>
        <w:t xml:space="preserve">Prahové hodnoty mohou být stanoveny na národní úrovni, úrovni oblasti povodí nebo části </w:t>
      </w:r>
      <w:r w:rsidRPr="00CE3E3D">
        <w:rPr>
          <w:lang w:val="cs-CZ"/>
        </w:rPr>
        <w:br/>
        <w:t>mezinárodní oblasti povodí, případně pro jednotlivé útvary podzemních vod či jejich skupiny.</w:t>
      </w:r>
    </w:p>
    <w:p w:rsidR="005C057D" w:rsidRPr="00CE3E3D" w:rsidRDefault="005C057D" w:rsidP="005C057D">
      <w:pPr>
        <w:rPr>
          <w:lang w:val="cs-CZ"/>
        </w:rPr>
      </w:pPr>
    </w:p>
    <w:p w:rsidR="005C057D" w:rsidRPr="00CE3E3D" w:rsidRDefault="005C057D" w:rsidP="005C057D">
      <w:pPr>
        <w:rPr>
          <w:lang w:val="cs-CZ"/>
        </w:rPr>
      </w:pPr>
      <w:r w:rsidRPr="00CE3E3D">
        <w:rPr>
          <w:lang w:val="cs-CZ"/>
        </w:rPr>
        <w:t>Česká republika stanovila prahové hodnoty na národní úrovni, které byly použity pro hodnocení stavu útvarů podzemních vod v prvních plánech oblastí povodí podle vodního zákona a souv</w:t>
      </w:r>
      <w:r w:rsidRPr="00CE3E3D">
        <w:rPr>
          <w:lang w:val="cs-CZ"/>
        </w:rPr>
        <w:t>i</w:t>
      </w:r>
      <w:r w:rsidRPr="00CE3E3D">
        <w:rPr>
          <w:lang w:val="cs-CZ"/>
        </w:rPr>
        <w:t>sejících předpisů</w:t>
      </w:r>
      <w:r w:rsidRPr="00CE3E3D">
        <w:rPr>
          <w:vertAlign w:val="superscript"/>
          <w:lang w:val="cs-CZ"/>
        </w:rPr>
        <w:footnoteReference w:id="1"/>
      </w:r>
      <w:r w:rsidRPr="00CE3E3D">
        <w:rPr>
          <w:lang w:val="cs-CZ"/>
        </w:rPr>
        <w:t>. Seznam obsahuje 35 položek – obecné fyzikálně-chemické ukazatele jako dusičnany a některé kovy; dále nebezpečné látky, významné pro hodnocení rizikovosti. Zároveň v souladu s požadavky směrnice 2006/118/ES probíhá v současné době podrobnější stanov</w:t>
      </w:r>
      <w:r w:rsidRPr="00CE3E3D">
        <w:rPr>
          <w:lang w:val="cs-CZ"/>
        </w:rPr>
        <w:t>o</w:t>
      </w:r>
      <w:r w:rsidRPr="00CE3E3D">
        <w:rPr>
          <w:lang w:val="cs-CZ"/>
        </w:rPr>
        <w:t>vání prahových hodnot.</w:t>
      </w:r>
    </w:p>
    <w:p w:rsidR="005C057D" w:rsidRPr="00CE3E3D" w:rsidRDefault="005C057D" w:rsidP="005C057D">
      <w:pPr>
        <w:rPr>
          <w:lang w:val="cs-CZ"/>
        </w:rPr>
      </w:pPr>
    </w:p>
    <w:p w:rsidR="005C057D" w:rsidRPr="00CE3E3D" w:rsidRDefault="005C057D" w:rsidP="005C057D">
      <w:pPr>
        <w:rPr>
          <w:lang w:val="cs-CZ"/>
        </w:rPr>
      </w:pPr>
      <w:r w:rsidRPr="00CE3E3D">
        <w:rPr>
          <w:lang w:val="cs-CZ"/>
        </w:rPr>
        <w:t>V Německu byly na základě toxicity pro člověka a organismy</w:t>
      </w:r>
      <w:r w:rsidRPr="00CE3E3D" w:rsidDel="00C96E4B">
        <w:rPr>
          <w:lang w:val="cs-CZ"/>
        </w:rPr>
        <w:t xml:space="preserve"> </w:t>
      </w:r>
      <w:r w:rsidRPr="00CE3E3D">
        <w:rPr>
          <w:lang w:val="cs-CZ"/>
        </w:rPr>
        <w:t>stanoveny prahové hodnoty nep</w:t>
      </w:r>
      <w:r w:rsidRPr="00CE3E3D">
        <w:rPr>
          <w:lang w:val="cs-CZ"/>
        </w:rPr>
        <w:t>a</w:t>
      </w:r>
      <w:r w:rsidRPr="00CE3E3D">
        <w:rPr>
          <w:lang w:val="cs-CZ"/>
        </w:rPr>
        <w:t>trného znečištění, které zahrnují kolem 90 ukazatelů. Tyto hodnoty budou převedeny do prá</w:t>
      </w:r>
      <w:r w:rsidRPr="00CE3E3D">
        <w:rPr>
          <w:lang w:val="cs-CZ"/>
        </w:rPr>
        <w:t>v</w:t>
      </w:r>
      <w:r w:rsidRPr="00CE3E3D">
        <w:rPr>
          <w:lang w:val="cs-CZ"/>
        </w:rPr>
        <w:t xml:space="preserve">ních předpisů jako závazné prahové hodnoty. Pro hodnocení stavu byly nyní použity všechny ukazatele z minimálního seznamu znečišťujících látek podle směrnice 2006/118/ES a v případě potřeby i další ukazatele. </w:t>
      </w:r>
    </w:p>
    <w:p w:rsidR="005C057D" w:rsidRPr="00CE3E3D" w:rsidRDefault="005C057D" w:rsidP="005C057D">
      <w:pPr>
        <w:rPr>
          <w:lang w:val="cs-CZ"/>
        </w:rPr>
      </w:pPr>
    </w:p>
    <w:p w:rsidR="005C057D" w:rsidRPr="00CE3E3D" w:rsidRDefault="005C057D" w:rsidP="005C057D">
      <w:pPr>
        <w:rPr>
          <w:lang w:val="cs-CZ"/>
        </w:rPr>
      </w:pPr>
      <w:r w:rsidRPr="00CE3E3D">
        <w:rPr>
          <w:lang w:val="cs-CZ"/>
        </w:rPr>
        <w:t>V tabulce II-4.4-1 je uveden přehled společných ukazatelů a jejich limitů.</w:t>
      </w:r>
    </w:p>
    <w:p w:rsidR="007C1258" w:rsidRPr="00CE3E3D" w:rsidRDefault="007C1258" w:rsidP="007C1258">
      <w:pPr>
        <w:rPr>
          <w:lang w:val="cs-CZ"/>
        </w:rPr>
      </w:pPr>
    </w:p>
    <w:p w:rsidR="007C1258" w:rsidRPr="00CE3E3D" w:rsidRDefault="007C1258" w:rsidP="007C1258">
      <w:pPr>
        <w:pStyle w:val="Tabelle"/>
        <w:rPr>
          <w:lang w:val="cs-CZ"/>
        </w:rPr>
      </w:pPr>
      <w:bookmarkStart w:id="171" w:name="_Toc244331649"/>
      <w:r w:rsidRPr="00CE3E3D">
        <w:rPr>
          <w:lang w:val="cs-CZ"/>
        </w:rPr>
        <w:t>Tab. II-4.4-1:</w:t>
      </w:r>
      <w:r w:rsidRPr="00CE3E3D">
        <w:rPr>
          <w:lang w:val="cs-CZ"/>
        </w:rPr>
        <w:tab/>
      </w:r>
      <w:bookmarkEnd w:id="171"/>
      <w:r w:rsidR="005C057D" w:rsidRPr="00CE3E3D">
        <w:rPr>
          <w:lang w:val="cs-CZ"/>
        </w:rPr>
        <w:t>Přehled ukazatelů a daných limitů pro hodnocení chemického stavu útvarů po</w:t>
      </w:r>
      <w:r w:rsidR="005C057D" w:rsidRPr="00CE3E3D">
        <w:rPr>
          <w:lang w:val="cs-CZ"/>
        </w:rPr>
        <w:t>d</w:t>
      </w:r>
      <w:r w:rsidR="005C057D" w:rsidRPr="00CE3E3D">
        <w:rPr>
          <w:lang w:val="cs-CZ"/>
        </w:rPr>
        <w:t>zemních vod v ČR a Německu</w:t>
      </w:r>
    </w:p>
    <w:tbl>
      <w:tblPr>
        <w:tblW w:w="935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30" w:type="dxa"/>
          <w:right w:w="30" w:type="dxa"/>
        </w:tblCellMar>
        <w:tblLook w:val="0000"/>
      </w:tblPr>
      <w:tblGrid>
        <w:gridCol w:w="3388"/>
        <w:gridCol w:w="1231"/>
        <w:gridCol w:w="1231"/>
        <w:gridCol w:w="1795"/>
        <w:gridCol w:w="1711"/>
      </w:tblGrid>
      <w:tr w:rsidR="005C057D" w:rsidRPr="00CE3E3D" w:rsidTr="000F22F5">
        <w:trPr>
          <w:trHeight w:hRule="exact" w:val="850"/>
          <w:tblHeader/>
        </w:trPr>
        <w:tc>
          <w:tcPr>
            <w:tcW w:w="3388" w:type="dxa"/>
            <w:tcBorders>
              <w:bottom w:val="double" w:sz="4" w:space="0" w:color="auto"/>
            </w:tcBorders>
            <w:shd w:val="clear" w:color="auto" w:fill="FBD4B4"/>
            <w:vAlign w:val="center"/>
          </w:tcPr>
          <w:p w:rsidR="005C057D" w:rsidRPr="00CE3E3D" w:rsidRDefault="005C057D" w:rsidP="005C057D">
            <w:pPr>
              <w:spacing w:before="20" w:after="20"/>
              <w:ind w:left="28" w:right="28"/>
              <w:jc w:val="center"/>
              <w:rPr>
                <w:rFonts w:cs="Arial"/>
                <w:sz w:val="18"/>
                <w:szCs w:val="18"/>
                <w:lang w:val="cs-CZ"/>
              </w:rPr>
            </w:pPr>
            <w:r w:rsidRPr="00CE3E3D">
              <w:rPr>
                <w:rFonts w:cs="Arial"/>
                <w:sz w:val="18"/>
                <w:szCs w:val="18"/>
                <w:lang w:val="cs-CZ"/>
              </w:rPr>
              <w:t>Název ukazatele</w:t>
            </w:r>
          </w:p>
        </w:tc>
        <w:tc>
          <w:tcPr>
            <w:tcW w:w="1231" w:type="dxa"/>
            <w:tcBorders>
              <w:bottom w:val="double" w:sz="4" w:space="0" w:color="auto"/>
            </w:tcBorders>
            <w:shd w:val="clear" w:color="auto" w:fill="FBD4B4"/>
            <w:vAlign w:val="center"/>
          </w:tcPr>
          <w:p w:rsidR="005C057D" w:rsidRPr="00CE3E3D" w:rsidRDefault="005C057D" w:rsidP="005C057D">
            <w:pPr>
              <w:spacing w:before="20" w:after="20"/>
              <w:ind w:left="28" w:right="28"/>
              <w:jc w:val="center"/>
              <w:rPr>
                <w:rFonts w:cs="Arial"/>
                <w:sz w:val="18"/>
                <w:szCs w:val="18"/>
                <w:lang w:val="cs-CZ"/>
              </w:rPr>
            </w:pPr>
            <w:r w:rsidRPr="00CE3E3D">
              <w:rPr>
                <w:rFonts w:cs="Arial"/>
                <w:sz w:val="18"/>
                <w:szCs w:val="18"/>
                <w:lang w:val="cs-CZ"/>
              </w:rPr>
              <w:t>Číslo CAS</w:t>
            </w:r>
          </w:p>
        </w:tc>
        <w:tc>
          <w:tcPr>
            <w:tcW w:w="1231" w:type="dxa"/>
            <w:tcBorders>
              <w:bottom w:val="double" w:sz="4" w:space="0" w:color="auto"/>
            </w:tcBorders>
            <w:shd w:val="clear" w:color="auto" w:fill="FBD4B4"/>
            <w:vAlign w:val="center"/>
          </w:tcPr>
          <w:p w:rsidR="005C057D" w:rsidRPr="00CE3E3D" w:rsidRDefault="005C057D" w:rsidP="005C057D">
            <w:pPr>
              <w:spacing w:before="20" w:after="20"/>
              <w:ind w:left="28" w:right="28"/>
              <w:jc w:val="center"/>
              <w:rPr>
                <w:rFonts w:cs="Arial"/>
                <w:sz w:val="18"/>
                <w:szCs w:val="18"/>
                <w:lang w:val="cs-CZ"/>
              </w:rPr>
            </w:pPr>
            <w:r w:rsidRPr="00CE3E3D">
              <w:rPr>
                <w:rFonts w:cs="Arial"/>
                <w:sz w:val="18"/>
                <w:szCs w:val="18"/>
                <w:lang w:val="cs-CZ"/>
              </w:rPr>
              <w:t>Jednotka</w:t>
            </w:r>
          </w:p>
        </w:tc>
        <w:tc>
          <w:tcPr>
            <w:tcW w:w="1795" w:type="dxa"/>
            <w:tcBorders>
              <w:bottom w:val="double" w:sz="4" w:space="0" w:color="auto"/>
            </w:tcBorders>
            <w:shd w:val="clear" w:color="auto" w:fill="FBD4B4"/>
            <w:vAlign w:val="center"/>
          </w:tcPr>
          <w:p w:rsidR="005C057D" w:rsidRPr="00CE3E3D" w:rsidRDefault="005C057D" w:rsidP="005C057D">
            <w:pPr>
              <w:spacing w:before="20" w:after="20"/>
              <w:jc w:val="center"/>
              <w:rPr>
                <w:rFonts w:cs="Arial"/>
                <w:sz w:val="18"/>
                <w:szCs w:val="18"/>
                <w:lang w:val="cs-CZ"/>
              </w:rPr>
            </w:pPr>
            <w:r w:rsidRPr="00CE3E3D">
              <w:rPr>
                <w:rFonts w:cs="Arial"/>
                <w:sz w:val="18"/>
                <w:szCs w:val="18"/>
                <w:lang w:val="cs-CZ"/>
              </w:rPr>
              <w:t xml:space="preserve">Limit </w:t>
            </w:r>
            <w:r w:rsidRPr="00CE3E3D">
              <w:rPr>
                <w:rFonts w:cs="Arial"/>
                <w:sz w:val="18"/>
                <w:szCs w:val="18"/>
                <w:lang w:val="cs-CZ"/>
              </w:rPr>
              <w:br/>
              <w:t xml:space="preserve">dobrého stavu </w:t>
            </w:r>
            <w:r w:rsidRPr="00CE3E3D">
              <w:rPr>
                <w:rFonts w:cs="Arial"/>
                <w:sz w:val="18"/>
                <w:szCs w:val="18"/>
                <w:lang w:val="cs-CZ"/>
              </w:rPr>
              <w:br/>
              <w:t>v Německu</w:t>
            </w:r>
            <w:r w:rsidRPr="00CE3E3D">
              <w:rPr>
                <w:rFonts w:cs="Arial"/>
                <w:sz w:val="18"/>
                <w:szCs w:val="18"/>
                <w:vertAlign w:val="superscript"/>
                <w:lang w:val="cs-CZ"/>
              </w:rPr>
              <w:t>1)</w:t>
            </w:r>
          </w:p>
        </w:tc>
        <w:tc>
          <w:tcPr>
            <w:tcW w:w="1711" w:type="dxa"/>
            <w:tcBorders>
              <w:bottom w:val="double" w:sz="4" w:space="0" w:color="auto"/>
            </w:tcBorders>
            <w:shd w:val="clear" w:color="auto" w:fill="FBD4B4"/>
            <w:vAlign w:val="center"/>
          </w:tcPr>
          <w:p w:rsidR="005C057D" w:rsidRPr="00CE3E3D" w:rsidRDefault="005C057D" w:rsidP="005C057D">
            <w:pPr>
              <w:spacing w:before="20" w:after="20"/>
              <w:jc w:val="center"/>
              <w:rPr>
                <w:rFonts w:cs="Arial"/>
                <w:sz w:val="18"/>
                <w:szCs w:val="18"/>
                <w:lang w:val="cs-CZ"/>
              </w:rPr>
            </w:pPr>
            <w:r w:rsidRPr="00CE3E3D">
              <w:rPr>
                <w:rFonts w:cs="Arial"/>
                <w:sz w:val="18"/>
                <w:szCs w:val="18"/>
                <w:lang w:val="cs-CZ"/>
              </w:rPr>
              <w:t xml:space="preserve">Limit </w:t>
            </w:r>
            <w:r w:rsidRPr="00CE3E3D">
              <w:rPr>
                <w:rFonts w:cs="Arial"/>
                <w:sz w:val="18"/>
                <w:szCs w:val="18"/>
                <w:lang w:val="cs-CZ"/>
              </w:rPr>
              <w:br/>
              <w:t xml:space="preserve">dobrého stavu </w:t>
            </w:r>
            <w:r w:rsidRPr="00CE3E3D">
              <w:rPr>
                <w:rFonts w:cs="Arial"/>
                <w:sz w:val="18"/>
                <w:szCs w:val="18"/>
                <w:lang w:val="cs-CZ"/>
              </w:rPr>
              <w:br/>
              <w:t>v ČR</w:t>
            </w:r>
          </w:p>
        </w:tc>
      </w:tr>
      <w:tr w:rsidR="005C057D" w:rsidRPr="00CE3E3D" w:rsidTr="000F22F5">
        <w:trPr>
          <w:trHeight w:val="284"/>
        </w:trPr>
        <w:tc>
          <w:tcPr>
            <w:tcW w:w="3388" w:type="dxa"/>
            <w:tcBorders>
              <w:top w:val="double" w:sz="4" w:space="0" w:color="auto"/>
              <w:bottom w:val="single" w:sz="6" w:space="0" w:color="auto"/>
            </w:tcBorders>
            <w:vAlign w:val="center"/>
          </w:tcPr>
          <w:p w:rsidR="005C057D" w:rsidRPr="00CE3E3D" w:rsidRDefault="005C057D" w:rsidP="005C057D">
            <w:pPr>
              <w:spacing w:before="20" w:after="20"/>
              <w:ind w:left="28" w:right="28"/>
              <w:rPr>
                <w:rFonts w:cs="Arial"/>
                <w:sz w:val="18"/>
                <w:szCs w:val="18"/>
                <w:lang w:val="cs-CZ"/>
              </w:rPr>
            </w:pPr>
            <w:r w:rsidRPr="00CE3E3D">
              <w:rPr>
                <w:rFonts w:cs="Arial"/>
                <w:sz w:val="18"/>
                <w:szCs w:val="18"/>
                <w:lang w:val="cs-CZ"/>
              </w:rPr>
              <w:t>1,1,2-trichlorethen</w:t>
            </w:r>
          </w:p>
        </w:tc>
        <w:tc>
          <w:tcPr>
            <w:tcW w:w="1231" w:type="dxa"/>
            <w:tcBorders>
              <w:top w:val="double" w:sz="4" w:space="0" w:color="auto"/>
              <w:bottom w:val="single" w:sz="6" w:space="0" w:color="auto"/>
            </w:tcBorders>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79-01-6</w:t>
            </w:r>
          </w:p>
        </w:tc>
        <w:tc>
          <w:tcPr>
            <w:tcW w:w="1231" w:type="dxa"/>
            <w:tcBorders>
              <w:top w:val="double" w:sz="4" w:space="0" w:color="auto"/>
              <w:bottom w:val="single" w:sz="6" w:space="0" w:color="auto"/>
            </w:tcBorders>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tcBorders>
              <w:top w:val="double" w:sz="4" w:space="0" w:color="auto"/>
              <w:bottom w:val="single" w:sz="6" w:space="0" w:color="auto"/>
            </w:tcBorders>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10</w:t>
            </w:r>
          </w:p>
        </w:tc>
        <w:tc>
          <w:tcPr>
            <w:tcW w:w="1711" w:type="dxa"/>
            <w:tcBorders>
              <w:top w:val="double" w:sz="4" w:space="0" w:color="auto"/>
              <w:bottom w:val="single" w:sz="6" w:space="0" w:color="auto"/>
            </w:tcBorders>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10</w:t>
            </w:r>
          </w:p>
        </w:tc>
      </w:tr>
      <w:tr w:rsidR="005C057D" w:rsidRPr="00CE3E3D" w:rsidTr="000F22F5">
        <w:trPr>
          <w:trHeight w:val="284"/>
        </w:trPr>
        <w:tc>
          <w:tcPr>
            <w:tcW w:w="3388" w:type="dxa"/>
            <w:tcBorders>
              <w:top w:val="single" w:sz="6" w:space="0" w:color="auto"/>
            </w:tcBorders>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Alachlor</w:t>
            </w:r>
          </w:p>
        </w:tc>
        <w:tc>
          <w:tcPr>
            <w:tcW w:w="1231" w:type="dxa"/>
            <w:tcBorders>
              <w:top w:val="single" w:sz="6" w:space="0" w:color="auto"/>
            </w:tcBorders>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15972-60-8</w:t>
            </w:r>
          </w:p>
        </w:tc>
        <w:tc>
          <w:tcPr>
            <w:tcW w:w="1231" w:type="dxa"/>
            <w:tcBorders>
              <w:top w:val="single" w:sz="6" w:space="0" w:color="auto"/>
            </w:tcBorders>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tcBorders>
              <w:top w:val="single" w:sz="6" w:space="0" w:color="auto"/>
            </w:tcBorders>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0,1</w:t>
            </w:r>
          </w:p>
        </w:tc>
        <w:tc>
          <w:tcPr>
            <w:tcW w:w="1711" w:type="dxa"/>
            <w:tcBorders>
              <w:top w:val="single" w:sz="6" w:space="0" w:color="auto"/>
            </w:tcBorders>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Aldrin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309-00-2</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0,01</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0,03</w:t>
            </w:r>
          </w:p>
        </w:tc>
      </w:tr>
      <w:tr w:rsidR="005C057D" w:rsidRPr="00CE3E3D" w:rsidTr="000F22F5">
        <w:trPr>
          <w:trHeight w:val="284"/>
        </w:trPr>
        <w:tc>
          <w:tcPr>
            <w:tcW w:w="3388" w:type="dxa"/>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 xml:space="preserve">Arsen </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7440-38-2</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10</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10</w:t>
            </w:r>
          </w:p>
        </w:tc>
      </w:tr>
      <w:tr w:rsidR="005C057D" w:rsidRPr="00CE3E3D" w:rsidTr="000F22F5">
        <w:trPr>
          <w:trHeight w:val="284"/>
        </w:trPr>
        <w:tc>
          <w:tcPr>
            <w:tcW w:w="3388" w:type="dxa"/>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Atrazin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1912-24-9</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0,1</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Benzo(a)pyren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50-32-8</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0,01</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0,01</w:t>
            </w:r>
          </w:p>
        </w:tc>
      </w:tr>
      <w:tr w:rsidR="005C057D" w:rsidRPr="00CE3E3D" w:rsidTr="000F22F5">
        <w:trPr>
          <w:trHeight w:val="284"/>
        </w:trPr>
        <w:tc>
          <w:tcPr>
            <w:tcW w:w="3388" w:type="dxa"/>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Benzo(b)fluoranthen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205-99-2</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0,025</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Benzo(g,h,i)perylen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191-24-2</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0,025</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Benzo(k)fluoranthen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207-08-9</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0,025</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Desethylatrazin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6190-65-4</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0,01</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Dieldrin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60-57-1</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0,01</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0,03</w:t>
            </w:r>
          </w:p>
        </w:tc>
      </w:tr>
      <w:tr w:rsidR="005C057D" w:rsidRPr="00CE3E3D" w:rsidTr="000F22F5">
        <w:trPr>
          <w:trHeight w:val="284"/>
        </w:trPr>
        <w:tc>
          <w:tcPr>
            <w:tcW w:w="3388" w:type="dxa"/>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Endrin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72-20-8</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0,01</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Fluoranthen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206-44-0</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0,025</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Hexachlorbenzen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118-74-1</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0,01</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Chlorpyriphos</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2921-88-2</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0,1</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Indeno(1,2,3-cd)pyren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193-39-5</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0,025</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Isodrin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465-73-6</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0,01</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0F22F5">
            <w:pPr>
              <w:spacing w:before="20" w:after="20"/>
              <w:ind w:left="28" w:right="28"/>
              <w:rPr>
                <w:rFonts w:cs="Arial"/>
                <w:sz w:val="18"/>
                <w:szCs w:val="18"/>
                <w:lang w:val="cs-CZ"/>
              </w:rPr>
            </w:pPr>
            <w:r w:rsidRPr="00CE3E3D">
              <w:rPr>
                <w:rFonts w:cs="Arial"/>
                <w:sz w:val="18"/>
                <w:szCs w:val="18"/>
                <w:lang w:val="cs-CZ"/>
              </w:rPr>
              <w:t>Isoproturon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34123-59-6</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0,1</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5C057D">
            <w:pPr>
              <w:spacing w:before="20" w:after="20"/>
              <w:ind w:left="28" w:right="28"/>
              <w:rPr>
                <w:rFonts w:cs="Arial"/>
                <w:sz w:val="18"/>
                <w:szCs w:val="18"/>
                <w:lang w:val="cs-CZ"/>
              </w:rPr>
            </w:pPr>
            <w:r w:rsidRPr="00CE3E3D">
              <w:rPr>
                <w:rFonts w:cs="Arial"/>
                <w:sz w:val="18"/>
                <w:szCs w:val="18"/>
                <w:lang w:val="cs-CZ"/>
              </w:rPr>
              <w:t>Kadmium a jeho sloučeniny</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7440-43-9</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bookmarkStart w:id="172" w:name="OLE_LINK5"/>
            <w:bookmarkStart w:id="173" w:name="OLE_LINK6"/>
            <w:r w:rsidRPr="00CE3E3D">
              <w:rPr>
                <w:rFonts w:cs="Arial"/>
                <w:sz w:val="18"/>
                <w:szCs w:val="18"/>
                <w:lang w:val="cs-CZ"/>
              </w:rPr>
              <w:t>µ</w:t>
            </w:r>
            <w:bookmarkEnd w:id="172"/>
            <w:bookmarkEnd w:id="173"/>
            <w:r w:rsidRPr="00CE3E3D">
              <w:rPr>
                <w:rFonts w:cs="Arial"/>
                <w:sz w:val="18"/>
                <w:szCs w:val="18"/>
                <w:lang w:val="cs-CZ"/>
              </w:rPr>
              <w:t>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0,5</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0,5</w:t>
            </w:r>
          </w:p>
        </w:tc>
      </w:tr>
      <w:tr w:rsidR="005C057D" w:rsidRPr="00CE3E3D" w:rsidTr="000F22F5">
        <w:trPr>
          <w:trHeight w:val="284"/>
        </w:trPr>
        <w:tc>
          <w:tcPr>
            <w:tcW w:w="3388" w:type="dxa"/>
            <w:vAlign w:val="center"/>
          </w:tcPr>
          <w:p w:rsidR="005C057D" w:rsidRPr="00CE3E3D" w:rsidRDefault="005C057D" w:rsidP="005C057D">
            <w:pPr>
              <w:spacing w:before="20" w:after="20"/>
              <w:ind w:left="28" w:right="28"/>
              <w:rPr>
                <w:rFonts w:cs="Arial"/>
                <w:sz w:val="18"/>
                <w:szCs w:val="18"/>
                <w:lang w:val="cs-CZ"/>
              </w:rPr>
            </w:pPr>
            <w:r w:rsidRPr="00CE3E3D">
              <w:rPr>
                <w:rFonts w:cs="Arial"/>
                <w:sz w:val="18"/>
                <w:szCs w:val="18"/>
                <w:lang w:val="cs-CZ"/>
              </w:rPr>
              <w:t>Kyanidy (HCN)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74-90-8</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50</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50</w:t>
            </w:r>
          </w:p>
        </w:tc>
      </w:tr>
      <w:tr w:rsidR="005C057D" w:rsidRPr="00CE3E3D" w:rsidTr="000F22F5">
        <w:trPr>
          <w:trHeight w:val="284"/>
        </w:trPr>
        <w:tc>
          <w:tcPr>
            <w:tcW w:w="3388" w:type="dxa"/>
            <w:vAlign w:val="center"/>
          </w:tcPr>
          <w:p w:rsidR="005C057D" w:rsidRPr="00CE3E3D" w:rsidRDefault="005C057D" w:rsidP="005C057D">
            <w:pPr>
              <w:spacing w:before="20" w:after="20"/>
              <w:ind w:left="28" w:right="28"/>
              <w:rPr>
                <w:rFonts w:cs="Arial"/>
                <w:sz w:val="18"/>
                <w:szCs w:val="18"/>
                <w:lang w:val="cs-CZ"/>
              </w:rPr>
            </w:pPr>
            <w:r w:rsidRPr="00CE3E3D">
              <w:rPr>
                <w:rFonts w:cs="Arial"/>
                <w:sz w:val="18"/>
                <w:szCs w:val="18"/>
                <w:lang w:val="cs-CZ"/>
              </w:rPr>
              <w:t>Naftalen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91-20-3</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1</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5C057D">
            <w:pPr>
              <w:spacing w:before="20" w:after="20"/>
              <w:ind w:left="28" w:right="28"/>
              <w:rPr>
                <w:rFonts w:cs="Arial"/>
                <w:sz w:val="18"/>
                <w:szCs w:val="18"/>
                <w:lang w:val="cs-CZ"/>
              </w:rPr>
            </w:pPr>
            <w:r w:rsidRPr="00CE3E3D">
              <w:rPr>
                <w:rFonts w:cs="Arial"/>
                <w:sz w:val="18"/>
                <w:szCs w:val="18"/>
                <w:lang w:val="cs-CZ"/>
              </w:rPr>
              <w:t>Olovo</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7439-92-1</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7</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5</w:t>
            </w:r>
          </w:p>
        </w:tc>
      </w:tr>
      <w:tr w:rsidR="005C057D" w:rsidRPr="00CE3E3D" w:rsidTr="000F22F5">
        <w:trPr>
          <w:trHeight w:val="284"/>
        </w:trPr>
        <w:tc>
          <w:tcPr>
            <w:tcW w:w="3388" w:type="dxa"/>
            <w:vAlign w:val="center"/>
          </w:tcPr>
          <w:p w:rsidR="005C057D" w:rsidRPr="00CE3E3D" w:rsidRDefault="005C057D" w:rsidP="005C057D">
            <w:pPr>
              <w:spacing w:before="20" w:after="20"/>
              <w:ind w:left="28" w:right="28"/>
              <w:rPr>
                <w:rFonts w:cs="Arial"/>
                <w:sz w:val="18"/>
                <w:szCs w:val="18"/>
                <w:lang w:val="cs-CZ"/>
              </w:rPr>
            </w:pPr>
            <w:r w:rsidRPr="00CE3E3D">
              <w:rPr>
                <w:rFonts w:cs="Arial"/>
                <w:sz w:val="18"/>
                <w:szCs w:val="18"/>
                <w:lang w:val="cs-CZ"/>
              </w:rPr>
              <w:t>para-para-DDT</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50-29-3</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0,1</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5C057D">
            <w:pPr>
              <w:spacing w:before="20" w:after="20"/>
              <w:ind w:left="28" w:right="28"/>
              <w:rPr>
                <w:rFonts w:cs="Arial"/>
                <w:sz w:val="18"/>
                <w:szCs w:val="18"/>
                <w:lang w:val="cs-CZ"/>
              </w:rPr>
            </w:pPr>
            <w:r w:rsidRPr="00CE3E3D">
              <w:rPr>
                <w:rFonts w:cs="Arial"/>
                <w:sz w:val="18"/>
                <w:szCs w:val="18"/>
                <w:lang w:val="cs-CZ"/>
              </w:rPr>
              <w:t>Pentachlorbenzen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608-93-5</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0,1</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5C057D">
            <w:pPr>
              <w:spacing w:before="20" w:after="20"/>
              <w:ind w:left="28" w:right="28"/>
              <w:rPr>
                <w:rFonts w:cs="Arial"/>
                <w:sz w:val="18"/>
                <w:szCs w:val="18"/>
                <w:lang w:val="cs-CZ"/>
              </w:rPr>
            </w:pPr>
            <w:r w:rsidRPr="00CE3E3D">
              <w:rPr>
                <w:rFonts w:cs="Arial"/>
                <w:sz w:val="18"/>
                <w:szCs w:val="18"/>
                <w:lang w:val="cs-CZ"/>
              </w:rPr>
              <w:t>Rtuť</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7439-97-6</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0,2</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0,2</w:t>
            </w:r>
          </w:p>
        </w:tc>
      </w:tr>
      <w:tr w:rsidR="005C057D" w:rsidRPr="00CE3E3D" w:rsidTr="000F22F5">
        <w:trPr>
          <w:trHeight w:val="284"/>
        </w:trPr>
        <w:tc>
          <w:tcPr>
            <w:tcW w:w="3388" w:type="dxa"/>
            <w:vAlign w:val="center"/>
          </w:tcPr>
          <w:p w:rsidR="005C057D" w:rsidRPr="00CE3E3D" w:rsidRDefault="005C057D" w:rsidP="005C057D">
            <w:pPr>
              <w:spacing w:before="20" w:after="20"/>
              <w:ind w:left="28" w:right="28"/>
              <w:rPr>
                <w:rFonts w:cs="Arial"/>
                <w:sz w:val="18"/>
                <w:szCs w:val="18"/>
                <w:lang w:val="cs-CZ"/>
              </w:rPr>
            </w:pPr>
            <w:r w:rsidRPr="00CE3E3D">
              <w:rPr>
                <w:rFonts w:cs="Arial"/>
                <w:sz w:val="18"/>
                <w:szCs w:val="18"/>
                <w:lang w:val="cs-CZ"/>
              </w:rPr>
              <w:t>Simazin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122-34-9</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0,1</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5C057D">
            <w:pPr>
              <w:spacing w:before="20" w:after="20"/>
              <w:ind w:left="28" w:right="28"/>
              <w:rPr>
                <w:rFonts w:cs="Arial"/>
                <w:sz w:val="18"/>
                <w:szCs w:val="18"/>
                <w:lang w:val="cs-CZ"/>
              </w:rPr>
            </w:pPr>
            <w:r w:rsidRPr="00CE3E3D">
              <w:rPr>
                <w:rFonts w:cs="Arial"/>
                <w:sz w:val="18"/>
                <w:szCs w:val="18"/>
                <w:lang w:val="cs-CZ"/>
              </w:rPr>
              <w:t>Tetrachlorethylen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127-18-4</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10</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10</w:t>
            </w:r>
          </w:p>
        </w:tc>
      </w:tr>
      <w:tr w:rsidR="005C057D" w:rsidRPr="00CE3E3D" w:rsidTr="000F22F5">
        <w:trPr>
          <w:trHeight w:val="284"/>
        </w:trPr>
        <w:tc>
          <w:tcPr>
            <w:tcW w:w="3388" w:type="dxa"/>
            <w:vAlign w:val="center"/>
          </w:tcPr>
          <w:p w:rsidR="005C057D" w:rsidRPr="00CE3E3D" w:rsidRDefault="005C057D" w:rsidP="005C057D">
            <w:pPr>
              <w:spacing w:before="20" w:after="20"/>
              <w:ind w:left="28" w:right="28"/>
              <w:rPr>
                <w:rFonts w:cs="Arial"/>
                <w:sz w:val="18"/>
                <w:szCs w:val="18"/>
                <w:lang w:val="cs-CZ"/>
              </w:rPr>
            </w:pPr>
            <w:r w:rsidRPr="00CE3E3D">
              <w:rPr>
                <w:rFonts w:cs="Arial"/>
                <w:sz w:val="18"/>
                <w:szCs w:val="18"/>
                <w:lang w:val="cs-CZ"/>
              </w:rPr>
              <w:t>Trifluralin</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1582-09-8</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µg/l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0,03</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0,1</w:t>
            </w:r>
          </w:p>
        </w:tc>
      </w:tr>
      <w:tr w:rsidR="005C057D" w:rsidRPr="00CE3E3D" w:rsidTr="000F22F5">
        <w:trPr>
          <w:trHeight w:val="284"/>
        </w:trPr>
        <w:tc>
          <w:tcPr>
            <w:tcW w:w="3388" w:type="dxa"/>
            <w:vAlign w:val="center"/>
          </w:tcPr>
          <w:p w:rsidR="005C057D" w:rsidRPr="00CE3E3D" w:rsidRDefault="005C057D" w:rsidP="005C057D">
            <w:pPr>
              <w:spacing w:before="20" w:after="20"/>
              <w:ind w:left="28" w:right="28"/>
              <w:rPr>
                <w:rFonts w:cs="Arial"/>
                <w:sz w:val="18"/>
                <w:szCs w:val="18"/>
                <w:lang w:val="cs-CZ"/>
              </w:rPr>
            </w:pPr>
            <w:r w:rsidRPr="00CE3E3D">
              <w:rPr>
                <w:rFonts w:cs="Arial"/>
                <w:sz w:val="18"/>
                <w:szCs w:val="18"/>
                <w:lang w:val="cs-CZ"/>
              </w:rPr>
              <w:t>Amonné ionty</w:t>
            </w:r>
          </w:p>
        </w:tc>
        <w:tc>
          <w:tcPr>
            <w:tcW w:w="1231" w:type="dxa"/>
            <w:vAlign w:val="center"/>
          </w:tcPr>
          <w:p w:rsidR="005C057D" w:rsidRPr="00CE3E3D" w:rsidRDefault="005C057D" w:rsidP="000F22F5">
            <w:pPr>
              <w:spacing w:before="20" w:after="20"/>
              <w:ind w:left="57"/>
              <w:jc w:val="left"/>
              <w:rPr>
                <w:rFonts w:cs="Arial"/>
                <w:sz w:val="18"/>
                <w:szCs w:val="18"/>
                <w:lang w:val="cs-CZ"/>
              </w:rPr>
            </w:pP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mg/l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0,5</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0,5</w:t>
            </w:r>
          </w:p>
        </w:tc>
      </w:tr>
      <w:tr w:rsidR="005C057D" w:rsidRPr="00CE3E3D" w:rsidTr="000F22F5">
        <w:trPr>
          <w:trHeight w:val="284"/>
        </w:trPr>
        <w:tc>
          <w:tcPr>
            <w:tcW w:w="3388" w:type="dxa"/>
            <w:vAlign w:val="center"/>
          </w:tcPr>
          <w:p w:rsidR="005C057D" w:rsidRPr="00CE3E3D" w:rsidRDefault="005C057D" w:rsidP="005C057D">
            <w:pPr>
              <w:spacing w:before="20" w:after="20"/>
              <w:ind w:left="28" w:right="28"/>
              <w:rPr>
                <w:rFonts w:cs="Arial"/>
                <w:sz w:val="18"/>
                <w:szCs w:val="18"/>
                <w:lang w:val="cs-CZ"/>
              </w:rPr>
            </w:pPr>
            <w:r w:rsidRPr="00CE3E3D">
              <w:rPr>
                <w:rFonts w:cs="Arial"/>
                <w:sz w:val="18"/>
                <w:szCs w:val="18"/>
                <w:lang w:val="cs-CZ"/>
              </w:rPr>
              <w:t>Dusičnany</w:t>
            </w:r>
          </w:p>
        </w:tc>
        <w:tc>
          <w:tcPr>
            <w:tcW w:w="1231" w:type="dxa"/>
            <w:vAlign w:val="center"/>
          </w:tcPr>
          <w:p w:rsidR="005C057D" w:rsidRPr="00CE3E3D" w:rsidRDefault="005C057D" w:rsidP="000F22F5">
            <w:pPr>
              <w:spacing w:before="20" w:after="20"/>
              <w:ind w:left="57"/>
              <w:jc w:val="left"/>
              <w:rPr>
                <w:rFonts w:cs="Arial"/>
                <w:sz w:val="18"/>
                <w:szCs w:val="18"/>
                <w:lang w:val="cs-CZ"/>
              </w:rPr>
            </w:pP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mg/l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50</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50</w:t>
            </w:r>
          </w:p>
        </w:tc>
      </w:tr>
      <w:tr w:rsidR="005C057D" w:rsidRPr="00CE3E3D" w:rsidTr="000F22F5">
        <w:trPr>
          <w:trHeight w:val="284"/>
        </w:trPr>
        <w:tc>
          <w:tcPr>
            <w:tcW w:w="3388" w:type="dxa"/>
            <w:vAlign w:val="center"/>
          </w:tcPr>
          <w:p w:rsidR="005C057D" w:rsidRPr="00CE3E3D" w:rsidRDefault="005C057D" w:rsidP="005C057D">
            <w:pPr>
              <w:spacing w:before="20" w:after="20"/>
              <w:ind w:left="28" w:right="28"/>
              <w:rPr>
                <w:rFonts w:cs="Arial"/>
                <w:sz w:val="18"/>
                <w:szCs w:val="18"/>
                <w:lang w:val="cs-CZ"/>
              </w:rPr>
            </w:pPr>
            <w:r w:rsidRPr="00CE3E3D">
              <w:rPr>
                <w:rFonts w:cs="Arial"/>
                <w:sz w:val="18"/>
                <w:szCs w:val="18"/>
                <w:lang w:val="cs-CZ"/>
              </w:rPr>
              <w:t>Chloridy</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168876-00-6</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mg/l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250</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200</w:t>
            </w:r>
          </w:p>
        </w:tc>
      </w:tr>
      <w:tr w:rsidR="005C057D" w:rsidRPr="00CE3E3D" w:rsidTr="000F22F5">
        <w:trPr>
          <w:trHeight w:val="284"/>
        </w:trPr>
        <w:tc>
          <w:tcPr>
            <w:tcW w:w="3388" w:type="dxa"/>
            <w:vAlign w:val="center"/>
          </w:tcPr>
          <w:p w:rsidR="005C057D" w:rsidRPr="00CE3E3D" w:rsidRDefault="005C057D" w:rsidP="005C057D">
            <w:pPr>
              <w:spacing w:before="20" w:after="20"/>
              <w:ind w:left="28" w:right="28"/>
              <w:rPr>
                <w:rFonts w:cs="Arial"/>
                <w:sz w:val="18"/>
                <w:szCs w:val="18"/>
                <w:lang w:val="cs-CZ"/>
              </w:rPr>
            </w:pPr>
            <w:r w:rsidRPr="00CE3E3D">
              <w:rPr>
                <w:rFonts w:cs="Arial"/>
                <w:sz w:val="18"/>
                <w:szCs w:val="18"/>
                <w:lang w:val="cs-CZ"/>
              </w:rPr>
              <w:t>Sírany</w:t>
            </w:r>
          </w:p>
        </w:tc>
        <w:tc>
          <w:tcPr>
            <w:tcW w:w="1231" w:type="dxa"/>
            <w:vAlign w:val="center"/>
          </w:tcPr>
          <w:p w:rsidR="005C057D" w:rsidRPr="00CE3E3D" w:rsidRDefault="005C057D" w:rsidP="000F22F5">
            <w:pPr>
              <w:spacing w:before="20" w:after="20"/>
              <w:ind w:left="57"/>
              <w:jc w:val="left"/>
              <w:rPr>
                <w:rFonts w:cs="Arial"/>
                <w:sz w:val="18"/>
                <w:szCs w:val="18"/>
                <w:lang w:val="cs-CZ"/>
              </w:rPr>
            </w:pPr>
            <w:r w:rsidRPr="00CE3E3D">
              <w:rPr>
                <w:rFonts w:cs="Arial"/>
                <w:sz w:val="18"/>
                <w:szCs w:val="18"/>
                <w:lang w:val="cs-CZ"/>
              </w:rPr>
              <w:t>14808-79-8</w:t>
            </w:r>
          </w:p>
        </w:tc>
        <w:tc>
          <w:tcPr>
            <w:tcW w:w="1231" w:type="dxa"/>
            <w:vAlign w:val="center"/>
          </w:tcPr>
          <w:p w:rsidR="005C057D" w:rsidRPr="00CE3E3D" w:rsidRDefault="005C057D" w:rsidP="000F22F5">
            <w:pPr>
              <w:spacing w:before="20" w:after="20"/>
              <w:ind w:left="28" w:right="28"/>
              <w:jc w:val="center"/>
              <w:rPr>
                <w:rFonts w:cs="Arial"/>
                <w:sz w:val="18"/>
                <w:szCs w:val="18"/>
                <w:lang w:val="cs-CZ"/>
              </w:rPr>
            </w:pPr>
            <w:r w:rsidRPr="00CE3E3D">
              <w:rPr>
                <w:rFonts w:cs="Arial"/>
                <w:sz w:val="18"/>
                <w:szCs w:val="18"/>
                <w:lang w:val="cs-CZ"/>
              </w:rPr>
              <w:t>mg/l</w:t>
            </w:r>
          </w:p>
        </w:tc>
        <w:tc>
          <w:tcPr>
            <w:tcW w:w="1795" w:type="dxa"/>
            <w:noWrap/>
            <w:tcMar>
              <w:right w:w="510" w:type="dxa"/>
            </w:tcMar>
            <w:vAlign w:val="center"/>
          </w:tcPr>
          <w:p w:rsidR="005C057D" w:rsidRPr="00CE3E3D" w:rsidRDefault="005C057D" w:rsidP="000F22F5">
            <w:pPr>
              <w:tabs>
                <w:tab w:val="decimal" w:pos="813"/>
              </w:tabs>
              <w:spacing w:before="20" w:after="20"/>
              <w:ind w:right="-415"/>
              <w:jc w:val="left"/>
              <w:rPr>
                <w:rFonts w:cs="Arial"/>
                <w:sz w:val="18"/>
                <w:szCs w:val="18"/>
                <w:lang w:val="cs-CZ"/>
              </w:rPr>
            </w:pPr>
            <w:r w:rsidRPr="00CE3E3D">
              <w:rPr>
                <w:rFonts w:cs="Arial"/>
                <w:sz w:val="18"/>
                <w:szCs w:val="18"/>
                <w:lang w:val="cs-CZ"/>
              </w:rPr>
              <w:t>240</w:t>
            </w:r>
          </w:p>
        </w:tc>
        <w:tc>
          <w:tcPr>
            <w:tcW w:w="1711" w:type="dxa"/>
            <w:noWrap/>
            <w:tcMar>
              <w:right w:w="510" w:type="dxa"/>
            </w:tcMar>
            <w:vAlign w:val="center"/>
          </w:tcPr>
          <w:p w:rsidR="005C057D" w:rsidRPr="00CE3E3D" w:rsidRDefault="005C057D" w:rsidP="000F22F5">
            <w:pPr>
              <w:tabs>
                <w:tab w:val="decimal" w:pos="719"/>
              </w:tabs>
              <w:spacing w:before="20" w:after="20"/>
              <w:jc w:val="left"/>
              <w:rPr>
                <w:rFonts w:cs="Arial"/>
                <w:sz w:val="18"/>
                <w:szCs w:val="18"/>
                <w:lang w:val="cs-CZ"/>
              </w:rPr>
            </w:pPr>
            <w:r w:rsidRPr="00CE3E3D">
              <w:rPr>
                <w:rFonts w:cs="Arial"/>
                <w:sz w:val="18"/>
                <w:szCs w:val="18"/>
                <w:lang w:val="cs-CZ"/>
              </w:rPr>
              <w:t>400</w:t>
            </w:r>
          </w:p>
        </w:tc>
      </w:tr>
    </w:tbl>
    <w:p w:rsidR="007C1258" w:rsidRPr="00CE3E3D" w:rsidRDefault="007C1258" w:rsidP="007C1258">
      <w:pPr>
        <w:pStyle w:val="FunoteunterTabelle"/>
        <w:rPr>
          <w:lang w:val="cs-CZ"/>
        </w:rPr>
      </w:pPr>
      <w:r w:rsidRPr="00CE3E3D">
        <w:rPr>
          <w:vertAlign w:val="superscript"/>
          <w:lang w:val="cs-CZ"/>
        </w:rPr>
        <w:t>1)</w:t>
      </w:r>
      <w:r w:rsidRPr="00CE3E3D">
        <w:rPr>
          <w:lang w:val="cs-CZ"/>
        </w:rPr>
        <w:tab/>
      </w:r>
      <w:r w:rsidR="005C057D" w:rsidRPr="00CE3E3D">
        <w:rPr>
          <w:lang w:val="cs-CZ"/>
        </w:rPr>
        <w:t>Dosud nikoliv právně závazné, ale obecně akceptované hodnoty. Hodnoty byly pozměněny pro některé útvary podzemních vod podle přirozeného pozadí</w:t>
      </w:r>
      <w:r w:rsidRPr="00CE3E3D">
        <w:rPr>
          <w:lang w:val="cs-CZ"/>
        </w:rPr>
        <w:t>.</w:t>
      </w:r>
    </w:p>
    <w:p w:rsidR="007C1258" w:rsidRPr="00CE3E3D" w:rsidRDefault="007C1258" w:rsidP="007C1258">
      <w:pPr>
        <w:rPr>
          <w:lang w:val="cs-CZ"/>
        </w:rPr>
      </w:pPr>
    </w:p>
    <w:p w:rsidR="007C1258" w:rsidRPr="00CE3E3D" w:rsidRDefault="005C057D" w:rsidP="007C1258">
      <w:pPr>
        <w:rPr>
          <w:lang w:val="cs-CZ"/>
        </w:rPr>
      </w:pPr>
      <w:r w:rsidRPr="00CE3E3D">
        <w:rPr>
          <w:lang w:val="cs-CZ"/>
        </w:rPr>
        <w:t>Hodnocení stavu bylo založeno na porovnání naměřených hodnot s jejich limity. Rámcová směrnice o vodách a směrnice 2006/118/ES stanovují, že překročení limitů v určitých místech nemusí automaticky znamenat ohrožení útvaru jako celku. Jedná se zejména o situaci, kdy byly překročeny normy jakosti vlivem lokálních antropogenních vlivů, které musí být sledovány a případně sanovány, aniž by bylo nutné stanovit stav celého útvaru jako nevyhovující. V některých případech byl stav na základě dat z monitoringu hodnocen jako nevyhovující, ale žádný známý zdroj znečištění nebyl nalezen</w:t>
      </w:r>
      <w:r w:rsidR="007C1258" w:rsidRPr="00CE3E3D">
        <w:rPr>
          <w:lang w:val="cs-CZ"/>
        </w:rPr>
        <w:t>.</w:t>
      </w:r>
    </w:p>
    <w:p w:rsidR="007C1258" w:rsidRPr="00CE3E3D" w:rsidRDefault="007C1258" w:rsidP="007C1258">
      <w:pPr>
        <w:rPr>
          <w:ins w:id="174" w:author="S. Börner" w:date="2013-11-12T15:34:00Z"/>
          <w:lang w:val="cs-CZ"/>
        </w:rPr>
      </w:pPr>
    </w:p>
    <w:p w:rsidR="005C057D" w:rsidRPr="00CE3E3D" w:rsidRDefault="005C057D" w:rsidP="007C1258">
      <w:pPr>
        <w:rPr>
          <w:ins w:id="175" w:author="majka" w:date="2013-12-09T12:11:00Z"/>
          <w:lang w:val="cs-CZ"/>
        </w:rPr>
      </w:pPr>
      <w:ins w:id="176" w:author="majka" w:date="2013-12-09T12:11:00Z">
        <w:r w:rsidRPr="00CE3E3D">
          <w:rPr>
            <w:lang w:val="cs-CZ"/>
          </w:rPr>
          <w:t>Tabulka II-4.4-</w:t>
        </w:r>
      </w:ins>
      <w:ins w:id="177" w:author="majka" w:date="2013-12-09T12:12:00Z">
        <w:r w:rsidR="004D3BD0" w:rsidRPr="00CE3E3D">
          <w:rPr>
            <w:lang w:val="cs-CZ"/>
          </w:rPr>
          <w:t>2</w:t>
        </w:r>
      </w:ins>
      <w:ins w:id="178" w:author="majka" w:date="2013-12-09T12:11:00Z">
        <w:r w:rsidRPr="00CE3E3D">
          <w:rPr>
            <w:lang w:val="cs-CZ"/>
          </w:rPr>
          <w:t xml:space="preserve"> zachycuje pro </w:t>
        </w:r>
      </w:ins>
      <w:ins w:id="179" w:author="majka" w:date="2013-12-09T12:12:00Z">
        <w:r w:rsidR="004D3BD0" w:rsidRPr="00CE3E3D">
          <w:rPr>
            <w:lang w:val="cs-CZ"/>
          </w:rPr>
          <w:t>m</w:t>
        </w:r>
      </w:ins>
      <w:ins w:id="180" w:author="majka" w:date="2013-12-09T12:11:00Z">
        <w:r w:rsidRPr="00CE3E3D">
          <w:rPr>
            <w:lang w:val="cs-CZ"/>
          </w:rPr>
          <w:t>ezinárodní oblast povodí Labe a pro jednotlivé členské státy četnost, s kterou jednotlivé typy vlivů vedly k hodnocení „nevyhovující kvantitativní stav“ nebo „nevyhovující chemický stav“. Při zjištění důvodů nedosažení cílů z hlediska chemického stavu je třeba vzít v úvahu, že u části útvarů bylo určujících několik různých typů vlivů současně.</w:t>
        </w:r>
      </w:ins>
    </w:p>
    <w:p w:rsidR="000D6B64" w:rsidRPr="00CE3E3D" w:rsidRDefault="000D6B64" w:rsidP="007C1258">
      <w:pPr>
        <w:rPr>
          <w:lang w:val="cs-CZ"/>
        </w:rPr>
      </w:pPr>
    </w:p>
    <w:p w:rsidR="007C1258" w:rsidRPr="00CE3E3D" w:rsidRDefault="007C1258" w:rsidP="007C1258">
      <w:pPr>
        <w:pStyle w:val="Tabelle"/>
        <w:rPr>
          <w:ins w:id="181" w:author="S. Börner" w:date="2013-11-12T15:31:00Z"/>
          <w:lang w:val="cs-CZ"/>
        </w:rPr>
      </w:pPr>
      <w:ins w:id="182" w:author="S. Börner" w:date="2013-11-12T15:31:00Z">
        <w:r w:rsidRPr="00CE3E3D">
          <w:rPr>
            <w:lang w:val="cs-CZ"/>
          </w:rPr>
          <w:t>Tab. II-</w:t>
        </w:r>
      </w:ins>
      <w:ins w:id="183" w:author="S. Börner" w:date="2013-11-12T15:32:00Z">
        <w:r w:rsidR="000D6B64" w:rsidRPr="00CE3E3D">
          <w:rPr>
            <w:lang w:val="cs-CZ"/>
          </w:rPr>
          <w:t>4</w:t>
        </w:r>
      </w:ins>
      <w:ins w:id="184" w:author="S. Börner" w:date="2013-11-12T15:31:00Z">
        <w:r w:rsidRPr="00CE3E3D">
          <w:rPr>
            <w:lang w:val="cs-CZ"/>
          </w:rPr>
          <w:t>.</w:t>
        </w:r>
      </w:ins>
      <w:ins w:id="185" w:author="S. Börner" w:date="2013-11-12T15:32:00Z">
        <w:r w:rsidR="000D6B64" w:rsidRPr="00CE3E3D">
          <w:rPr>
            <w:lang w:val="cs-CZ"/>
          </w:rPr>
          <w:t>4</w:t>
        </w:r>
      </w:ins>
      <w:ins w:id="186" w:author="S. Börner" w:date="2013-11-12T15:31:00Z">
        <w:r w:rsidRPr="00CE3E3D">
          <w:rPr>
            <w:lang w:val="cs-CZ"/>
          </w:rPr>
          <w:t>-</w:t>
        </w:r>
      </w:ins>
      <w:ins w:id="187" w:author="S. Börner" w:date="2013-11-12T15:32:00Z">
        <w:r w:rsidR="000D6B64" w:rsidRPr="00CE3E3D">
          <w:rPr>
            <w:lang w:val="cs-CZ"/>
          </w:rPr>
          <w:t>2</w:t>
        </w:r>
      </w:ins>
      <w:ins w:id="188" w:author="S. Börner" w:date="2013-11-12T15:31:00Z">
        <w:r w:rsidRPr="00CE3E3D">
          <w:rPr>
            <w:lang w:val="cs-CZ"/>
          </w:rPr>
          <w:t>:</w:t>
        </w:r>
        <w:r w:rsidRPr="00CE3E3D">
          <w:rPr>
            <w:lang w:val="cs-CZ"/>
          </w:rPr>
          <w:tab/>
        </w:r>
      </w:ins>
      <w:ins w:id="189" w:author="majka" w:date="2013-12-09T10:40:00Z">
        <w:r w:rsidR="002172BA" w:rsidRPr="00CE3E3D">
          <w:rPr>
            <w:lang w:val="cs-CZ"/>
          </w:rPr>
          <w:t xml:space="preserve">Výsledky aktualizované analýzy vlivů a dopadů na stav útvarů podzemních vod </w:t>
        </w:r>
      </w:ins>
    </w:p>
    <w:tbl>
      <w:tblPr>
        <w:tblW w:w="9353" w:type="dxa"/>
        <w:jc w:val="center"/>
        <w:tblBorders>
          <w:top w:val="single" w:sz="12" w:space="0" w:color="000000"/>
          <w:left w:val="single" w:sz="12" w:space="0" w:color="000000"/>
          <w:bottom w:val="single" w:sz="6" w:space="0" w:color="000000"/>
          <w:right w:val="single" w:sz="12" w:space="0" w:color="000000"/>
          <w:insideH w:val="single" w:sz="6" w:space="0" w:color="000000"/>
          <w:insideV w:val="single" w:sz="6" w:space="0" w:color="000000"/>
        </w:tblBorders>
        <w:tblLayout w:type="fixed"/>
        <w:tblLook w:val="04A0"/>
      </w:tblPr>
      <w:tblGrid>
        <w:gridCol w:w="1560"/>
        <w:gridCol w:w="424"/>
        <w:gridCol w:w="850"/>
        <w:gridCol w:w="1077"/>
        <w:gridCol w:w="907"/>
        <w:gridCol w:w="1278"/>
        <w:gridCol w:w="567"/>
        <w:gridCol w:w="850"/>
        <w:gridCol w:w="851"/>
        <w:gridCol w:w="989"/>
      </w:tblGrid>
      <w:tr w:rsidR="007C1258" w:rsidRPr="00CE3E3D" w:rsidTr="000F22F5">
        <w:trPr>
          <w:jc w:val="center"/>
          <w:ins w:id="190" w:author="S. Börner" w:date="2013-11-12T15:31:00Z"/>
        </w:trPr>
        <w:tc>
          <w:tcPr>
            <w:tcW w:w="9353" w:type="dxa"/>
            <w:gridSpan w:val="10"/>
            <w:tcBorders>
              <w:top w:val="single" w:sz="12" w:space="0" w:color="000000"/>
              <w:bottom w:val="double" w:sz="4" w:space="0" w:color="auto"/>
            </w:tcBorders>
            <w:shd w:val="clear" w:color="auto" w:fill="FBD4B4"/>
            <w:vAlign w:val="center"/>
          </w:tcPr>
          <w:p w:rsidR="007C1258" w:rsidRPr="00CE3E3D" w:rsidRDefault="00D262FF" w:rsidP="000F0E40">
            <w:pPr>
              <w:pStyle w:val="StandardTabelle9pt"/>
              <w:jc w:val="center"/>
              <w:rPr>
                <w:ins w:id="191" w:author="S. Börner" w:date="2013-11-12T15:31:00Z"/>
                <w:lang w:val="cs-CZ"/>
              </w:rPr>
            </w:pPr>
            <w:r w:rsidRPr="00CE3E3D">
              <w:rPr>
                <w:b/>
                <w:lang w:val="cs-CZ"/>
              </w:rPr>
              <w:t>Mezinárodní oblast povodí Labe</w:t>
            </w:r>
            <w:ins w:id="192" w:author="S. Börner" w:date="2013-11-12T15:31:00Z">
              <w:r w:rsidR="007C1258" w:rsidRPr="00CE3E3D">
                <w:rPr>
                  <w:b/>
                  <w:lang w:val="cs-CZ"/>
                </w:rPr>
                <w:br/>
              </w:r>
              <w:r w:rsidR="007C1258" w:rsidRPr="00CE3E3D">
                <w:rPr>
                  <w:lang w:val="cs-CZ"/>
                </w:rPr>
                <w:t>(</w:t>
              </w:r>
            </w:ins>
            <w:r w:rsidR="000F0E40" w:rsidRPr="00CE3E3D">
              <w:rPr>
                <w:lang w:val="cs-CZ"/>
              </w:rPr>
              <w:t>celkem</w:t>
            </w:r>
            <w:ins w:id="193" w:author="S. Börner" w:date="2013-11-12T15:31:00Z">
              <w:r w:rsidR="007C1258" w:rsidRPr="00CE3E3D">
                <w:rPr>
                  <w:lang w:val="cs-CZ"/>
                </w:rPr>
                <w:t xml:space="preserve"> 327 </w:t>
              </w:r>
            </w:ins>
            <w:r w:rsidR="000F0E40" w:rsidRPr="00CE3E3D">
              <w:rPr>
                <w:lang w:val="cs-CZ"/>
              </w:rPr>
              <w:t>útvarů podzemních vod</w:t>
            </w:r>
            <w:ins w:id="194" w:author="S. Börner" w:date="2013-11-12T15:31:00Z">
              <w:r w:rsidR="007C1258" w:rsidRPr="00CE3E3D">
                <w:rPr>
                  <w:lang w:val="cs-CZ"/>
                </w:rPr>
                <w:t>)</w:t>
              </w:r>
            </w:ins>
          </w:p>
        </w:tc>
      </w:tr>
      <w:tr w:rsidR="007C1258" w:rsidRPr="00CE3E3D" w:rsidTr="000F22F5">
        <w:trPr>
          <w:trHeight w:val="255"/>
          <w:jc w:val="center"/>
          <w:ins w:id="195" w:author="S. Börner" w:date="2013-11-12T15:31:00Z"/>
        </w:trPr>
        <w:tc>
          <w:tcPr>
            <w:tcW w:w="9353" w:type="dxa"/>
            <w:gridSpan w:val="10"/>
            <w:tcBorders>
              <w:top w:val="double" w:sz="4" w:space="0" w:color="auto"/>
            </w:tcBorders>
            <w:vAlign w:val="center"/>
          </w:tcPr>
          <w:p w:rsidR="007C1258" w:rsidRPr="00CE3E3D" w:rsidRDefault="000F0E40" w:rsidP="000F22F5">
            <w:pPr>
              <w:pStyle w:val="StandardTabelle9pt"/>
              <w:jc w:val="center"/>
              <w:rPr>
                <w:ins w:id="196" w:author="S. Börner" w:date="2013-11-12T15:31:00Z"/>
                <w:lang w:val="cs-CZ"/>
              </w:rPr>
            </w:pPr>
            <w:r w:rsidRPr="00CE3E3D">
              <w:rPr>
                <w:lang w:val="cs-CZ"/>
              </w:rPr>
              <w:t>Počet útvarů podzemních vod s hodnocením</w:t>
            </w:r>
          </w:p>
        </w:tc>
      </w:tr>
      <w:tr w:rsidR="007C1258" w:rsidRPr="00CE3E3D" w:rsidTr="000F22F5">
        <w:trPr>
          <w:trHeight w:val="255"/>
          <w:jc w:val="center"/>
          <w:ins w:id="197" w:author="S. Börner" w:date="2013-11-12T15:31:00Z"/>
        </w:trPr>
        <w:tc>
          <w:tcPr>
            <w:tcW w:w="1560" w:type="dxa"/>
            <w:vMerge w:val="restart"/>
            <w:vAlign w:val="center"/>
          </w:tcPr>
          <w:p w:rsidR="007C1258" w:rsidRPr="00CE3E3D" w:rsidRDefault="000F0E40" w:rsidP="000F22F5">
            <w:pPr>
              <w:pStyle w:val="StandardTabelle9pt"/>
              <w:jc w:val="left"/>
              <w:rPr>
                <w:ins w:id="198" w:author="S. Börner" w:date="2013-11-12T15:31:00Z"/>
                <w:lang w:val="cs-CZ"/>
              </w:rPr>
            </w:pPr>
            <w:r w:rsidRPr="00CE3E3D">
              <w:rPr>
                <w:lang w:val="cs-CZ"/>
              </w:rPr>
              <w:t xml:space="preserve">Nevyhovující </w:t>
            </w:r>
            <w:r w:rsidRPr="00CE3E3D">
              <w:rPr>
                <w:lang w:val="cs-CZ"/>
              </w:rPr>
              <w:br/>
              <w:t>kvantitativní stav</w:t>
            </w:r>
          </w:p>
        </w:tc>
        <w:tc>
          <w:tcPr>
            <w:tcW w:w="424" w:type="dxa"/>
            <w:vMerge w:val="restart"/>
            <w:vAlign w:val="center"/>
          </w:tcPr>
          <w:p w:rsidR="007C1258" w:rsidRPr="00CE3E3D" w:rsidRDefault="007C1258" w:rsidP="000F22F5">
            <w:pPr>
              <w:pStyle w:val="StandardTabelle9pt"/>
              <w:jc w:val="left"/>
              <w:rPr>
                <w:ins w:id="199" w:author="S. Börner" w:date="2013-11-12T15:31:00Z"/>
                <w:lang w:val="cs-CZ"/>
              </w:rPr>
            </w:pPr>
            <w:ins w:id="200" w:author="S. Börner" w:date="2013-11-12T15:31:00Z">
              <w:r w:rsidRPr="00CE3E3D">
                <w:rPr>
                  <w:lang w:val="cs-CZ"/>
                </w:rPr>
                <w:t>50</w:t>
              </w:r>
            </w:ins>
          </w:p>
        </w:tc>
        <w:tc>
          <w:tcPr>
            <w:tcW w:w="2834" w:type="dxa"/>
            <w:gridSpan w:val="3"/>
            <w:tcBorders>
              <w:top w:val="single" w:sz="6" w:space="0" w:color="000000"/>
              <w:right w:val="double" w:sz="4" w:space="0" w:color="auto"/>
            </w:tcBorders>
            <w:vAlign w:val="center"/>
          </w:tcPr>
          <w:p w:rsidR="007C1258" w:rsidRPr="00CE3E3D" w:rsidRDefault="000F0E40" w:rsidP="000F22F5">
            <w:pPr>
              <w:pStyle w:val="StandardTabelle9pt"/>
              <w:jc w:val="center"/>
              <w:rPr>
                <w:ins w:id="201" w:author="S. Börner" w:date="2013-11-12T15:31:00Z"/>
                <w:lang w:val="cs-CZ"/>
              </w:rPr>
            </w:pPr>
            <w:r w:rsidRPr="00CE3E3D">
              <w:rPr>
                <w:lang w:val="cs-CZ"/>
              </w:rPr>
              <w:t>Příčinné vlivy</w:t>
            </w:r>
            <w:ins w:id="202" w:author="S. Börner" w:date="2013-11-12T15:31:00Z">
              <w:r w:rsidR="007C1258" w:rsidRPr="00CE3E3D">
                <w:rPr>
                  <w:lang w:val="cs-CZ"/>
                </w:rPr>
                <w:t xml:space="preserve"> </w:t>
              </w:r>
            </w:ins>
          </w:p>
        </w:tc>
        <w:tc>
          <w:tcPr>
            <w:tcW w:w="1278" w:type="dxa"/>
            <w:vMerge w:val="restart"/>
            <w:tcBorders>
              <w:top w:val="single" w:sz="6" w:space="0" w:color="000000"/>
              <w:left w:val="double" w:sz="4" w:space="0" w:color="auto"/>
              <w:right w:val="single" w:sz="6" w:space="0" w:color="000000"/>
            </w:tcBorders>
            <w:vAlign w:val="center"/>
          </w:tcPr>
          <w:p w:rsidR="007C1258" w:rsidRPr="00CE3E3D" w:rsidRDefault="000F0E40" w:rsidP="000F22F5">
            <w:pPr>
              <w:pStyle w:val="StandardTabelle9pt"/>
              <w:jc w:val="center"/>
              <w:rPr>
                <w:ins w:id="203" w:author="S. Börner" w:date="2013-11-12T15:31:00Z"/>
                <w:lang w:val="cs-CZ"/>
              </w:rPr>
            </w:pPr>
            <w:r w:rsidRPr="00CE3E3D">
              <w:rPr>
                <w:lang w:val="cs-CZ"/>
              </w:rPr>
              <w:t>Nevyhovující chemický stav</w:t>
            </w:r>
          </w:p>
        </w:tc>
        <w:tc>
          <w:tcPr>
            <w:tcW w:w="567" w:type="dxa"/>
            <w:vMerge w:val="restart"/>
            <w:tcBorders>
              <w:top w:val="single" w:sz="6" w:space="0" w:color="000000"/>
              <w:left w:val="single" w:sz="6" w:space="0" w:color="000000"/>
            </w:tcBorders>
            <w:vAlign w:val="center"/>
          </w:tcPr>
          <w:p w:rsidR="007C1258" w:rsidRPr="00CE3E3D" w:rsidRDefault="007C1258" w:rsidP="000F22F5">
            <w:pPr>
              <w:pStyle w:val="StandardTabelle9pt"/>
              <w:jc w:val="center"/>
              <w:rPr>
                <w:ins w:id="204" w:author="S. Börner" w:date="2013-11-12T15:31:00Z"/>
                <w:lang w:val="cs-CZ"/>
              </w:rPr>
            </w:pPr>
            <w:ins w:id="205" w:author="S. Börner" w:date="2013-11-12T15:31:00Z">
              <w:r w:rsidRPr="00CE3E3D">
                <w:rPr>
                  <w:lang w:val="cs-CZ"/>
                </w:rPr>
                <w:t>178</w:t>
              </w:r>
            </w:ins>
          </w:p>
        </w:tc>
        <w:tc>
          <w:tcPr>
            <w:tcW w:w="2690" w:type="dxa"/>
            <w:gridSpan w:val="3"/>
            <w:vAlign w:val="center"/>
          </w:tcPr>
          <w:p w:rsidR="007C1258" w:rsidRPr="00CE3E3D" w:rsidRDefault="000F0E40" w:rsidP="000F22F5">
            <w:pPr>
              <w:pStyle w:val="StandardTabelle9pt"/>
              <w:jc w:val="center"/>
              <w:rPr>
                <w:ins w:id="206" w:author="S. Börner" w:date="2013-11-12T15:31:00Z"/>
                <w:lang w:val="cs-CZ"/>
              </w:rPr>
            </w:pPr>
            <w:r w:rsidRPr="00CE3E3D">
              <w:rPr>
                <w:lang w:val="cs-CZ"/>
              </w:rPr>
              <w:t>Příčinné vlivy</w:t>
            </w:r>
          </w:p>
        </w:tc>
      </w:tr>
      <w:tr w:rsidR="007C1258" w:rsidRPr="00CE3E3D" w:rsidTr="000F22F5">
        <w:trPr>
          <w:jc w:val="center"/>
          <w:ins w:id="207" w:author="S. Börner" w:date="2013-11-12T15:31:00Z"/>
        </w:trPr>
        <w:tc>
          <w:tcPr>
            <w:tcW w:w="1560" w:type="dxa"/>
            <w:vMerge/>
            <w:vAlign w:val="center"/>
          </w:tcPr>
          <w:p w:rsidR="007C1258" w:rsidRPr="00CE3E3D" w:rsidRDefault="007C1258" w:rsidP="000F22F5">
            <w:pPr>
              <w:pStyle w:val="StandardTabelle9pt"/>
              <w:jc w:val="center"/>
              <w:rPr>
                <w:ins w:id="208" w:author="S. Börner" w:date="2013-11-12T15:31:00Z"/>
                <w:lang w:val="cs-CZ"/>
              </w:rPr>
            </w:pPr>
          </w:p>
        </w:tc>
        <w:tc>
          <w:tcPr>
            <w:tcW w:w="424" w:type="dxa"/>
            <w:vMerge/>
            <w:vAlign w:val="center"/>
          </w:tcPr>
          <w:p w:rsidR="007C1258" w:rsidRPr="00CE3E3D" w:rsidRDefault="007C1258" w:rsidP="000F22F5">
            <w:pPr>
              <w:pStyle w:val="StandardTabelle9pt"/>
              <w:jc w:val="center"/>
              <w:rPr>
                <w:ins w:id="209" w:author="S. Börner" w:date="2013-11-12T15:31:00Z"/>
                <w:lang w:val="cs-CZ"/>
              </w:rPr>
            </w:pPr>
          </w:p>
        </w:tc>
        <w:tc>
          <w:tcPr>
            <w:tcW w:w="850" w:type="dxa"/>
            <w:tcBorders>
              <w:top w:val="single" w:sz="6" w:space="0" w:color="000000"/>
            </w:tcBorders>
            <w:vAlign w:val="center"/>
          </w:tcPr>
          <w:p w:rsidR="007C1258" w:rsidRPr="00CE3E3D" w:rsidRDefault="000F0E40" w:rsidP="000F22F5">
            <w:pPr>
              <w:pStyle w:val="StandardTabelle9pt"/>
              <w:jc w:val="center"/>
              <w:rPr>
                <w:ins w:id="210" w:author="S. Börner" w:date="2013-11-12T15:31:00Z"/>
                <w:lang w:val="cs-CZ"/>
              </w:rPr>
            </w:pPr>
            <w:r w:rsidRPr="00CE3E3D">
              <w:rPr>
                <w:lang w:val="cs-CZ"/>
              </w:rPr>
              <w:t>Odběry</w:t>
            </w:r>
          </w:p>
        </w:tc>
        <w:tc>
          <w:tcPr>
            <w:tcW w:w="1077" w:type="dxa"/>
            <w:tcBorders>
              <w:top w:val="single" w:sz="6" w:space="0" w:color="000000"/>
            </w:tcBorders>
            <w:vAlign w:val="center"/>
          </w:tcPr>
          <w:p w:rsidR="007C1258" w:rsidRPr="00CE3E3D" w:rsidRDefault="000F0E40" w:rsidP="000F22F5">
            <w:pPr>
              <w:pStyle w:val="StandardTabelle9pt"/>
              <w:jc w:val="center"/>
              <w:rPr>
                <w:ins w:id="211" w:author="S. Börner" w:date="2013-11-12T15:31:00Z"/>
                <w:lang w:val="cs-CZ"/>
              </w:rPr>
            </w:pPr>
            <w:r w:rsidRPr="00CE3E3D">
              <w:rPr>
                <w:lang w:val="cs-CZ"/>
              </w:rPr>
              <w:t>Následky těžby</w:t>
            </w:r>
            <w:ins w:id="212" w:author="S. Börner" w:date="2013-11-12T15:31:00Z">
              <w:r w:rsidR="007C1258" w:rsidRPr="00CE3E3D">
                <w:rPr>
                  <w:vertAlign w:val="superscript"/>
                  <w:lang w:val="cs-CZ"/>
                </w:rPr>
                <w:t>1)</w:t>
              </w:r>
            </w:ins>
          </w:p>
        </w:tc>
        <w:tc>
          <w:tcPr>
            <w:tcW w:w="907" w:type="dxa"/>
            <w:tcBorders>
              <w:top w:val="single" w:sz="6" w:space="0" w:color="000000"/>
              <w:right w:val="double" w:sz="4" w:space="0" w:color="auto"/>
            </w:tcBorders>
            <w:vAlign w:val="center"/>
          </w:tcPr>
          <w:p w:rsidR="007C1258" w:rsidRPr="00CE3E3D" w:rsidRDefault="007C1258" w:rsidP="000F0E40">
            <w:pPr>
              <w:pStyle w:val="StandardTabelle9pt"/>
              <w:jc w:val="center"/>
              <w:rPr>
                <w:ins w:id="213" w:author="S. Börner" w:date="2013-11-12T15:31:00Z"/>
                <w:lang w:val="cs-CZ"/>
              </w:rPr>
            </w:pPr>
            <w:ins w:id="214" w:author="S. Börner" w:date="2013-11-12T15:31:00Z">
              <w:r w:rsidRPr="00CE3E3D">
                <w:rPr>
                  <w:lang w:val="cs-CZ"/>
                </w:rPr>
                <w:t>Intru</w:t>
              </w:r>
            </w:ins>
            <w:r w:rsidR="000F0E40" w:rsidRPr="00CE3E3D">
              <w:rPr>
                <w:lang w:val="cs-CZ"/>
              </w:rPr>
              <w:t>ze</w:t>
            </w:r>
          </w:p>
        </w:tc>
        <w:tc>
          <w:tcPr>
            <w:tcW w:w="1278" w:type="dxa"/>
            <w:vMerge/>
            <w:tcBorders>
              <w:top w:val="double" w:sz="4" w:space="0" w:color="auto"/>
              <w:left w:val="double" w:sz="4" w:space="0" w:color="auto"/>
              <w:right w:val="single" w:sz="6" w:space="0" w:color="000000"/>
            </w:tcBorders>
            <w:vAlign w:val="center"/>
          </w:tcPr>
          <w:p w:rsidR="007C1258" w:rsidRPr="00CE3E3D" w:rsidRDefault="007C1258" w:rsidP="000F22F5">
            <w:pPr>
              <w:pStyle w:val="StandardTabelle9pt"/>
              <w:jc w:val="center"/>
              <w:rPr>
                <w:ins w:id="215" w:author="S. Börner" w:date="2013-11-12T15:31:00Z"/>
                <w:lang w:val="cs-CZ"/>
              </w:rPr>
            </w:pPr>
          </w:p>
        </w:tc>
        <w:tc>
          <w:tcPr>
            <w:tcW w:w="567" w:type="dxa"/>
            <w:vMerge/>
            <w:tcBorders>
              <w:top w:val="double" w:sz="4" w:space="0" w:color="auto"/>
              <w:left w:val="single" w:sz="6" w:space="0" w:color="000000"/>
            </w:tcBorders>
            <w:vAlign w:val="center"/>
          </w:tcPr>
          <w:p w:rsidR="007C1258" w:rsidRPr="00CE3E3D" w:rsidRDefault="007C1258" w:rsidP="000F22F5">
            <w:pPr>
              <w:pStyle w:val="StandardTabelle9pt"/>
              <w:jc w:val="center"/>
              <w:rPr>
                <w:ins w:id="216" w:author="S. Börner" w:date="2013-11-12T15:31:00Z"/>
                <w:lang w:val="cs-CZ"/>
              </w:rPr>
            </w:pPr>
          </w:p>
        </w:tc>
        <w:tc>
          <w:tcPr>
            <w:tcW w:w="850" w:type="dxa"/>
            <w:vAlign w:val="center"/>
          </w:tcPr>
          <w:p w:rsidR="007C1258" w:rsidRPr="00CE3E3D" w:rsidRDefault="000F0E40" w:rsidP="000F22F5">
            <w:pPr>
              <w:pStyle w:val="StandardTabelle9pt"/>
              <w:jc w:val="center"/>
              <w:rPr>
                <w:ins w:id="217" w:author="S. Börner" w:date="2013-11-12T15:31:00Z"/>
                <w:lang w:val="cs-CZ"/>
              </w:rPr>
            </w:pPr>
            <w:r w:rsidRPr="00CE3E3D">
              <w:rPr>
                <w:lang w:val="cs-CZ"/>
              </w:rPr>
              <w:t>Plošné zdroje</w:t>
            </w:r>
          </w:p>
        </w:tc>
        <w:tc>
          <w:tcPr>
            <w:tcW w:w="851" w:type="dxa"/>
            <w:vAlign w:val="center"/>
          </w:tcPr>
          <w:p w:rsidR="007C1258" w:rsidRPr="00CE3E3D" w:rsidRDefault="000F0E40" w:rsidP="000F22F5">
            <w:pPr>
              <w:pStyle w:val="StandardTabelle9pt"/>
              <w:jc w:val="center"/>
              <w:rPr>
                <w:ins w:id="218" w:author="S. Börner" w:date="2013-11-12T15:31:00Z"/>
                <w:lang w:val="cs-CZ"/>
              </w:rPr>
            </w:pPr>
            <w:r w:rsidRPr="00CE3E3D">
              <w:rPr>
                <w:lang w:val="cs-CZ"/>
              </w:rPr>
              <w:t>Bodové zdroje</w:t>
            </w:r>
          </w:p>
        </w:tc>
        <w:tc>
          <w:tcPr>
            <w:tcW w:w="989" w:type="dxa"/>
            <w:vAlign w:val="center"/>
          </w:tcPr>
          <w:p w:rsidR="007C1258" w:rsidRPr="00CE3E3D" w:rsidRDefault="000F0E40" w:rsidP="000F22F5">
            <w:pPr>
              <w:pStyle w:val="StandardTabelle9pt"/>
              <w:jc w:val="center"/>
              <w:rPr>
                <w:ins w:id="219" w:author="S. Börner" w:date="2013-11-12T15:31:00Z"/>
                <w:lang w:val="cs-CZ"/>
              </w:rPr>
            </w:pPr>
            <w:r w:rsidRPr="00CE3E3D">
              <w:rPr>
                <w:lang w:val="cs-CZ"/>
              </w:rPr>
              <w:t>Následky těžby</w:t>
            </w:r>
          </w:p>
        </w:tc>
      </w:tr>
      <w:tr w:rsidR="007C1258" w:rsidRPr="00CE3E3D" w:rsidTr="000F22F5">
        <w:trPr>
          <w:jc w:val="center"/>
          <w:ins w:id="220" w:author="S. Börner" w:date="2013-11-12T15:31:00Z"/>
        </w:trPr>
        <w:tc>
          <w:tcPr>
            <w:tcW w:w="1560" w:type="dxa"/>
            <w:vMerge/>
            <w:tcBorders>
              <w:bottom w:val="double" w:sz="4" w:space="0" w:color="auto"/>
            </w:tcBorders>
            <w:vAlign w:val="center"/>
          </w:tcPr>
          <w:p w:rsidR="007C1258" w:rsidRPr="00CE3E3D" w:rsidRDefault="007C1258" w:rsidP="000F22F5">
            <w:pPr>
              <w:pStyle w:val="StandardTabelle9pt"/>
              <w:jc w:val="center"/>
              <w:rPr>
                <w:ins w:id="221" w:author="S. Börner" w:date="2013-11-12T15:31:00Z"/>
                <w:lang w:val="cs-CZ"/>
              </w:rPr>
            </w:pPr>
          </w:p>
        </w:tc>
        <w:tc>
          <w:tcPr>
            <w:tcW w:w="424" w:type="dxa"/>
            <w:vMerge/>
            <w:tcBorders>
              <w:bottom w:val="double" w:sz="4" w:space="0" w:color="auto"/>
            </w:tcBorders>
            <w:vAlign w:val="center"/>
          </w:tcPr>
          <w:p w:rsidR="007C1258" w:rsidRPr="00CE3E3D" w:rsidRDefault="007C1258" w:rsidP="000F22F5">
            <w:pPr>
              <w:pStyle w:val="StandardTabelle9pt"/>
              <w:jc w:val="center"/>
              <w:rPr>
                <w:ins w:id="222" w:author="S. Börner" w:date="2013-11-12T15:31:00Z"/>
                <w:lang w:val="cs-CZ"/>
              </w:rPr>
            </w:pPr>
          </w:p>
        </w:tc>
        <w:tc>
          <w:tcPr>
            <w:tcW w:w="850" w:type="dxa"/>
            <w:tcBorders>
              <w:top w:val="single" w:sz="6" w:space="0" w:color="000000"/>
              <w:bottom w:val="double" w:sz="4" w:space="0" w:color="auto"/>
            </w:tcBorders>
            <w:vAlign w:val="center"/>
          </w:tcPr>
          <w:p w:rsidR="007C1258" w:rsidRPr="00CE3E3D" w:rsidRDefault="007C1258" w:rsidP="000F22F5">
            <w:pPr>
              <w:pStyle w:val="StandardTabelle9pt"/>
              <w:jc w:val="center"/>
              <w:rPr>
                <w:ins w:id="223" w:author="S. Börner" w:date="2013-11-12T15:31:00Z"/>
                <w:lang w:val="cs-CZ"/>
              </w:rPr>
            </w:pPr>
            <w:ins w:id="224" w:author="S. Börner" w:date="2013-11-12T15:31:00Z">
              <w:r w:rsidRPr="00CE3E3D">
                <w:rPr>
                  <w:lang w:val="cs-CZ"/>
                </w:rPr>
                <w:t>23</w:t>
              </w:r>
            </w:ins>
          </w:p>
        </w:tc>
        <w:tc>
          <w:tcPr>
            <w:tcW w:w="1077" w:type="dxa"/>
            <w:tcBorders>
              <w:top w:val="single" w:sz="6" w:space="0" w:color="000000"/>
              <w:bottom w:val="double" w:sz="4" w:space="0" w:color="auto"/>
            </w:tcBorders>
            <w:vAlign w:val="center"/>
          </w:tcPr>
          <w:p w:rsidR="007C1258" w:rsidRPr="00CE3E3D" w:rsidRDefault="007C1258" w:rsidP="000F22F5">
            <w:pPr>
              <w:pStyle w:val="StandardTabelle9pt"/>
              <w:jc w:val="center"/>
              <w:rPr>
                <w:ins w:id="225" w:author="S. Börner" w:date="2013-11-12T15:31:00Z"/>
                <w:lang w:val="cs-CZ"/>
              </w:rPr>
            </w:pPr>
            <w:ins w:id="226" w:author="S. Börner" w:date="2013-11-12T15:31:00Z">
              <w:r w:rsidRPr="00CE3E3D">
                <w:rPr>
                  <w:lang w:val="cs-CZ"/>
                </w:rPr>
                <w:t>17</w:t>
              </w:r>
            </w:ins>
          </w:p>
        </w:tc>
        <w:tc>
          <w:tcPr>
            <w:tcW w:w="907" w:type="dxa"/>
            <w:tcBorders>
              <w:top w:val="single" w:sz="6" w:space="0" w:color="000000"/>
              <w:bottom w:val="double" w:sz="4" w:space="0" w:color="auto"/>
              <w:right w:val="double" w:sz="4" w:space="0" w:color="auto"/>
            </w:tcBorders>
            <w:vAlign w:val="center"/>
          </w:tcPr>
          <w:p w:rsidR="007C1258" w:rsidRPr="00CE3E3D" w:rsidRDefault="007C1258" w:rsidP="000F22F5">
            <w:pPr>
              <w:pStyle w:val="StandardTabelle9pt"/>
              <w:jc w:val="center"/>
              <w:rPr>
                <w:ins w:id="227" w:author="S. Börner" w:date="2013-11-12T15:31:00Z"/>
                <w:lang w:val="cs-CZ"/>
              </w:rPr>
            </w:pPr>
            <w:ins w:id="228" w:author="S. Börner" w:date="2013-11-12T15:31:00Z">
              <w:r w:rsidRPr="00CE3E3D">
                <w:rPr>
                  <w:lang w:val="cs-CZ"/>
                </w:rPr>
                <w:t>1</w:t>
              </w:r>
            </w:ins>
          </w:p>
        </w:tc>
        <w:tc>
          <w:tcPr>
            <w:tcW w:w="1278" w:type="dxa"/>
            <w:vMerge/>
            <w:tcBorders>
              <w:top w:val="double" w:sz="4" w:space="0" w:color="auto"/>
              <w:left w:val="double" w:sz="4" w:space="0" w:color="auto"/>
              <w:bottom w:val="single" w:sz="6" w:space="0" w:color="000000"/>
              <w:right w:val="single" w:sz="6" w:space="0" w:color="000000"/>
            </w:tcBorders>
            <w:vAlign w:val="center"/>
          </w:tcPr>
          <w:p w:rsidR="007C1258" w:rsidRPr="00CE3E3D" w:rsidRDefault="007C1258" w:rsidP="000F22F5">
            <w:pPr>
              <w:pStyle w:val="StandardTabelle9pt"/>
              <w:jc w:val="center"/>
              <w:rPr>
                <w:ins w:id="229" w:author="S. Börner" w:date="2013-11-12T15:31:00Z"/>
                <w:lang w:val="cs-CZ"/>
              </w:rPr>
            </w:pPr>
          </w:p>
        </w:tc>
        <w:tc>
          <w:tcPr>
            <w:tcW w:w="567" w:type="dxa"/>
            <w:vMerge/>
            <w:tcBorders>
              <w:top w:val="double" w:sz="4" w:space="0" w:color="auto"/>
              <w:left w:val="single" w:sz="6" w:space="0" w:color="000000"/>
              <w:bottom w:val="single" w:sz="6" w:space="0" w:color="000000"/>
            </w:tcBorders>
            <w:vAlign w:val="center"/>
          </w:tcPr>
          <w:p w:rsidR="007C1258" w:rsidRPr="00CE3E3D" w:rsidRDefault="007C1258" w:rsidP="000F22F5">
            <w:pPr>
              <w:pStyle w:val="StandardTabelle9pt"/>
              <w:jc w:val="center"/>
              <w:rPr>
                <w:ins w:id="230" w:author="S. Börner" w:date="2013-11-12T15:31:00Z"/>
                <w:lang w:val="cs-CZ"/>
              </w:rPr>
            </w:pPr>
          </w:p>
        </w:tc>
        <w:tc>
          <w:tcPr>
            <w:tcW w:w="850" w:type="dxa"/>
            <w:tcBorders>
              <w:bottom w:val="double" w:sz="4" w:space="0" w:color="auto"/>
            </w:tcBorders>
            <w:vAlign w:val="center"/>
          </w:tcPr>
          <w:p w:rsidR="007C1258" w:rsidRPr="00CE3E3D" w:rsidRDefault="007C1258" w:rsidP="000F22F5">
            <w:pPr>
              <w:pStyle w:val="StandardTabelle9pt"/>
              <w:jc w:val="center"/>
              <w:rPr>
                <w:ins w:id="231" w:author="S. Börner" w:date="2013-11-12T15:31:00Z"/>
                <w:lang w:val="cs-CZ"/>
              </w:rPr>
            </w:pPr>
            <w:ins w:id="232" w:author="S. Börner" w:date="2013-11-12T15:31:00Z">
              <w:r w:rsidRPr="00CE3E3D">
                <w:rPr>
                  <w:lang w:val="cs-CZ"/>
                </w:rPr>
                <w:t>161</w:t>
              </w:r>
            </w:ins>
          </w:p>
        </w:tc>
        <w:tc>
          <w:tcPr>
            <w:tcW w:w="851" w:type="dxa"/>
            <w:tcBorders>
              <w:bottom w:val="double" w:sz="4" w:space="0" w:color="auto"/>
            </w:tcBorders>
            <w:vAlign w:val="center"/>
          </w:tcPr>
          <w:p w:rsidR="007C1258" w:rsidRPr="00CE3E3D" w:rsidRDefault="007C1258" w:rsidP="000F22F5">
            <w:pPr>
              <w:pStyle w:val="StandardTabelle9pt"/>
              <w:jc w:val="center"/>
              <w:rPr>
                <w:ins w:id="233" w:author="S. Börner" w:date="2013-11-12T15:31:00Z"/>
                <w:lang w:val="cs-CZ"/>
              </w:rPr>
            </w:pPr>
            <w:ins w:id="234" w:author="S. Börner" w:date="2013-11-12T15:31:00Z">
              <w:r w:rsidRPr="00CE3E3D">
                <w:rPr>
                  <w:lang w:val="cs-CZ"/>
                </w:rPr>
                <w:t>67</w:t>
              </w:r>
            </w:ins>
          </w:p>
        </w:tc>
        <w:tc>
          <w:tcPr>
            <w:tcW w:w="989" w:type="dxa"/>
            <w:tcBorders>
              <w:bottom w:val="double" w:sz="4" w:space="0" w:color="auto"/>
            </w:tcBorders>
            <w:vAlign w:val="center"/>
          </w:tcPr>
          <w:p w:rsidR="007C1258" w:rsidRPr="00CE3E3D" w:rsidRDefault="007C1258" w:rsidP="000F22F5">
            <w:pPr>
              <w:pStyle w:val="StandardTabelle9pt"/>
              <w:jc w:val="center"/>
              <w:rPr>
                <w:ins w:id="235" w:author="S. Börner" w:date="2013-11-12T15:31:00Z"/>
                <w:lang w:val="cs-CZ"/>
              </w:rPr>
            </w:pPr>
            <w:ins w:id="236" w:author="S. Börner" w:date="2013-11-12T15:31:00Z">
              <w:r w:rsidRPr="00CE3E3D">
                <w:rPr>
                  <w:lang w:val="cs-CZ"/>
                </w:rPr>
                <w:t>9</w:t>
              </w:r>
            </w:ins>
          </w:p>
        </w:tc>
      </w:tr>
      <w:tr w:rsidR="007C1258" w:rsidRPr="00CE3E3D" w:rsidTr="000F22F5">
        <w:trPr>
          <w:jc w:val="center"/>
          <w:ins w:id="237" w:author="S. Börner" w:date="2013-11-12T15:31:00Z"/>
        </w:trPr>
        <w:tc>
          <w:tcPr>
            <w:tcW w:w="9353" w:type="dxa"/>
            <w:gridSpan w:val="10"/>
            <w:tcBorders>
              <w:top w:val="double" w:sz="4" w:space="0" w:color="auto"/>
              <w:bottom w:val="double" w:sz="4" w:space="0" w:color="auto"/>
            </w:tcBorders>
            <w:shd w:val="clear" w:color="auto" w:fill="FBD4B4"/>
            <w:vAlign w:val="center"/>
          </w:tcPr>
          <w:p w:rsidR="007C1258" w:rsidRPr="00CE3E3D" w:rsidRDefault="00D262FF" w:rsidP="000F22F5">
            <w:pPr>
              <w:pStyle w:val="StandardTabelle9pt"/>
              <w:jc w:val="center"/>
              <w:rPr>
                <w:ins w:id="238" w:author="S. Börner" w:date="2013-11-12T15:31:00Z"/>
                <w:lang w:val="cs-CZ"/>
              </w:rPr>
            </w:pPr>
            <w:r w:rsidRPr="00CE3E3D">
              <w:rPr>
                <w:b/>
                <w:lang w:val="cs-CZ"/>
              </w:rPr>
              <w:t>Česká republika</w:t>
            </w:r>
            <w:ins w:id="239" w:author="S. Börner" w:date="2013-11-12T15:31:00Z">
              <w:r w:rsidR="007C1258" w:rsidRPr="00CE3E3D">
                <w:rPr>
                  <w:b/>
                  <w:lang w:val="cs-CZ"/>
                </w:rPr>
                <w:br/>
              </w:r>
              <w:r w:rsidR="007C1258" w:rsidRPr="00CE3E3D">
                <w:rPr>
                  <w:lang w:val="cs-CZ"/>
                </w:rPr>
                <w:t>(</w:t>
              </w:r>
            </w:ins>
            <w:r w:rsidR="000F0E40" w:rsidRPr="00CE3E3D">
              <w:rPr>
                <w:lang w:val="cs-CZ"/>
              </w:rPr>
              <w:t xml:space="preserve">celkem </w:t>
            </w:r>
            <w:ins w:id="240" w:author="S. Börner" w:date="2013-11-12T15:31:00Z">
              <w:r w:rsidR="007C1258" w:rsidRPr="00CE3E3D">
                <w:rPr>
                  <w:lang w:val="cs-CZ"/>
                </w:rPr>
                <w:t xml:space="preserve">99 </w:t>
              </w:r>
            </w:ins>
            <w:r w:rsidR="000F0E40" w:rsidRPr="00CE3E3D">
              <w:rPr>
                <w:lang w:val="cs-CZ"/>
              </w:rPr>
              <w:t>útvarů podzemních vod</w:t>
            </w:r>
            <w:ins w:id="241" w:author="S. Börner" w:date="2013-11-12T15:31:00Z">
              <w:r w:rsidR="007C1258" w:rsidRPr="00CE3E3D">
                <w:rPr>
                  <w:lang w:val="cs-CZ"/>
                </w:rPr>
                <w:t>)</w:t>
              </w:r>
            </w:ins>
          </w:p>
        </w:tc>
      </w:tr>
      <w:tr w:rsidR="007C1258" w:rsidRPr="00CE3E3D" w:rsidTr="000F22F5">
        <w:trPr>
          <w:trHeight w:val="255"/>
          <w:jc w:val="center"/>
          <w:ins w:id="242" w:author="S. Börner" w:date="2013-11-12T15:31:00Z"/>
        </w:trPr>
        <w:tc>
          <w:tcPr>
            <w:tcW w:w="9353" w:type="dxa"/>
            <w:gridSpan w:val="10"/>
            <w:tcBorders>
              <w:top w:val="double" w:sz="4" w:space="0" w:color="auto"/>
              <w:bottom w:val="single" w:sz="6" w:space="0" w:color="000000"/>
            </w:tcBorders>
            <w:vAlign w:val="center"/>
          </w:tcPr>
          <w:p w:rsidR="007C1258" w:rsidRPr="00CE3E3D" w:rsidRDefault="000F0E40" w:rsidP="000F22F5">
            <w:pPr>
              <w:pStyle w:val="StandardTabelle9pt"/>
              <w:jc w:val="center"/>
              <w:rPr>
                <w:ins w:id="243" w:author="S. Börner" w:date="2013-11-12T15:31:00Z"/>
                <w:lang w:val="cs-CZ"/>
              </w:rPr>
            </w:pPr>
            <w:r w:rsidRPr="00CE3E3D">
              <w:rPr>
                <w:lang w:val="cs-CZ"/>
              </w:rPr>
              <w:t>Počet útvarů podzemních vod s hodnocením</w:t>
            </w:r>
          </w:p>
        </w:tc>
      </w:tr>
      <w:tr w:rsidR="007C1258" w:rsidRPr="00CE3E3D" w:rsidTr="000F22F5">
        <w:trPr>
          <w:trHeight w:val="255"/>
          <w:jc w:val="center"/>
          <w:ins w:id="244" w:author="S. Börner" w:date="2013-11-12T15:31:00Z"/>
        </w:trPr>
        <w:tc>
          <w:tcPr>
            <w:tcW w:w="1560" w:type="dxa"/>
            <w:vMerge w:val="restart"/>
            <w:tcBorders>
              <w:top w:val="single" w:sz="6" w:space="0" w:color="000000"/>
            </w:tcBorders>
            <w:vAlign w:val="center"/>
          </w:tcPr>
          <w:p w:rsidR="007C1258" w:rsidRPr="00CE3E3D" w:rsidRDefault="000F0E40" w:rsidP="000F22F5">
            <w:pPr>
              <w:pStyle w:val="StandardTabelle9pt"/>
              <w:jc w:val="left"/>
              <w:rPr>
                <w:ins w:id="245" w:author="S. Börner" w:date="2013-11-12T15:31:00Z"/>
                <w:lang w:val="cs-CZ"/>
              </w:rPr>
            </w:pPr>
            <w:r w:rsidRPr="00CE3E3D">
              <w:rPr>
                <w:lang w:val="cs-CZ"/>
              </w:rPr>
              <w:t xml:space="preserve">Nevyhovující </w:t>
            </w:r>
            <w:r w:rsidRPr="00CE3E3D">
              <w:rPr>
                <w:lang w:val="cs-CZ"/>
              </w:rPr>
              <w:br/>
              <w:t>kvantitativní stav</w:t>
            </w:r>
          </w:p>
        </w:tc>
        <w:tc>
          <w:tcPr>
            <w:tcW w:w="424" w:type="dxa"/>
            <w:vMerge w:val="restart"/>
            <w:tcBorders>
              <w:top w:val="single" w:sz="6" w:space="0" w:color="000000"/>
            </w:tcBorders>
            <w:vAlign w:val="center"/>
          </w:tcPr>
          <w:p w:rsidR="007C1258" w:rsidRPr="00CE3E3D" w:rsidRDefault="007C1258" w:rsidP="000F22F5">
            <w:pPr>
              <w:pStyle w:val="StandardTabelle9pt"/>
              <w:jc w:val="left"/>
              <w:rPr>
                <w:ins w:id="246" w:author="S. Börner" w:date="2013-11-12T15:31:00Z"/>
                <w:lang w:val="cs-CZ"/>
              </w:rPr>
            </w:pPr>
            <w:ins w:id="247" w:author="S. Börner" w:date="2013-11-12T15:31:00Z">
              <w:r w:rsidRPr="00CE3E3D">
                <w:rPr>
                  <w:lang w:val="cs-CZ"/>
                </w:rPr>
                <w:t>42</w:t>
              </w:r>
            </w:ins>
          </w:p>
        </w:tc>
        <w:tc>
          <w:tcPr>
            <w:tcW w:w="2834" w:type="dxa"/>
            <w:gridSpan w:val="3"/>
            <w:tcBorders>
              <w:top w:val="single" w:sz="6" w:space="0" w:color="000000"/>
              <w:right w:val="double" w:sz="4" w:space="0" w:color="auto"/>
            </w:tcBorders>
            <w:vAlign w:val="center"/>
          </w:tcPr>
          <w:p w:rsidR="007C1258" w:rsidRPr="00CE3E3D" w:rsidRDefault="000F0E40" w:rsidP="000F22F5">
            <w:pPr>
              <w:pStyle w:val="StandardTabelle9pt"/>
              <w:jc w:val="center"/>
              <w:rPr>
                <w:ins w:id="248" w:author="S. Börner" w:date="2013-11-12T15:31:00Z"/>
                <w:lang w:val="cs-CZ"/>
              </w:rPr>
            </w:pPr>
            <w:r w:rsidRPr="00CE3E3D">
              <w:rPr>
                <w:lang w:val="cs-CZ"/>
              </w:rPr>
              <w:t>Příčinné vlivy</w:t>
            </w:r>
          </w:p>
        </w:tc>
        <w:tc>
          <w:tcPr>
            <w:tcW w:w="1278" w:type="dxa"/>
            <w:vMerge w:val="restart"/>
            <w:tcBorders>
              <w:top w:val="single" w:sz="6" w:space="0" w:color="000000"/>
              <w:left w:val="double" w:sz="4" w:space="0" w:color="auto"/>
              <w:right w:val="single" w:sz="6" w:space="0" w:color="000000"/>
            </w:tcBorders>
            <w:vAlign w:val="center"/>
          </w:tcPr>
          <w:p w:rsidR="007C1258" w:rsidRPr="00CE3E3D" w:rsidRDefault="000F0E40" w:rsidP="000F0E40">
            <w:pPr>
              <w:pStyle w:val="StandardTabelle9pt"/>
              <w:jc w:val="center"/>
              <w:rPr>
                <w:ins w:id="249" w:author="S. Börner" w:date="2013-11-12T15:31:00Z"/>
                <w:lang w:val="cs-CZ"/>
              </w:rPr>
            </w:pPr>
            <w:r w:rsidRPr="00CE3E3D">
              <w:rPr>
                <w:lang w:val="cs-CZ"/>
              </w:rPr>
              <w:t>Nevyhovující chemický stav</w:t>
            </w:r>
          </w:p>
        </w:tc>
        <w:tc>
          <w:tcPr>
            <w:tcW w:w="567" w:type="dxa"/>
            <w:vMerge w:val="restart"/>
            <w:tcBorders>
              <w:top w:val="single" w:sz="6" w:space="0" w:color="000000"/>
              <w:left w:val="single" w:sz="6" w:space="0" w:color="000000"/>
            </w:tcBorders>
            <w:vAlign w:val="center"/>
          </w:tcPr>
          <w:p w:rsidR="007C1258" w:rsidRPr="00CE3E3D" w:rsidRDefault="007C1258" w:rsidP="000F22F5">
            <w:pPr>
              <w:pStyle w:val="StandardTabelle9pt"/>
              <w:jc w:val="center"/>
              <w:rPr>
                <w:ins w:id="250" w:author="S. Börner" w:date="2013-11-12T15:31:00Z"/>
                <w:lang w:val="cs-CZ"/>
              </w:rPr>
            </w:pPr>
            <w:ins w:id="251" w:author="S. Börner" w:date="2013-11-12T15:31:00Z">
              <w:r w:rsidRPr="00CE3E3D">
                <w:rPr>
                  <w:lang w:val="cs-CZ"/>
                </w:rPr>
                <w:t>78</w:t>
              </w:r>
            </w:ins>
          </w:p>
        </w:tc>
        <w:tc>
          <w:tcPr>
            <w:tcW w:w="2690" w:type="dxa"/>
            <w:gridSpan w:val="3"/>
            <w:tcBorders>
              <w:top w:val="single" w:sz="6" w:space="0" w:color="000000"/>
            </w:tcBorders>
            <w:vAlign w:val="center"/>
          </w:tcPr>
          <w:p w:rsidR="007C1258" w:rsidRPr="00CE3E3D" w:rsidRDefault="000F0E40" w:rsidP="000F22F5">
            <w:pPr>
              <w:pStyle w:val="StandardTabelle9pt"/>
              <w:jc w:val="center"/>
              <w:rPr>
                <w:ins w:id="252" w:author="S. Börner" w:date="2013-11-12T15:31:00Z"/>
                <w:lang w:val="cs-CZ"/>
              </w:rPr>
            </w:pPr>
            <w:r w:rsidRPr="00CE3E3D">
              <w:rPr>
                <w:lang w:val="cs-CZ"/>
              </w:rPr>
              <w:t>Příčinné vlivy</w:t>
            </w:r>
          </w:p>
        </w:tc>
      </w:tr>
      <w:tr w:rsidR="007C1258" w:rsidRPr="00CE3E3D" w:rsidTr="000F22F5">
        <w:trPr>
          <w:jc w:val="center"/>
          <w:ins w:id="253" w:author="S. Börner" w:date="2013-11-12T15:31:00Z"/>
        </w:trPr>
        <w:tc>
          <w:tcPr>
            <w:tcW w:w="1560" w:type="dxa"/>
            <w:vMerge/>
            <w:vAlign w:val="center"/>
          </w:tcPr>
          <w:p w:rsidR="007C1258" w:rsidRPr="00CE3E3D" w:rsidRDefault="007C1258" w:rsidP="000F22F5">
            <w:pPr>
              <w:pStyle w:val="StandardTabelle9pt"/>
              <w:jc w:val="center"/>
              <w:rPr>
                <w:ins w:id="254" w:author="S. Börner" w:date="2013-11-12T15:31:00Z"/>
                <w:lang w:val="cs-CZ"/>
              </w:rPr>
            </w:pPr>
          </w:p>
        </w:tc>
        <w:tc>
          <w:tcPr>
            <w:tcW w:w="424" w:type="dxa"/>
            <w:vMerge/>
            <w:vAlign w:val="center"/>
          </w:tcPr>
          <w:p w:rsidR="007C1258" w:rsidRPr="00CE3E3D" w:rsidRDefault="007C1258" w:rsidP="000F22F5">
            <w:pPr>
              <w:pStyle w:val="StandardTabelle9pt"/>
              <w:jc w:val="center"/>
              <w:rPr>
                <w:ins w:id="255" w:author="S. Börner" w:date="2013-11-12T15:31:00Z"/>
                <w:lang w:val="cs-CZ"/>
              </w:rPr>
            </w:pPr>
          </w:p>
        </w:tc>
        <w:tc>
          <w:tcPr>
            <w:tcW w:w="850" w:type="dxa"/>
            <w:vAlign w:val="center"/>
          </w:tcPr>
          <w:p w:rsidR="007C1258" w:rsidRPr="00CE3E3D" w:rsidRDefault="000F0E40" w:rsidP="000F22F5">
            <w:pPr>
              <w:pStyle w:val="StandardTabelle9pt"/>
              <w:jc w:val="center"/>
              <w:rPr>
                <w:ins w:id="256" w:author="S. Börner" w:date="2013-11-12T15:31:00Z"/>
                <w:lang w:val="cs-CZ"/>
              </w:rPr>
            </w:pPr>
            <w:r w:rsidRPr="00CE3E3D">
              <w:rPr>
                <w:lang w:val="cs-CZ"/>
              </w:rPr>
              <w:t>Odběry</w:t>
            </w:r>
          </w:p>
        </w:tc>
        <w:tc>
          <w:tcPr>
            <w:tcW w:w="1077" w:type="dxa"/>
            <w:vAlign w:val="center"/>
          </w:tcPr>
          <w:p w:rsidR="007C1258" w:rsidRPr="00CE3E3D" w:rsidRDefault="000F0E40" w:rsidP="000F22F5">
            <w:pPr>
              <w:pStyle w:val="StandardTabelle9pt"/>
              <w:jc w:val="center"/>
              <w:rPr>
                <w:ins w:id="257" w:author="S. Börner" w:date="2013-11-12T15:31:00Z"/>
                <w:lang w:val="cs-CZ"/>
              </w:rPr>
            </w:pPr>
            <w:r w:rsidRPr="00CE3E3D">
              <w:rPr>
                <w:lang w:val="cs-CZ"/>
              </w:rPr>
              <w:t>Následky těžby</w:t>
            </w:r>
            <w:ins w:id="258" w:author="S. Börner" w:date="2013-11-12T15:31:00Z">
              <w:r w:rsidR="007C1258" w:rsidRPr="00CE3E3D">
                <w:rPr>
                  <w:vertAlign w:val="superscript"/>
                  <w:lang w:val="cs-CZ"/>
                </w:rPr>
                <w:t>1)</w:t>
              </w:r>
            </w:ins>
          </w:p>
        </w:tc>
        <w:tc>
          <w:tcPr>
            <w:tcW w:w="907" w:type="dxa"/>
            <w:tcBorders>
              <w:right w:val="double" w:sz="4" w:space="0" w:color="auto"/>
            </w:tcBorders>
            <w:vAlign w:val="center"/>
          </w:tcPr>
          <w:p w:rsidR="007C1258" w:rsidRPr="00CE3E3D" w:rsidRDefault="007C1258" w:rsidP="000F0E40">
            <w:pPr>
              <w:pStyle w:val="StandardTabelle9pt"/>
              <w:jc w:val="center"/>
              <w:rPr>
                <w:ins w:id="259" w:author="S. Börner" w:date="2013-11-12T15:31:00Z"/>
                <w:lang w:val="cs-CZ"/>
              </w:rPr>
            </w:pPr>
            <w:ins w:id="260" w:author="S. Börner" w:date="2013-11-12T15:31:00Z">
              <w:r w:rsidRPr="00CE3E3D">
                <w:rPr>
                  <w:lang w:val="cs-CZ"/>
                </w:rPr>
                <w:t>Intru</w:t>
              </w:r>
            </w:ins>
            <w:r w:rsidR="000F0E40" w:rsidRPr="00CE3E3D">
              <w:rPr>
                <w:lang w:val="cs-CZ"/>
              </w:rPr>
              <w:t>ze</w:t>
            </w:r>
          </w:p>
        </w:tc>
        <w:tc>
          <w:tcPr>
            <w:tcW w:w="1278" w:type="dxa"/>
            <w:vMerge/>
            <w:tcBorders>
              <w:top w:val="double" w:sz="4" w:space="0" w:color="auto"/>
              <w:left w:val="double" w:sz="4" w:space="0" w:color="auto"/>
              <w:right w:val="single" w:sz="6" w:space="0" w:color="000000"/>
            </w:tcBorders>
            <w:vAlign w:val="center"/>
          </w:tcPr>
          <w:p w:rsidR="007C1258" w:rsidRPr="00CE3E3D" w:rsidRDefault="007C1258" w:rsidP="000F22F5">
            <w:pPr>
              <w:pStyle w:val="StandardTabelle9pt"/>
              <w:jc w:val="center"/>
              <w:rPr>
                <w:ins w:id="261" w:author="S. Börner" w:date="2013-11-12T15:31:00Z"/>
                <w:lang w:val="cs-CZ"/>
              </w:rPr>
            </w:pPr>
          </w:p>
        </w:tc>
        <w:tc>
          <w:tcPr>
            <w:tcW w:w="567" w:type="dxa"/>
            <w:vMerge/>
            <w:tcBorders>
              <w:top w:val="double" w:sz="4" w:space="0" w:color="auto"/>
              <w:left w:val="single" w:sz="6" w:space="0" w:color="000000"/>
            </w:tcBorders>
            <w:vAlign w:val="center"/>
          </w:tcPr>
          <w:p w:rsidR="007C1258" w:rsidRPr="00CE3E3D" w:rsidRDefault="007C1258" w:rsidP="000F22F5">
            <w:pPr>
              <w:pStyle w:val="StandardTabelle9pt"/>
              <w:jc w:val="center"/>
              <w:rPr>
                <w:ins w:id="262" w:author="S. Börner" w:date="2013-11-12T15:31:00Z"/>
                <w:lang w:val="cs-CZ"/>
              </w:rPr>
            </w:pPr>
          </w:p>
        </w:tc>
        <w:tc>
          <w:tcPr>
            <w:tcW w:w="850" w:type="dxa"/>
            <w:vAlign w:val="center"/>
          </w:tcPr>
          <w:p w:rsidR="007C1258" w:rsidRPr="00CE3E3D" w:rsidRDefault="000F0E40" w:rsidP="000F22F5">
            <w:pPr>
              <w:pStyle w:val="StandardTabelle9pt"/>
              <w:jc w:val="center"/>
              <w:rPr>
                <w:ins w:id="263" w:author="S. Börner" w:date="2013-11-12T15:31:00Z"/>
                <w:lang w:val="cs-CZ"/>
              </w:rPr>
            </w:pPr>
            <w:r w:rsidRPr="00CE3E3D">
              <w:rPr>
                <w:lang w:val="cs-CZ"/>
              </w:rPr>
              <w:t>Plošné zdroje</w:t>
            </w:r>
          </w:p>
        </w:tc>
        <w:tc>
          <w:tcPr>
            <w:tcW w:w="851" w:type="dxa"/>
            <w:vAlign w:val="center"/>
          </w:tcPr>
          <w:p w:rsidR="007C1258" w:rsidRPr="00CE3E3D" w:rsidRDefault="000F0E40" w:rsidP="000F22F5">
            <w:pPr>
              <w:pStyle w:val="StandardTabelle9pt"/>
              <w:jc w:val="center"/>
              <w:rPr>
                <w:ins w:id="264" w:author="S. Börner" w:date="2013-11-12T15:31:00Z"/>
                <w:lang w:val="cs-CZ"/>
              </w:rPr>
            </w:pPr>
            <w:r w:rsidRPr="00CE3E3D">
              <w:rPr>
                <w:lang w:val="cs-CZ"/>
              </w:rPr>
              <w:t>Bodové zdroje</w:t>
            </w:r>
          </w:p>
        </w:tc>
        <w:tc>
          <w:tcPr>
            <w:tcW w:w="989" w:type="dxa"/>
            <w:vAlign w:val="center"/>
          </w:tcPr>
          <w:p w:rsidR="007C1258" w:rsidRPr="00CE3E3D" w:rsidRDefault="000F0E40" w:rsidP="000F22F5">
            <w:pPr>
              <w:pStyle w:val="StandardTabelle9pt"/>
              <w:jc w:val="center"/>
              <w:rPr>
                <w:ins w:id="265" w:author="S. Börner" w:date="2013-11-12T15:31:00Z"/>
                <w:lang w:val="cs-CZ"/>
              </w:rPr>
            </w:pPr>
            <w:r w:rsidRPr="00CE3E3D">
              <w:rPr>
                <w:lang w:val="cs-CZ"/>
              </w:rPr>
              <w:t>Následky těžby</w:t>
            </w:r>
          </w:p>
        </w:tc>
      </w:tr>
      <w:tr w:rsidR="007C1258" w:rsidRPr="00CE3E3D" w:rsidTr="000F22F5">
        <w:trPr>
          <w:jc w:val="center"/>
          <w:ins w:id="266" w:author="S. Börner" w:date="2013-11-12T15:31:00Z"/>
        </w:trPr>
        <w:tc>
          <w:tcPr>
            <w:tcW w:w="1560" w:type="dxa"/>
            <w:vMerge/>
            <w:tcBorders>
              <w:bottom w:val="single" w:sz="12" w:space="0" w:color="000000"/>
            </w:tcBorders>
            <w:vAlign w:val="center"/>
          </w:tcPr>
          <w:p w:rsidR="007C1258" w:rsidRPr="00CE3E3D" w:rsidRDefault="007C1258" w:rsidP="000F22F5">
            <w:pPr>
              <w:pStyle w:val="StandardTabelle9pt"/>
              <w:jc w:val="center"/>
              <w:rPr>
                <w:ins w:id="267" w:author="S. Börner" w:date="2013-11-12T15:31:00Z"/>
                <w:lang w:val="cs-CZ"/>
              </w:rPr>
            </w:pPr>
          </w:p>
        </w:tc>
        <w:tc>
          <w:tcPr>
            <w:tcW w:w="424" w:type="dxa"/>
            <w:vMerge/>
            <w:tcBorders>
              <w:bottom w:val="single" w:sz="12" w:space="0" w:color="000000"/>
            </w:tcBorders>
            <w:vAlign w:val="center"/>
          </w:tcPr>
          <w:p w:rsidR="007C1258" w:rsidRPr="00CE3E3D" w:rsidRDefault="007C1258" w:rsidP="000F22F5">
            <w:pPr>
              <w:pStyle w:val="StandardTabelle9pt"/>
              <w:jc w:val="center"/>
              <w:rPr>
                <w:ins w:id="268" w:author="S. Börner" w:date="2013-11-12T15:31:00Z"/>
                <w:lang w:val="cs-CZ"/>
              </w:rPr>
            </w:pPr>
          </w:p>
        </w:tc>
        <w:tc>
          <w:tcPr>
            <w:tcW w:w="850" w:type="dxa"/>
            <w:tcBorders>
              <w:bottom w:val="single" w:sz="12" w:space="0" w:color="000000"/>
            </w:tcBorders>
            <w:vAlign w:val="center"/>
          </w:tcPr>
          <w:p w:rsidR="007C1258" w:rsidRPr="00CE3E3D" w:rsidRDefault="007C1258" w:rsidP="000F22F5">
            <w:pPr>
              <w:pStyle w:val="StandardTabelle9pt"/>
              <w:jc w:val="center"/>
              <w:rPr>
                <w:ins w:id="269" w:author="S. Börner" w:date="2013-11-12T15:31:00Z"/>
                <w:lang w:val="cs-CZ"/>
              </w:rPr>
            </w:pPr>
            <w:ins w:id="270" w:author="S. Börner" w:date="2013-11-12T15:31:00Z">
              <w:r w:rsidRPr="00CE3E3D">
                <w:rPr>
                  <w:lang w:val="cs-CZ"/>
                </w:rPr>
                <w:t>17</w:t>
              </w:r>
            </w:ins>
          </w:p>
        </w:tc>
        <w:tc>
          <w:tcPr>
            <w:tcW w:w="1077" w:type="dxa"/>
            <w:tcBorders>
              <w:bottom w:val="single" w:sz="12" w:space="0" w:color="000000"/>
            </w:tcBorders>
            <w:vAlign w:val="center"/>
          </w:tcPr>
          <w:p w:rsidR="007C1258" w:rsidRPr="00CE3E3D" w:rsidRDefault="007C1258" w:rsidP="000F22F5">
            <w:pPr>
              <w:pStyle w:val="StandardTabelle9pt"/>
              <w:jc w:val="center"/>
              <w:rPr>
                <w:ins w:id="271" w:author="S. Börner" w:date="2013-11-12T15:31:00Z"/>
                <w:lang w:val="cs-CZ"/>
              </w:rPr>
            </w:pPr>
            <w:ins w:id="272" w:author="S. Börner" w:date="2013-11-12T15:31:00Z">
              <w:r w:rsidRPr="00CE3E3D">
                <w:rPr>
                  <w:rFonts w:cs="Arial"/>
                  <w:lang w:val="cs-CZ"/>
                </w:rPr>
                <w:t>12</w:t>
              </w:r>
            </w:ins>
          </w:p>
        </w:tc>
        <w:tc>
          <w:tcPr>
            <w:tcW w:w="907" w:type="dxa"/>
            <w:tcBorders>
              <w:bottom w:val="single" w:sz="12" w:space="0" w:color="000000"/>
              <w:right w:val="double" w:sz="4" w:space="0" w:color="auto"/>
            </w:tcBorders>
            <w:vAlign w:val="center"/>
          </w:tcPr>
          <w:p w:rsidR="007C1258" w:rsidRPr="00CE3E3D" w:rsidRDefault="007C1258" w:rsidP="000F22F5">
            <w:pPr>
              <w:pStyle w:val="StandardTabelle9pt"/>
              <w:jc w:val="center"/>
              <w:rPr>
                <w:ins w:id="273" w:author="S. Börner" w:date="2013-11-12T15:31:00Z"/>
                <w:lang w:val="cs-CZ"/>
              </w:rPr>
            </w:pPr>
            <w:ins w:id="274" w:author="S. Börner" w:date="2013-11-12T15:31:00Z">
              <w:r w:rsidRPr="00CE3E3D">
                <w:rPr>
                  <w:lang w:val="cs-CZ"/>
                </w:rPr>
                <w:t>0</w:t>
              </w:r>
            </w:ins>
          </w:p>
        </w:tc>
        <w:tc>
          <w:tcPr>
            <w:tcW w:w="1278" w:type="dxa"/>
            <w:vMerge/>
            <w:tcBorders>
              <w:top w:val="double" w:sz="4" w:space="0" w:color="auto"/>
              <w:left w:val="double" w:sz="4" w:space="0" w:color="auto"/>
              <w:bottom w:val="single" w:sz="12" w:space="0" w:color="000000"/>
              <w:right w:val="single" w:sz="6" w:space="0" w:color="000000"/>
            </w:tcBorders>
            <w:vAlign w:val="center"/>
          </w:tcPr>
          <w:p w:rsidR="007C1258" w:rsidRPr="00CE3E3D" w:rsidRDefault="007C1258" w:rsidP="000F22F5">
            <w:pPr>
              <w:pStyle w:val="StandardTabelle9pt"/>
              <w:jc w:val="center"/>
              <w:rPr>
                <w:ins w:id="275" w:author="S. Börner" w:date="2013-11-12T15:31:00Z"/>
                <w:lang w:val="cs-CZ"/>
              </w:rPr>
            </w:pPr>
          </w:p>
        </w:tc>
        <w:tc>
          <w:tcPr>
            <w:tcW w:w="567" w:type="dxa"/>
            <w:vMerge/>
            <w:tcBorders>
              <w:top w:val="double" w:sz="4" w:space="0" w:color="auto"/>
              <w:left w:val="single" w:sz="6" w:space="0" w:color="000000"/>
              <w:bottom w:val="single" w:sz="12" w:space="0" w:color="000000"/>
            </w:tcBorders>
            <w:vAlign w:val="center"/>
          </w:tcPr>
          <w:p w:rsidR="007C1258" w:rsidRPr="00CE3E3D" w:rsidRDefault="007C1258" w:rsidP="000F22F5">
            <w:pPr>
              <w:pStyle w:val="StandardTabelle9pt"/>
              <w:jc w:val="center"/>
              <w:rPr>
                <w:ins w:id="276" w:author="S. Börner" w:date="2013-11-12T15:31:00Z"/>
                <w:lang w:val="cs-CZ"/>
              </w:rPr>
            </w:pPr>
          </w:p>
        </w:tc>
        <w:tc>
          <w:tcPr>
            <w:tcW w:w="850" w:type="dxa"/>
            <w:tcBorders>
              <w:bottom w:val="single" w:sz="12" w:space="0" w:color="000000"/>
            </w:tcBorders>
            <w:vAlign w:val="center"/>
          </w:tcPr>
          <w:p w:rsidR="007C1258" w:rsidRPr="00CE3E3D" w:rsidRDefault="007C1258" w:rsidP="000F22F5">
            <w:pPr>
              <w:pStyle w:val="StandardTabelle9pt"/>
              <w:jc w:val="center"/>
              <w:rPr>
                <w:ins w:id="277" w:author="S. Börner" w:date="2013-11-12T15:31:00Z"/>
                <w:lang w:val="cs-CZ"/>
              </w:rPr>
            </w:pPr>
            <w:ins w:id="278" w:author="S. Börner" w:date="2013-11-12T15:31:00Z">
              <w:r w:rsidRPr="00CE3E3D">
                <w:rPr>
                  <w:lang w:val="cs-CZ"/>
                </w:rPr>
                <w:t>67</w:t>
              </w:r>
            </w:ins>
          </w:p>
        </w:tc>
        <w:tc>
          <w:tcPr>
            <w:tcW w:w="851" w:type="dxa"/>
            <w:tcBorders>
              <w:bottom w:val="single" w:sz="12" w:space="0" w:color="000000"/>
            </w:tcBorders>
            <w:vAlign w:val="center"/>
          </w:tcPr>
          <w:p w:rsidR="007C1258" w:rsidRPr="00CE3E3D" w:rsidRDefault="007C1258" w:rsidP="000F22F5">
            <w:pPr>
              <w:pStyle w:val="StandardTabelle9pt"/>
              <w:jc w:val="center"/>
              <w:rPr>
                <w:ins w:id="279" w:author="S. Börner" w:date="2013-11-12T15:31:00Z"/>
                <w:lang w:val="cs-CZ"/>
              </w:rPr>
            </w:pPr>
            <w:ins w:id="280" w:author="S. Börner" w:date="2013-11-12T15:31:00Z">
              <w:r w:rsidRPr="00CE3E3D">
                <w:rPr>
                  <w:lang w:val="cs-CZ"/>
                </w:rPr>
                <w:t>57</w:t>
              </w:r>
            </w:ins>
          </w:p>
        </w:tc>
        <w:tc>
          <w:tcPr>
            <w:tcW w:w="989" w:type="dxa"/>
            <w:tcBorders>
              <w:bottom w:val="single" w:sz="12" w:space="0" w:color="000000"/>
            </w:tcBorders>
            <w:vAlign w:val="center"/>
          </w:tcPr>
          <w:p w:rsidR="007C1258" w:rsidRPr="00CE3E3D" w:rsidRDefault="007C1258" w:rsidP="000F22F5">
            <w:pPr>
              <w:pStyle w:val="StandardTabelle9pt"/>
              <w:jc w:val="center"/>
              <w:rPr>
                <w:ins w:id="281" w:author="S. Börner" w:date="2013-11-12T15:31:00Z"/>
                <w:lang w:val="cs-CZ"/>
              </w:rPr>
            </w:pPr>
            <w:ins w:id="282" w:author="S. Börner" w:date="2013-11-12T15:31:00Z">
              <w:r w:rsidRPr="00CE3E3D">
                <w:rPr>
                  <w:rFonts w:cs="Arial"/>
                  <w:lang w:val="cs-CZ"/>
                </w:rPr>
                <w:sym w:font="Symbol" w:char="F0BE"/>
              </w:r>
            </w:ins>
          </w:p>
        </w:tc>
      </w:tr>
      <w:tr w:rsidR="007C1258" w:rsidRPr="00CE3E3D" w:rsidTr="000F22F5">
        <w:trPr>
          <w:jc w:val="center"/>
          <w:ins w:id="283" w:author="S. Börner" w:date="2013-11-12T15:31:00Z"/>
        </w:trPr>
        <w:tc>
          <w:tcPr>
            <w:tcW w:w="9353" w:type="dxa"/>
            <w:gridSpan w:val="10"/>
            <w:tcBorders>
              <w:top w:val="single" w:sz="12" w:space="0" w:color="000000"/>
              <w:bottom w:val="double" w:sz="4" w:space="0" w:color="auto"/>
            </w:tcBorders>
            <w:shd w:val="clear" w:color="auto" w:fill="FBD4B4"/>
            <w:vAlign w:val="center"/>
          </w:tcPr>
          <w:p w:rsidR="007C1258" w:rsidRPr="00CE3E3D" w:rsidRDefault="00D262FF" w:rsidP="000F0E40">
            <w:pPr>
              <w:pStyle w:val="StandardTabelle9pt"/>
              <w:jc w:val="center"/>
              <w:rPr>
                <w:ins w:id="284" w:author="S. Börner" w:date="2013-11-12T15:31:00Z"/>
                <w:lang w:val="cs-CZ"/>
              </w:rPr>
            </w:pPr>
            <w:r w:rsidRPr="00CE3E3D">
              <w:rPr>
                <w:b/>
                <w:lang w:val="cs-CZ"/>
              </w:rPr>
              <w:t>Německo</w:t>
            </w:r>
            <w:ins w:id="285" w:author="S. Börner" w:date="2013-11-12T15:31:00Z">
              <w:r w:rsidR="007C1258" w:rsidRPr="00CE3E3D">
                <w:rPr>
                  <w:b/>
                  <w:lang w:val="cs-CZ"/>
                </w:rPr>
                <w:br/>
              </w:r>
              <w:r w:rsidR="007C1258" w:rsidRPr="00CE3E3D">
                <w:rPr>
                  <w:lang w:val="cs-CZ"/>
                </w:rPr>
                <w:t>(</w:t>
              </w:r>
            </w:ins>
            <w:r w:rsidR="000F0E40" w:rsidRPr="00CE3E3D">
              <w:rPr>
                <w:lang w:val="cs-CZ"/>
              </w:rPr>
              <w:t>celkem</w:t>
            </w:r>
            <w:ins w:id="286" w:author="S. Börner" w:date="2013-11-12T15:31:00Z">
              <w:r w:rsidR="007C1258" w:rsidRPr="00CE3E3D">
                <w:rPr>
                  <w:lang w:val="cs-CZ"/>
                </w:rPr>
                <w:t xml:space="preserve"> 224 </w:t>
              </w:r>
            </w:ins>
            <w:r w:rsidR="000F0E40" w:rsidRPr="00CE3E3D">
              <w:rPr>
                <w:lang w:val="cs-CZ"/>
              </w:rPr>
              <w:t>útvarů podzemních vod</w:t>
            </w:r>
            <w:ins w:id="287" w:author="S. Börner" w:date="2013-11-12T15:31:00Z">
              <w:r w:rsidR="007C1258" w:rsidRPr="00CE3E3D">
                <w:rPr>
                  <w:lang w:val="cs-CZ"/>
                </w:rPr>
                <w:t>)</w:t>
              </w:r>
            </w:ins>
          </w:p>
        </w:tc>
      </w:tr>
      <w:tr w:rsidR="007C1258" w:rsidRPr="00CE3E3D" w:rsidTr="000F22F5">
        <w:trPr>
          <w:trHeight w:val="255"/>
          <w:jc w:val="center"/>
          <w:ins w:id="288" w:author="S. Börner" w:date="2013-11-12T15:31:00Z"/>
        </w:trPr>
        <w:tc>
          <w:tcPr>
            <w:tcW w:w="9353" w:type="dxa"/>
            <w:gridSpan w:val="10"/>
            <w:tcBorders>
              <w:top w:val="double" w:sz="4" w:space="0" w:color="auto"/>
              <w:bottom w:val="single" w:sz="6" w:space="0" w:color="000000"/>
            </w:tcBorders>
            <w:vAlign w:val="center"/>
          </w:tcPr>
          <w:p w:rsidR="007C1258" w:rsidRPr="00CE3E3D" w:rsidRDefault="000F0E40" w:rsidP="000F22F5">
            <w:pPr>
              <w:pStyle w:val="StandardTabelle9pt"/>
              <w:jc w:val="center"/>
              <w:rPr>
                <w:ins w:id="289" w:author="S. Börner" w:date="2013-11-12T15:31:00Z"/>
                <w:lang w:val="cs-CZ"/>
              </w:rPr>
            </w:pPr>
            <w:r w:rsidRPr="00CE3E3D">
              <w:rPr>
                <w:lang w:val="cs-CZ"/>
              </w:rPr>
              <w:t>Počet útvarů podzemních vod s hodnocením</w:t>
            </w:r>
          </w:p>
        </w:tc>
      </w:tr>
      <w:tr w:rsidR="007C1258" w:rsidRPr="00CE3E3D" w:rsidTr="000F22F5">
        <w:trPr>
          <w:trHeight w:val="255"/>
          <w:jc w:val="center"/>
          <w:ins w:id="290" w:author="S. Börner" w:date="2013-11-12T15:31:00Z"/>
        </w:trPr>
        <w:tc>
          <w:tcPr>
            <w:tcW w:w="1560" w:type="dxa"/>
            <w:vMerge w:val="restart"/>
            <w:tcBorders>
              <w:top w:val="single" w:sz="6" w:space="0" w:color="000000"/>
            </w:tcBorders>
            <w:vAlign w:val="center"/>
          </w:tcPr>
          <w:p w:rsidR="007C1258" w:rsidRPr="00CE3E3D" w:rsidRDefault="000F0E40" w:rsidP="000F22F5">
            <w:pPr>
              <w:pStyle w:val="StandardTabelle9pt"/>
              <w:jc w:val="left"/>
              <w:rPr>
                <w:ins w:id="291" w:author="S. Börner" w:date="2013-11-12T15:31:00Z"/>
                <w:lang w:val="cs-CZ"/>
              </w:rPr>
            </w:pPr>
            <w:r w:rsidRPr="00CE3E3D">
              <w:rPr>
                <w:lang w:val="cs-CZ"/>
              </w:rPr>
              <w:t xml:space="preserve">Nevyhovující </w:t>
            </w:r>
            <w:r w:rsidRPr="00CE3E3D">
              <w:rPr>
                <w:lang w:val="cs-CZ"/>
              </w:rPr>
              <w:br/>
              <w:t>kvantitativní stav</w:t>
            </w:r>
          </w:p>
        </w:tc>
        <w:tc>
          <w:tcPr>
            <w:tcW w:w="424" w:type="dxa"/>
            <w:vMerge w:val="restart"/>
            <w:tcBorders>
              <w:top w:val="single" w:sz="6" w:space="0" w:color="000000"/>
            </w:tcBorders>
            <w:vAlign w:val="center"/>
          </w:tcPr>
          <w:p w:rsidR="007C1258" w:rsidRPr="00CE3E3D" w:rsidRDefault="007C1258" w:rsidP="000F22F5">
            <w:pPr>
              <w:pStyle w:val="StandardTabelle9pt"/>
              <w:jc w:val="left"/>
              <w:rPr>
                <w:ins w:id="292" w:author="S. Börner" w:date="2013-11-12T15:31:00Z"/>
                <w:lang w:val="cs-CZ"/>
              </w:rPr>
            </w:pPr>
            <w:ins w:id="293" w:author="S. Börner" w:date="2013-11-12T15:31:00Z">
              <w:r w:rsidRPr="00CE3E3D">
                <w:rPr>
                  <w:lang w:val="cs-CZ"/>
                </w:rPr>
                <w:t>8</w:t>
              </w:r>
            </w:ins>
          </w:p>
        </w:tc>
        <w:tc>
          <w:tcPr>
            <w:tcW w:w="2834" w:type="dxa"/>
            <w:gridSpan w:val="3"/>
            <w:tcBorders>
              <w:top w:val="single" w:sz="6" w:space="0" w:color="000000"/>
              <w:right w:val="double" w:sz="4" w:space="0" w:color="auto"/>
            </w:tcBorders>
            <w:vAlign w:val="center"/>
          </w:tcPr>
          <w:p w:rsidR="007C1258" w:rsidRPr="00CE3E3D" w:rsidRDefault="000F0E40" w:rsidP="000F22F5">
            <w:pPr>
              <w:pStyle w:val="StandardTabelle9pt"/>
              <w:jc w:val="center"/>
              <w:rPr>
                <w:ins w:id="294" w:author="S. Börner" w:date="2013-11-12T15:31:00Z"/>
                <w:lang w:val="cs-CZ"/>
              </w:rPr>
            </w:pPr>
            <w:r w:rsidRPr="00CE3E3D">
              <w:rPr>
                <w:lang w:val="cs-CZ"/>
              </w:rPr>
              <w:t>Příčinné vlivy</w:t>
            </w:r>
          </w:p>
        </w:tc>
        <w:tc>
          <w:tcPr>
            <w:tcW w:w="1278" w:type="dxa"/>
            <w:vMerge w:val="restart"/>
            <w:tcBorders>
              <w:top w:val="single" w:sz="6" w:space="0" w:color="000000"/>
              <w:left w:val="double" w:sz="4" w:space="0" w:color="auto"/>
              <w:right w:val="single" w:sz="6" w:space="0" w:color="000000"/>
            </w:tcBorders>
            <w:vAlign w:val="center"/>
          </w:tcPr>
          <w:p w:rsidR="007C1258" w:rsidRPr="00CE3E3D" w:rsidRDefault="000F0E40" w:rsidP="000F22F5">
            <w:pPr>
              <w:pStyle w:val="StandardTabelle9pt"/>
              <w:jc w:val="center"/>
              <w:rPr>
                <w:ins w:id="295" w:author="S. Börner" w:date="2013-11-12T15:31:00Z"/>
                <w:lang w:val="cs-CZ"/>
              </w:rPr>
            </w:pPr>
            <w:r w:rsidRPr="00CE3E3D">
              <w:rPr>
                <w:lang w:val="cs-CZ"/>
              </w:rPr>
              <w:t>Nevyhovující chemický stav</w:t>
            </w:r>
          </w:p>
        </w:tc>
        <w:tc>
          <w:tcPr>
            <w:tcW w:w="567" w:type="dxa"/>
            <w:vMerge w:val="restart"/>
            <w:tcBorders>
              <w:top w:val="single" w:sz="6" w:space="0" w:color="000000"/>
              <w:left w:val="single" w:sz="6" w:space="0" w:color="000000"/>
            </w:tcBorders>
            <w:vAlign w:val="center"/>
          </w:tcPr>
          <w:p w:rsidR="007C1258" w:rsidRPr="00CE3E3D" w:rsidRDefault="007C1258" w:rsidP="000F22F5">
            <w:pPr>
              <w:pStyle w:val="StandardTabelle9pt"/>
              <w:jc w:val="center"/>
              <w:rPr>
                <w:ins w:id="296" w:author="S. Börner" w:date="2013-11-12T15:31:00Z"/>
                <w:lang w:val="cs-CZ"/>
              </w:rPr>
            </w:pPr>
            <w:ins w:id="297" w:author="S. Börner" w:date="2013-11-12T15:31:00Z">
              <w:r w:rsidRPr="00CE3E3D">
                <w:rPr>
                  <w:lang w:val="cs-CZ"/>
                </w:rPr>
                <w:t>100</w:t>
              </w:r>
            </w:ins>
          </w:p>
        </w:tc>
        <w:tc>
          <w:tcPr>
            <w:tcW w:w="2690" w:type="dxa"/>
            <w:gridSpan w:val="3"/>
            <w:tcBorders>
              <w:top w:val="single" w:sz="6" w:space="0" w:color="000000"/>
            </w:tcBorders>
            <w:vAlign w:val="center"/>
          </w:tcPr>
          <w:p w:rsidR="007C1258" w:rsidRPr="00CE3E3D" w:rsidRDefault="000F0E40" w:rsidP="000F22F5">
            <w:pPr>
              <w:pStyle w:val="StandardTabelle9pt"/>
              <w:jc w:val="center"/>
              <w:rPr>
                <w:ins w:id="298" w:author="S. Börner" w:date="2013-11-12T15:31:00Z"/>
                <w:lang w:val="cs-CZ"/>
              </w:rPr>
            </w:pPr>
            <w:r w:rsidRPr="00CE3E3D">
              <w:rPr>
                <w:lang w:val="cs-CZ"/>
              </w:rPr>
              <w:t>Příčinné vlivy</w:t>
            </w:r>
          </w:p>
        </w:tc>
      </w:tr>
      <w:tr w:rsidR="007C1258" w:rsidRPr="00CE3E3D" w:rsidTr="000F22F5">
        <w:trPr>
          <w:jc w:val="center"/>
          <w:ins w:id="299" w:author="S. Börner" w:date="2013-11-12T15:31:00Z"/>
        </w:trPr>
        <w:tc>
          <w:tcPr>
            <w:tcW w:w="1560" w:type="dxa"/>
            <w:vMerge/>
            <w:vAlign w:val="center"/>
          </w:tcPr>
          <w:p w:rsidR="007C1258" w:rsidRPr="00CE3E3D" w:rsidRDefault="007C1258" w:rsidP="000F22F5">
            <w:pPr>
              <w:pStyle w:val="StandardTabelle9pt"/>
              <w:jc w:val="center"/>
              <w:rPr>
                <w:ins w:id="300" w:author="S. Börner" w:date="2013-11-12T15:31:00Z"/>
                <w:lang w:val="cs-CZ"/>
              </w:rPr>
            </w:pPr>
          </w:p>
        </w:tc>
        <w:tc>
          <w:tcPr>
            <w:tcW w:w="424" w:type="dxa"/>
            <w:vMerge/>
            <w:vAlign w:val="center"/>
          </w:tcPr>
          <w:p w:rsidR="007C1258" w:rsidRPr="00CE3E3D" w:rsidRDefault="007C1258" w:rsidP="000F22F5">
            <w:pPr>
              <w:pStyle w:val="StandardTabelle9pt"/>
              <w:jc w:val="center"/>
              <w:rPr>
                <w:ins w:id="301" w:author="S. Börner" w:date="2013-11-12T15:31:00Z"/>
                <w:lang w:val="cs-CZ"/>
              </w:rPr>
            </w:pPr>
          </w:p>
        </w:tc>
        <w:tc>
          <w:tcPr>
            <w:tcW w:w="850" w:type="dxa"/>
            <w:vAlign w:val="center"/>
          </w:tcPr>
          <w:p w:rsidR="007C1258" w:rsidRPr="00CE3E3D" w:rsidRDefault="000F0E40" w:rsidP="000F22F5">
            <w:pPr>
              <w:pStyle w:val="StandardTabelle9pt"/>
              <w:jc w:val="center"/>
              <w:rPr>
                <w:ins w:id="302" w:author="S. Börner" w:date="2013-11-12T15:31:00Z"/>
                <w:lang w:val="cs-CZ"/>
              </w:rPr>
            </w:pPr>
            <w:r w:rsidRPr="00CE3E3D">
              <w:rPr>
                <w:lang w:val="cs-CZ"/>
              </w:rPr>
              <w:t>Odběry</w:t>
            </w:r>
          </w:p>
        </w:tc>
        <w:tc>
          <w:tcPr>
            <w:tcW w:w="1077" w:type="dxa"/>
            <w:vAlign w:val="center"/>
          </w:tcPr>
          <w:p w:rsidR="007C1258" w:rsidRPr="00CE3E3D" w:rsidRDefault="000F0E40" w:rsidP="000F22F5">
            <w:pPr>
              <w:pStyle w:val="StandardTabelle9pt"/>
              <w:jc w:val="center"/>
              <w:rPr>
                <w:ins w:id="303" w:author="S. Börner" w:date="2013-11-12T15:31:00Z"/>
                <w:lang w:val="cs-CZ"/>
              </w:rPr>
            </w:pPr>
            <w:r w:rsidRPr="00CE3E3D">
              <w:rPr>
                <w:lang w:val="cs-CZ"/>
              </w:rPr>
              <w:t>Následky těžby</w:t>
            </w:r>
          </w:p>
        </w:tc>
        <w:tc>
          <w:tcPr>
            <w:tcW w:w="907" w:type="dxa"/>
            <w:tcBorders>
              <w:right w:val="double" w:sz="4" w:space="0" w:color="auto"/>
            </w:tcBorders>
            <w:vAlign w:val="center"/>
          </w:tcPr>
          <w:p w:rsidR="007C1258" w:rsidRPr="00CE3E3D" w:rsidRDefault="007C1258" w:rsidP="000F0E40">
            <w:pPr>
              <w:pStyle w:val="StandardTabelle9pt"/>
              <w:jc w:val="center"/>
              <w:rPr>
                <w:ins w:id="304" w:author="S. Börner" w:date="2013-11-12T15:31:00Z"/>
                <w:lang w:val="cs-CZ"/>
              </w:rPr>
            </w:pPr>
            <w:ins w:id="305" w:author="S. Börner" w:date="2013-11-12T15:31:00Z">
              <w:r w:rsidRPr="00CE3E3D">
                <w:rPr>
                  <w:lang w:val="cs-CZ"/>
                </w:rPr>
                <w:t>Intru</w:t>
              </w:r>
            </w:ins>
            <w:r w:rsidR="000F0E40" w:rsidRPr="00CE3E3D">
              <w:rPr>
                <w:lang w:val="cs-CZ"/>
              </w:rPr>
              <w:t>ze</w:t>
            </w:r>
          </w:p>
        </w:tc>
        <w:tc>
          <w:tcPr>
            <w:tcW w:w="1278" w:type="dxa"/>
            <w:vMerge/>
            <w:tcBorders>
              <w:top w:val="double" w:sz="4" w:space="0" w:color="auto"/>
              <w:left w:val="double" w:sz="4" w:space="0" w:color="auto"/>
              <w:right w:val="single" w:sz="6" w:space="0" w:color="000000"/>
            </w:tcBorders>
            <w:vAlign w:val="center"/>
          </w:tcPr>
          <w:p w:rsidR="007C1258" w:rsidRPr="00CE3E3D" w:rsidRDefault="007C1258" w:rsidP="000F22F5">
            <w:pPr>
              <w:pStyle w:val="StandardTabelle9pt"/>
              <w:jc w:val="center"/>
              <w:rPr>
                <w:ins w:id="306" w:author="S. Börner" w:date="2013-11-12T15:31:00Z"/>
                <w:lang w:val="cs-CZ"/>
              </w:rPr>
            </w:pPr>
          </w:p>
        </w:tc>
        <w:tc>
          <w:tcPr>
            <w:tcW w:w="567" w:type="dxa"/>
            <w:vMerge/>
            <w:tcBorders>
              <w:top w:val="double" w:sz="4" w:space="0" w:color="auto"/>
              <w:left w:val="single" w:sz="6" w:space="0" w:color="000000"/>
            </w:tcBorders>
            <w:vAlign w:val="center"/>
          </w:tcPr>
          <w:p w:rsidR="007C1258" w:rsidRPr="00CE3E3D" w:rsidRDefault="007C1258" w:rsidP="000F22F5">
            <w:pPr>
              <w:pStyle w:val="StandardTabelle9pt"/>
              <w:jc w:val="center"/>
              <w:rPr>
                <w:ins w:id="307" w:author="S. Börner" w:date="2013-11-12T15:31:00Z"/>
                <w:lang w:val="cs-CZ"/>
              </w:rPr>
            </w:pPr>
          </w:p>
        </w:tc>
        <w:tc>
          <w:tcPr>
            <w:tcW w:w="850" w:type="dxa"/>
            <w:vAlign w:val="center"/>
          </w:tcPr>
          <w:p w:rsidR="007C1258" w:rsidRPr="00CE3E3D" w:rsidRDefault="000F0E40" w:rsidP="000F22F5">
            <w:pPr>
              <w:pStyle w:val="StandardTabelle9pt"/>
              <w:jc w:val="center"/>
              <w:rPr>
                <w:ins w:id="308" w:author="S. Börner" w:date="2013-11-12T15:31:00Z"/>
                <w:lang w:val="cs-CZ"/>
              </w:rPr>
            </w:pPr>
            <w:r w:rsidRPr="00CE3E3D">
              <w:rPr>
                <w:lang w:val="cs-CZ"/>
              </w:rPr>
              <w:t>Plošné zdroje</w:t>
            </w:r>
          </w:p>
        </w:tc>
        <w:tc>
          <w:tcPr>
            <w:tcW w:w="851" w:type="dxa"/>
            <w:vAlign w:val="center"/>
          </w:tcPr>
          <w:p w:rsidR="007C1258" w:rsidRPr="00CE3E3D" w:rsidRDefault="000F0E40" w:rsidP="000F22F5">
            <w:pPr>
              <w:pStyle w:val="StandardTabelle9pt"/>
              <w:jc w:val="center"/>
              <w:rPr>
                <w:ins w:id="309" w:author="S. Börner" w:date="2013-11-12T15:31:00Z"/>
                <w:lang w:val="cs-CZ"/>
              </w:rPr>
            </w:pPr>
            <w:r w:rsidRPr="00CE3E3D">
              <w:rPr>
                <w:lang w:val="cs-CZ"/>
              </w:rPr>
              <w:t>Bodové zdroje</w:t>
            </w:r>
          </w:p>
        </w:tc>
        <w:tc>
          <w:tcPr>
            <w:tcW w:w="989" w:type="dxa"/>
            <w:vAlign w:val="center"/>
          </w:tcPr>
          <w:p w:rsidR="007C1258" w:rsidRPr="00CE3E3D" w:rsidRDefault="000F0E40" w:rsidP="000F22F5">
            <w:pPr>
              <w:pStyle w:val="StandardTabelle9pt"/>
              <w:jc w:val="center"/>
              <w:rPr>
                <w:ins w:id="310" w:author="S. Börner" w:date="2013-11-12T15:31:00Z"/>
                <w:lang w:val="cs-CZ"/>
              </w:rPr>
            </w:pPr>
            <w:r w:rsidRPr="00CE3E3D">
              <w:rPr>
                <w:lang w:val="cs-CZ"/>
              </w:rPr>
              <w:t>Následky těžby</w:t>
            </w:r>
          </w:p>
        </w:tc>
      </w:tr>
      <w:tr w:rsidR="007C1258" w:rsidRPr="00CE3E3D" w:rsidTr="000F22F5">
        <w:trPr>
          <w:jc w:val="center"/>
          <w:ins w:id="311" w:author="S. Börner" w:date="2013-11-12T15:31:00Z"/>
        </w:trPr>
        <w:tc>
          <w:tcPr>
            <w:tcW w:w="1560" w:type="dxa"/>
            <w:vMerge/>
            <w:tcBorders>
              <w:bottom w:val="double" w:sz="4" w:space="0" w:color="auto"/>
            </w:tcBorders>
            <w:vAlign w:val="center"/>
          </w:tcPr>
          <w:p w:rsidR="007C1258" w:rsidRPr="00CE3E3D" w:rsidRDefault="007C1258" w:rsidP="000F22F5">
            <w:pPr>
              <w:pStyle w:val="StandardTabelle9pt"/>
              <w:jc w:val="center"/>
              <w:rPr>
                <w:ins w:id="312" w:author="S. Börner" w:date="2013-11-12T15:31:00Z"/>
                <w:lang w:val="cs-CZ"/>
              </w:rPr>
            </w:pPr>
          </w:p>
        </w:tc>
        <w:tc>
          <w:tcPr>
            <w:tcW w:w="424" w:type="dxa"/>
            <w:vMerge/>
            <w:tcBorders>
              <w:bottom w:val="double" w:sz="4" w:space="0" w:color="auto"/>
            </w:tcBorders>
            <w:vAlign w:val="center"/>
          </w:tcPr>
          <w:p w:rsidR="007C1258" w:rsidRPr="00CE3E3D" w:rsidRDefault="007C1258" w:rsidP="000F22F5">
            <w:pPr>
              <w:pStyle w:val="StandardTabelle9pt"/>
              <w:jc w:val="center"/>
              <w:rPr>
                <w:ins w:id="313" w:author="S. Börner" w:date="2013-11-12T15:31:00Z"/>
                <w:lang w:val="cs-CZ"/>
              </w:rPr>
            </w:pPr>
          </w:p>
        </w:tc>
        <w:tc>
          <w:tcPr>
            <w:tcW w:w="850" w:type="dxa"/>
            <w:tcBorders>
              <w:bottom w:val="double" w:sz="4" w:space="0" w:color="auto"/>
            </w:tcBorders>
            <w:vAlign w:val="center"/>
          </w:tcPr>
          <w:p w:rsidR="007C1258" w:rsidRPr="00CE3E3D" w:rsidRDefault="007C1258" w:rsidP="000F22F5">
            <w:pPr>
              <w:pStyle w:val="StandardTabelle9pt"/>
              <w:jc w:val="center"/>
              <w:rPr>
                <w:ins w:id="314" w:author="S. Börner" w:date="2013-11-12T15:31:00Z"/>
                <w:lang w:val="cs-CZ"/>
              </w:rPr>
            </w:pPr>
            <w:ins w:id="315" w:author="S. Börner" w:date="2013-11-12T15:31:00Z">
              <w:r w:rsidRPr="00CE3E3D">
                <w:rPr>
                  <w:lang w:val="cs-CZ"/>
                </w:rPr>
                <w:t>6</w:t>
              </w:r>
            </w:ins>
          </w:p>
        </w:tc>
        <w:tc>
          <w:tcPr>
            <w:tcW w:w="1077" w:type="dxa"/>
            <w:tcBorders>
              <w:bottom w:val="double" w:sz="4" w:space="0" w:color="auto"/>
            </w:tcBorders>
            <w:vAlign w:val="center"/>
          </w:tcPr>
          <w:p w:rsidR="007C1258" w:rsidRPr="00CE3E3D" w:rsidRDefault="007C1258" w:rsidP="000F22F5">
            <w:pPr>
              <w:pStyle w:val="StandardTabelle9pt"/>
              <w:jc w:val="center"/>
              <w:rPr>
                <w:ins w:id="316" w:author="S. Börner" w:date="2013-11-12T15:31:00Z"/>
                <w:lang w:val="cs-CZ"/>
              </w:rPr>
            </w:pPr>
            <w:ins w:id="317" w:author="S. Börner" w:date="2013-11-12T15:31:00Z">
              <w:r w:rsidRPr="00CE3E3D">
                <w:rPr>
                  <w:lang w:val="cs-CZ"/>
                </w:rPr>
                <w:t>5</w:t>
              </w:r>
            </w:ins>
          </w:p>
        </w:tc>
        <w:tc>
          <w:tcPr>
            <w:tcW w:w="907" w:type="dxa"/>
            <w:tcBorders>
              <w:bottom w:val="double" w:sz="4" w:space="0" w:color="auto"/>
              <w:right w:val="double" w:sz="4" w:space="0" w:color="auto"/>
            </w:tcBorders>
            <w:vAlign w:val="center"/>
          </w:tcPr>
          <w:p w:rsidR="007C1258" w:rsidRPr="00CE3E3D" w:rsidRDefault="007C1258" w:rsidP="000F22F5">
            <w:pPr>
              <w:pStyle w:val="StandardTabelle9pt"/>
              <w:jc w:val="center"/>
              <w:rPr>
                <w:ins w:id="318" w:author="S. Börner" w:date="2013-11-12T15:31:00Z"/>
                <w:lang w:val="cs-CZ"/>
              </w:rPr>
            </w:pPr>
            <w:ins w:id="319" w:author="S. Börner" w:date="2013-11-12T15:31:00Z">
              <w:r w:rsidRPr="00CE3E3D">
                <w:rPr>
                  <w:lang w:val="cs-CZ"/>
                </w:rPr>
                <w:t>1</w:t>
              </w:r>
            </w:ins>
          </w:p>
        </w:tc>
        <w:tc>
          <w:tcPr>
            <w:tcW w:w="1278" w:type="dxa"/>
            <w:vMerge/>
            <w:tcBorders>
              <w:top w:val="double" w:sz="4" w:space="0" w:color="auto"/>
              <w:left w:val="double" w:sz="4" w:space="0" w:color="auto"/>
              <w:bottom w:val="double" w:sz="4" w:space="0" w:color="auto"/>
              <w:right w:val="single" w:sz="6" w:space="0" w:color="000000"/>
            </w:tcBorders>
            <w:vAlign w:val="center"/>
          </w:tcPr>
          <w:p w:rsidR="007C1258" w:rsidRPr="00CE3E3D" w:rsidRDefault="007C1258" w:rsidP="000F22F5">
            <w:pPr>
              <w:pStyle w:val="StandardTabelle9pt"/>
              <w:jc w:val="center"/>
              <w:rPr>
                <w:ins w:id="320" w:author="S. Börner" w:date="2013-11-12T15:31:00Z"/>
                <w:lang w:val="cs-CZ"/>
              </w:rPr>
            </w:pPr>
          </w:p>
        </w:tc>
        <w:tc>
          <w:tcPr>
            <w:tcW w:w="567" w:type="dxa"/>
            <w:vMerge/>
            <w:tcBorders>
              <w:top w:val="double" w:sz="4" w:space="0" w:color="auto"/>
              <w:left w:val="single" w:sz="6" w:space="0" w:color="000000"/>
              <w:bottom w:val="double" w:sz="4" w:space="0" w:color="auto"/>
            </w:tcBorders>
            <w:vAlign w:val="center"/>
          </w:tcPr>
          <w:p w:rsidR="007C1258" w:rsidRPr="00CE3E3D" w:rsidRDefault="007C1258" w:rsidP="000F22F5">
            <w:pPr>
              <w:pStyle w:val="StandardTabelle9pt"/>
              <w:jc w:val="center"/>
              <w:rPr>
                <w:ins w:id="321" w:author="S. Börner" w:date="2013-11-12T15:31:00Z"/>
                <w:lang w:val="cs-CZ"/>
              </w:rPr>
            </w:pPr>
          </w:p>
        </w:tc>
        <w:tc>
          <w:tcPr>
            <w:tcW w:w="850" w:type="dxa"/>
            <w:tcBorders>
              <w:bottom w:val="double" w:sz="4" w:space="0" w:color="auto"/>
            </w:tcBorders>
            <w:vAlign w:val="center"/>
          </w:tcPr>
          <w:p w:rsidR="007C1258" w:rsidRPr="00CE3E3D" w:rsidRDefault="007C1258" w:rsidP="000F22F5">
            <w:pPr>
              <w:pStyle w:val="StandardTabelle9pt"/>
              <w:jc w:val="center"/>
              <w:rPr>
                <w:ins w:id="322" w:author="S. Börner" w:date="2013-11-12T15:31:00Z"/>
                <w:lang w:val="cs-CZ"/>
              </w:rPr>
            </w:pPr>
            <w:ins w:id="323" w:author="S. Börner" w:date="2013-11-12T15:31:00Z">
              <w:r w:rsidRPr="00CE3E3D">
                <w:rPr>
                  <w:lang w:val="cs-CZ"/>
                </w:rPr>
                <w:t>94</w:t>
              </w:r>
            </w:ins>
          </w:p>
        </w:tc>
        <w:tc>
          <w:tcPr>
            <w:tcW w:w="851" w:type="dxa"/>
            <w:tcBorders>
              <w:bottom w:val="double" w:sz="4" w:space="0" w:color="auto"/>
            </w:tcBorders>
            <w:vAlign w:val="center"/>
          </w:tcPr>
          <w:p w:rsidR="007C1258" w:rsidRPr="00CE3E3D" w:rsidRDefault="007C1258" w:rsidP="000F22F5">
            <w:pPr>
              <w:pStyle w:val="StandardTabelle9pt"/>
              <w:jc w:val="center"/>
              <w:rPr>
                <w:ins w:id="324" w:author="S. Börner" w:date="2013-11-12T15:31:00Z"/>
                <w:lang w:val="cs-CZ"/>
              </w:rPr>
            </w:pPr>
            <w:ins w:id="325" w:author="S. Börner" w:date="2013-11-12T15:31:00Z">
              <w:r w:rsidRPr="00CE3E3D">
                <w:rPr>
                  <w:lang w:val="cs-CZ"/>
                </w:rPr>
                <w:t>10</w:t>
              </w:r>
            </w:ins>
          </w:p>
        </w:tc>
        <w:tc>
          <w:tcPr>
            <w:tcW w:w="989" w:type="dxa"/>
            <w:tcBorders>
              <w:bottom w:val="double" w:sz="4" w:space="0" w:color="auto"/>
            </w:tcBorders>
            <w:vAlign w:val="center"/>
          </w:tcPr>
          <w:p w:rsidR="007C1258" w:rsidRPr="00CE3E3D" w:rsidRDefault="007C1258" w:rsidP="000F22F5">
            <w:pPr>
              <w:pStyle w:val="StandardTabelle9pt"/>
              <w:jc w:val="center"/>
              <w:rPr>
                <w:ins w:id="326" w:author="S. Börner" w:date="2013-11-12T15:31:00Z"/>
                <w:lang w:val="cs-CZ"/>
              </w:rPr>
            </w:pPr>
            <w:ins w:id="327" w:author="S. Börner" w:date="2013-11-12T15:31:00Z">
              <w:r w:rsidRPr="00CE3E3D">
                <w:rPr>
                  <w:lang w:val="cs-CZ"/>
                </w:rPr>
                <w:t>9</w:t>
              </w:r>
            </w:ins>
          </w:p>
        </w:tc>
      </w:tr>
      <w:tr w:rsidR="007C1258" w:rsidRPr="00CE3E3D" w:rsidTr="000F22F5">
        <w:trPr>
          <w:jc w:val="center"/>
          <w:ins w:id="328" w:author="S. Börner" w:date="2013-11-12T15:31:00Z"/>
        </w:trPr>
        <w:tc>
          <w:tcPr>
            <w:tcW w:w="9353" w:type="dxa"/>
            <w:gridSpan w:val="10"/>
            <w:tcBorders>
              <w:top w:val="double" w:sz="4" w:space="0" w:color="auto"/>
              <w:bottom w:val="double" w:sz="4" w:space="0" w:color="auto"/>
            </w:tcBorders>
            <w:shd w:val="clear" w:color="auto" w:fill="FBD4B4"/>
            <w:vAlign w:val="center"/>
          </w:tcPr>
          <w:p w:rsidR="007C1258" w:rsidRPr="00CE3E3D" w:rsidRDefault="00D262FF" w:rsidP="000F0E40">
            <w:pPr>
              <w:pStyle w:val="StandardTabelle9pt"/>
              <w:jc w:val="center"/>
              <w:rPr>
                <w:ins w:id="329" w:author="S. Börner" w:date="2013-11-12T15:31:00Z"/>
                <w:lang w:val="cs-CZ"/>
              </w:rPr>
            </w:pPr>
            <w:r w:rsidRPr="00CE3E3D">
              <w:rPr>
                <w:b/>
                <w:lang w:val="cs-CZ"/>
              </w:rPr>
              <w:t>Rakousko</w:t>
            </w:r>
            <w:ins w:id="330" w:author="S. Börner" w:date="2013-11-12T15:31:00Z">
              <w:r w:rsidR="007C1258" w:rsidRPr="00CE3E3D">
                <w:rPr>
                  <w:b/>
                  <w:lang w:val="cs-CZ"/>
                </w:rPr>
                <w:br/>
              </w:r>
              <w:r w:rsidR="007C1258" w:rsidRPr="00CE3E3D">
                <w:rPr>
                  <w:lang w:val="cs-CZ"/>
                </w:rPr>
                <w:t>(</w:t>
              </w:r>
            </w:ins>
            <w:r w:rsidR="000F0E40" w:rsidRPr="00CE3E3D">
              <w:rPr>
                <w:lang w:val="cs-CZ"/>
              </w:rPr>
              <w:t>celkem</w:t>
            </w:r>
            <w:ins w:id="331" w:author="S. Börner" w:date="2013-11-12T15:31:00Z">
              <w:r w:rsidR="007C1258" w:rsidRPr="00CE3E3D">
                <w:rPr>
                  <w:lang w:val="cs-CZ"/>
                </w:rPr>
                <w:t xml:space="preserve"> 1 </w:t>
              </w:r>
            </w:ins>
            <w:r w:rsidR="000F0E40" w:rsidRPr="00CE3E3D">
              <w:rPr>
                <w:lang w:val="cs-CZ"/>
              </w:rPr>
              <w:t>útvar podzemních vod</w:t>
            </w:r>
            <w:ins w:id="332" w:author="S. Börner" w:date="2013-11-12T15:31:00Z">
              <w:r w:rsidR="007C1258" w:rsidRPr="00CE3E3D">
                <w:rPr>
                  <w:lang w:val="cs-CZ"/>
                </w:rPr>
                <w:t>)</w:t>
              </w:r>
            </w:ins>
          </w:p>
        </w:tc>
      </w:tr>
      <w:tr w:rsidR="007C1258" w:rsidRPr="00CE3E3D" w:rsidTr="000F22F5">
        <w:trPr>
          <w:trHeight w:val="255"/>
          <w:jc w:val="center"/>
          <w:ins w:id="333" w:author="S. Börner" w:date="2013-11-12T15:31:00Z"/>
        </w:trPr>
        <w:tc>
          <w:tcPr>
            <w:tcW w:w="9353" w:type="dxa"/>
            <w:gridSpan w:val="10"/>
            <w:tcBorders>
              <w:top w:val="double" w:sz="4" w:space="0" w:color="auto"/>
              <w:bottom w:val="single" w:sz="6" w:space="0" w:color="000000"/>
            </w:tcBorders>
            <w:vAlign w:val="center"/>
          </w:tcPr>
          <w:p w:rsidR="007C1258" w:rsidRPr="00CE3E3D" w:rsidRDefault="000F0E40" w:rsidP="000F22F5">
            <w:pPr>
              <w:pStyle w:val="StandardTabelle9pt"/>
              <w:jc w:val="center"/>
              <w:rPr>
                <w:ins w:id="334" w:author="S. Börner" w:date="2013-11-12T15:31:00Z"/>
                <w:lang w:val="cs-CZ"/>
              </w:rPr>
            </w:pPr>
            <w:r w:rsidRPr="00CE3E3D">
              <w:rPr>
                <w:lang w:val="cs-CZ"/>
              </w:rPr>
              <w:t>Počet útvarů podzemních vod s hodnocením</w:t>
            </w:r>
          </w:p>
        </w:tc>
      </w:tr>
      <w:tr w:rsidR="007C1258" w:rsidRPr="00CE3E3D" w:rsidTr="000F22F5">
        <w:trPr>
          <w:trHeight w:val="255"/>
          <w:jc w:val="center"/>
          <w:ins w:id="335" w:author="S. Börner" w:date="2013-11-12T15:31:00Z"/>
        </w:trPr>
        <w:tc>
          <w:tcPr>
            <w:tcW w:w="1560" w:type="dxa"/>
            <w:vMerge w:val="restart"/>
            <w:tcBorders>
              <w:top w:val="single" w:sz="6" w:space="0" w:color="000000"/>
            </w:tcBorders>
            <w:vAlign w:val="center"/>
          </w:tcPr>
          <w:p w:rsidR="007C1258" w:rsidRPr="00CE3E3D" w:rsidRDefault="000F0E40" w:rsidP="000F22F5">
            <w:pPr>
              <w:pStyle w:val="StandardTabelle9pt"/>
              <w:jc w:val="left"/>
              <w:rPr>
                <w:ins w:id="336" w:author="S. Börner" w:date="2013-11-12T15:31:00Z"/>
                <w:lang w:val="cs-CZ"/>
              </w:rPr>
            </w:pPr>
            <w:r w:rsidRPr="00CE3E3D">
              <w:rPr>
                <w:lang w:val="cs-CZ"/>
              </w:rPr>
              <w:t xml:space="preserve">Nevyhovující </w:t>
            </w:r>
            <w:r w:rsidRPr="00CE3E3D">
              <w:rPr>
                <w:lang w:val="cs-CZ"/>
              </w:rPr>
              <w:br/>
              <w:t>kvantitativní stav</w:t>
            </w:r>
          </w:p>
        </w:tc>
        <w:tc>
          <w:tcPr>
            <w:tcW w:w="424" w:type="dxa"/>
            <w:vMerge w:val="restart"/>
            <w:tcBorders>
              <w:top w:val="single" w:sz="6" w:space="0" w:color="000000"/>
            </w:tcBorders>
            <w:vAlign w:val="center"/>
          </w:tcPr>
          <w:p w:rsidR="007C1258" w:rsidRPr="00CE3E3D" w:rsidRDefault="007C1258" w:rsidP="000F22F5">
            <w:pPr>
              <w:pStyle w:val="StandardTabelle9pt"/>
              <w:jc w:val="left"/>
              <w:rPr>
                <w:ins w:id="337" w:author="S. Börner" w:date="2013-11-12T15:31:00Z"/>
                <w:lang w:val="cs-CZ"/>
              </w:rPr>
            </w:pPr>
            <w:ins w:id="338" w:author="S. Börner" w:date="2013-11-12T15:31:00Z">
              <w:r w:rsidRPr="00CE3E3D">
                <w:rPr>
                  <w:lang w:val="cs-CZ"/>
                </w:rPr>
                <w:t>0</w:t>
              </w:r>
            </w:ins>
          </w:p>
        </w:tc>
        <w:tc>
          <w:tcPr>
            <w:tcW w:w="2834" w:type="dxa"/>
            <w:gridSpan w:val="3"/>
            <w:tcBorders>
              <w:top w:val="single" w:sz="6" w:space="0" w:color="000000"/>
              <w:right w:val="double" w:sz="4" w:space="0" w:color="auto"/>
            </w:tcBorders>
            <w:vAlign w:val="center"/>
          </w:tcPr>
          <w:p w:rsidR="007C1258" w:rsidRPr="00CE3E3D" w:rsidRDefault="000F0E40" w:rsidP="000F22F5">
            <w:pPr>
              <w:pStyle w:val="StandardTabelle9pt"/>
              <w:jc w:val="center"/>
              <w:rPr>
                <w:ins w:id="339" w:author="S. Börner" w:date="2013-11-12T15:31:00Z"/>
                <w:lang w:val="cs-CZ"/>
              </w:rPr>
            </w:pPr>
            <w:r w:rsidRPr="00CE3E3D">
              <w:rPr>
                <w:lang w:val="cs-CZ"/>
              </w:rPr>
              <w:t>Příčinné vlivy</w:t>
            </w:r>
          </w:p>
        </w:tc>
        <w:tc>
          <w:tcPr>
            <w:tcW w:w="1278" w:type="dxa"/>
            <w:vMerge w:val="restart"/>
            <w:tcBorders>
              <w:top w:val="single" w:sz="6" w:space="0" w:color="000000"/>
              <w:left w:val="double" w:sz="4" w:space="0" w:color="auto"/>
              <w:right w:val="single" w:sz="6" w:space="0" w:color="000000"/>
            </w:tcBorders>
            <w:vAlign w:val="center"/>
          </w:tcPr>
          <w:p w:rsidR="007C1258" w:rsidRPr="00CE3E3D" w:rsidRDefault="000F0E40" w:rsidP="000F22F5">
            <w:pPr>
              <w:pStyle w:val="StandardTabelle9pt"/>
              <w:jc w:val="center"/>
              <w:rPr>
                <w:ins w:id="340" w:author="S. Börner" w:date="2013-11-12T15:31:00Z"/>
                <w:lang w:val="cs-CZ"/>
              </w:rPr>
            </w:pPr>
            <w:r w:rsidRPr="00CE3E3D">
              <w:rPr>
                <w:lang w:val="cs-CZ"/>
              </w:rPr>
              <w:t>Nevyhovující chemický stav</w:t>
            </w:r>
          </w:p>
        </w:tc>
        <w:tc>
          <w:tcPr>
            <w:tcW w:w="567" w:type="dxa"/>
            <w:vMerge w:val="restart"/>
            <w:tcBorders>
              <w:top w:val="single" w:sz="6" w:space="0" w:color="000000"/>
              <w:left w:val="single" w:sz="6" w:space="0" w:color="000000"/>
            </w:tcBorders>
            <w:vAlign w:val="center"/>
          </w:tcPr>
          <w:p w:rsidR="007C1258" w:rsidRPr="00CE3E3D" w:rsidRDefault="007C1258" w:rsidP="000F22F5">
            <w:pPr>
              <w:pStyle w:val="StandardTabelle9pt"/>
              <w:jc w:val="center"/>
              <w:rPr>
                <w:ins w:id="341" w:author="S. Börner" w:date="2013-11-12T15:31:00Z"/>
                <w:lang w:val="cs-CZ"/>
              </w:rPr>
            </w:pPr>
            <w:ins w:id="342" w:author="S. Börner" w:date="2013-11-12T15:31:00Z">
              <w:r w:rsidRPr="00CE3E3D">
                <w:rPr>
                  <w:lang w:val="cs-CZ"/>
                </w:rPr>
                <w:t>0</w:t>
              </w:r>
            </w:ins>
          </w:p>
        </w:tc>
        <w:tc>
          <w:tcPr>
            <w:tcW w:w="2690" w:type="dxa"/>
            <w:gridSpan w:val="3"/>
            <w:tcBorders>
              <w:top w:val="single" w:sz="6" w:space="0" w:color="000000"/>
            </w:tcBorders>
            <w:vAlign w:val="center"/>
          </w:tcPr>
          <w:p w:rsidR="007C1258" w:rsidRPr="00CE3E3D" w:rsidRDefault="000F0E40" w:rsidP="000F22F5">
            <w:pPr>
              <w:pStyle w:val="StandardTabelle9pt"/>
              <w:jc w:val="center"/>
              <w:rPr>
                <w:ins w:id="343" w:author="S. Börner" w:date="2013-11-12T15:31:00Z"/>
                <w:lang w:val="cs-CZ"/>
              </w:rPr>
            </w:pPr>
            <w:r w:rsidRPr="00CE3E3D">
              <w:rPr>
                <w:lang w:val="cs-CZ"/>
              </w:rPr>
              <w:t>Příčinné vlivy</w:t>
            </w:r>
          </w:p>
        </w:tc>
      </w:tr>
      <w:tr w:rsidR="007C1258" w:rsidRPr="00CE3E3D" w:rsidTr="000F22F5">
        <w:trPr>
          <w:jc w:val="center"/>
          <w:ins w:id="344" w:author="S. Börner" w:date="2013-11-12T15:31:00Z"/>
        </w:trPr>
        <w:tc>
          <w:tcPr>
            <w:tcW w:w="1560" w:type="dxa"/>
            <w:vMerge/>
            <w:tcBorders>
              <w:top w:val="single" w:sz="6" w:space="0" w:color="000000"/>
            </w:tcBorders>
            <w:vAlign w:val="center"/>
          </w:tcPr>
          <w:p w:rsidR="007C1258" w:rsidRPr="00CE3E3D" w:rsidRDefault="007C1258" w:rsidP="000F22F5">
            <w:pPr>
              <w:pStyle w:val="StandardTabelle9pt"/>
              <w:jc w:val="center"/>
              <w:rPr>
                <w:ins w:id="345" w:author="S. Börner" w:date="2013-11-12T15:31:00Z"/>
                <w:lang w:val="cs-CZ"/>
              </w:rPr>
            </w:pPr>
          </w:p>
        </w:tc>
        <w:tc>
          <w:tcPr>
            <w:tcW w:w="424" w:type="dxa"/>
            <w:vMerge/>
            <w:tcBorders>
              <w:top w:val="single" w:sz="6" w:space="0" w:color="000000"/>
            </w:tcBorders>
            <w:vAlign w:val="center"/>
          </w:tcPr>
          <w:p w:rsidR="007C1258" w:rsidRPr="00CE3E3D" w:rsidRDefault="007C1258" w:rsidP="000F22F5">
            <w:pPr>
              <w:pStyle w:val="StandardTabelle9pt"/>
              <w:jc w:val="center"/>
              <w:rPr>
                <w:ins w:id="346" w:author="S. Börner" w:date="2013-11-12T15:31:00Z"/>
                <w:lang w:val="cs-CZ"/>
              </w:rPr>
            </w:pPr>
          </w:p>
        </w:tc>
        <w:tc>
          <w:tcPr>
            <w:tcW w:w="850" w:type="dxa"/>
            <w:tcBorders>
              <w:top w:val="single" w:sz="6" w:space="0" w:color="000000"/>
            </w:tcBorders>
            <w:vAlign w:val="center"/>
          </w:tcPr>
          <w:p w:rsidR="007C1258" w:rsidRPr="00CE3E3D" w:rsidRDefault="000F0E40" w:rsidP="000F22F5">
            <w:pPr>
              <w:pStyle w:val="StandardTabelle9pt"/>
              <w:jc w:val="center"/>
              <w:rPr>
                <w:ins w:id="347" w:author="S. Börner" w:date="2013-11-12T15:31:00Z"/>
                <w:lang w:val="cs-CZ"/>
              </w:rPr>
            </w:pPr>
            <w:r w:rsidRPr="00CE3E3D">
              <w:rPr>
                <w:lang w:val="cs-CZ"/>
              </w:rPr>
              <w:t>Odběry</w:t>
            </w:r>
          </w:p>
        </w:tc>
        <w:tc>
          <w:tcPr>
            <w:tcW w:w="1077" w:type="dxa"/>
            <w:tcBorders>
              <w:top w:val="single" w:sz="6" w:space="0" w:color="000000"/>
            </w:tcBorders>
            <w:vAlign w:val="center"/>
          </w:tcPr>
          <w:p w:rsidR="007C1258" w:rsidRPr="00CE3E3D" w:rsidRDefault="000F0E40" w:rsidP="000F22F5">
            <w:pPr>
              <w:pStyle w:val="StandardTabelle9pt"/>
              <w:jc w:val="center"/>
              <w:rPr>
                <w:ins w:id="348" w:author="S. Börner" w:date="2013-11-12T15:31:00Z"/>
                <w:lang w:val="cs-CZ"/>
              </w:rPr>
            </w:pPr>
            <w:r w:rsidRPr="00CE3E3D">
              <w:rPr>
                <w:lang w:val="cs-CZ"/>
              </w:rPr>
              <w:t>Následky těžby</w:t>
            </w:r>
          </w:p>
        </w:tc>
        <w:tc>
          <w:tcPr>
            <w:tcW w:w="907" w:type="dxa"/>
            <w:tcBorders>
              <w:top w:val="single" w:sz="6" w:space="0" w:color="000000"/>
              <w:right w:val="double" w:sz="4" w:space="0" w:color="auto"/>
            </w:tcBorders>
            <w:vAlign w:val="center"/>
          </w:tcPr>
          <w:p w:rsidR="007C1258" w:rsidRPr="00CE3E3D" w:rsidRDefault="007C1258" w:rsidP="000F0E40">
            <w:pPr>
              <w:pStyle w:val="StandardTabelle9pt"/>
              <w:jc w:val="center"/>
              <w:rPr>
                <w:ins w:id="349" w:author="S. Börner" w:date="2013-11-12T15:31:00Z"/>
                <w:lang w:val="cs-CZ"/>
              </w:rPr>
            </w:pPr>
            <w:ins w:id="350" w:author="S. Börner" w:date="2013-11-12T15:31:00Z">
              <w:r w:rsidRPr="00CE3E3D">
                <w:rPr>
                  <w:lang w:val="cs-CZ"/>
                </w:rPr>
                <w:t>Intru</w:t>
              </w:r>
            </w:ins>
            <w:r w:rsidR="000F0E40" w:rsidRPr="00CE3E3D">
              <w:rPr>
                <w:lang w:val="cs-CZ"/>
              </w:rPr>
              <w:t>ze</w:t>
            </w:r>
          </w:p>
        </w:tc>
        <w:tc>
          <w:tcPr>
            <w:tcW w:w="1278" w:type="dxa"/>
            <w:vMerge/>
            <w:tcBorders>
              <w:top w:val="double" w:sz="4" w:space="0" w:color="auto"/>
              <w:left w:val="double" w:sz="4" w:space="0" w:color="auto"/>
              <w:right w:val="single" w:sz="6" w:space="0" w:color="000000"/>
            </w:tcBorders>
            <w:vAlign w:val="center"/>
          </w:tcPr>
          <w:p w:rsidR="007C1258" w:rsidRPr="00CE3E3D" w:rsidRDefault="007C1258" w:rsidP="000F22F5">
            <w:pPr>
              <w:pStyle w:val="StandardTabelle9pt"/>
              <w:jc w:val="center"/>
              <w:rPr>
                <w:ins w:id="351" w:author="S. Börner" w:date="2013-11-12T15:31:00Z"/>
                <w:lang w:val="cs-CZ"/>
              </w:rPr>
            </w:pPr>
          </w:p>
        </w:tc>
        <w:tc>
          <w:tcPr>
            <w:tcW w:w="567" w:type="dxa"/>
            <w:vMerge/>
            <w:tcBorders>
              <w:top w:val="double" w:sz="4" w:space="0" w:color="auto"/>
              <w:left w:val="single" w:sz="6" w:space="0" w:color="000000"/>
            </w:tcBorders>
            <w:vAlign w:val="center"/>
          </w:tcPr>
          <w:p w:rsidR="007C1258" w:rsidRPr="00CE3E3D" w:rsidRDefault="007C1258" w:rsidP="000F22F5">
            <w:pPr>
              <w:pStyle w:val="StandardTabelle9pt"/>
              <w:jc w:val="center"/>
              <w:rPr>
                <w:ins w:id="352" w:author="S. Börner" w:date="2013-11-12T15:31:00Z"/>
                <w:lang w:val="cs-CZ"/>
              </w:rPr>
            </w:pPr>
          </w:p>
        </w:tc>
        <w:tc>
          <w:tcPr>
            <w:tcW w:w="850" w:type="dxa"/>
            <w:tcBorders>
              <w:top w:val="single" w:sz="6" w:space="0" w:color="000000"/>
            </w:tcBorders>
            <w:vAlign w:val="center"/>
          </w:tcPr>
          <w:p w:rsidR="007C1258" w:rsidRPr="00CE3E3D" w:rsidRDefault="000F0E40" w:rsidP="000F22F5">
            <w:pPr>
              <w:pStyle w:val="StandardTabelle9pt"/>
              <w:jc w:val="center"/>
              <w:rPr>
                <w:ins w:id="353" w:author="S. Börner" w:date="2013-11-12T15:31:00Z"/>
                <w:lang w:val="cs-CZ"/>
              </w:rPr>
            </w:pPr>
            <w:r w:rsidRPr="00CE3E3D">
              <w:rPr>
                <w:lang w:val="cs-CZ"/>
              </w:rPr>
              <w:t>Plošné zdroje</w:t>
            </w:r>
          </w:p>
        </w:tc>
        <w:tc>
          <w:tcPr>
            <w:tcW w:w="851" w:type="dxa"/>
            <w:tcBorders>
              <w:top w:val="single" w:sz="6" w:space="0" w:color="000000"/>
            </w:tcBorders>
            <w:vAlign w:val="center"/>
          </w:tcPr>
          <w:p w:rsidR="007C1258" w:rsidRPr="00CE3E3D" w:rsidRDefault="000F0E40" w:rsidP="000F22F5">
            <w:pPr>
              <w:pStyle w:val="StandardTabelle9pt"/>
              <w:jc w:val="center"/>
              <w:rPr>
                <w:ins w:id="354" w:author="S. Börner" w:date="2013-11-12T15:31:00Z"/>
                <w:lang w:val="cs-CZ"/>
              </w:rPr>
            </w:pPr>
            <w:r w:rsidRPr="00CE3E3D">
              <w:rPr>
                <w:lang w:val="cs-CZ"/>
              </w:rPr>
              <w:t>Bodové zdroje</w:t>
            </w:r>
          </w:p>
        </w:tc>
        <w:tc>
          <w:tcPr>
            <w:tcW w:w="989" w:type="dxa"/>
            <w:tcBorders>
              <w:top w:val="single" w:sz="6" w:space="0" w:color="000000"/>
            </w:tcBorders>
            <w:vAlign w:val="center"/>
          </w:tcPr>
          <w:p w:rsidR="007C1258" w:rsidRPr="00CE3E3D" w:rsidRDefault="000F0E40" w:rsidP="000F22F5">
            <w:pPr>
              <w:pStyle w:val="StandardTabelle9pt"/>
              <w:jc w:val="center"/>
              <w:rPr>
                <w:ins w:id="355" w:author="S. Börner" w:date="2013-11-12T15:31:00Z"/>
                <w:lang w:val="cs-CZ"/>
              </w:rPr>
            </w:pPr>
            <w:r w:rsidRPr="00CE3E3D">
              <w:rPr>
                <w:lang w:val="cs-CZ"/>
              </w:rPr>
              <w:t>Následky těžby</w:t>
            </w:r>
          </w:p>
        </w:tc>
      </w:tr>
      <w:tr w:rsidR="007C1258" w:rsidRPr="00CE3E3D" w:rsidTr="000F22F5">
        <w:trPr>
          <w:jc w:val="center"/>
          <w:ins w:id="356" w:author="S. Börner" w:date="2013-11-12T15:31:00Z"/>
        </w:trPr>
        <w:tc>
          <w:tcPr>
            <w:tcW w:w="1560" w:type="dxa"/>
            <w:vMerge/>
            <w:tcBorders>
              <w:top w:val="single" w:sz="6" w:space="0" w:color="000000"/>
              <w:bottom w:val="single" w:sz="12" w:space="0" w:color="000000"/>
            </w:tcBorders>
            <w:vAlign w:val="center"/>
          </w:tcPr>
          <w:p w:rsidR="007C1258" w:rsidRPr="00CE3E3D" w:rsidRDefault="007C1258" w:rsidP="000F22F5">
            <w:pPr>
              <w:pStyle w:val="StandardTabelle9pt"/>
              <w:jc w:val="center"/>
              <w:rPr>
                <w:ins w:id="357" w:author="S. Börner" w:date="2013-11-12T15:31:00Z"/>
                <w:lang w:val="cs-CZ"/>
              </w:rPr>
            </w:pPr>
          </w:p>
        </w:tc>
        <w:tc>
          <w:tcPr>
            <w:tcW w:w="424" w:type="dxa"/>
            <w:vMerge/>
            <w:tcBorders>
              <w:top w:val="single" w:sz="6" w:space="0" w:color="000000"/>
              <w:bottom w:val="single" w:sz="12" w:space="0" w:color="000000"/>
            </w:tcBorders>
            <w:vAlign w:val="center"/>
          </w:tcPr>
          <w:p w:rsidR="007C1258" w:rsidRPr="00CE3E3D" w:rsidRDefault="007C1258" w:rsidP="000F22F5">
            <w:pPr>
              <w:pStyle w:val="StandardTabelle9pt"/>
              <w:jc w:val="center"/>
              <w:rPr>
                <w:ins w:id="358" w:author="S. Börner" w:date="2013-11-12T15:31:00Z"/>
                <w:lang w:val="cs-CZ"/>
              </w:rPr>
            </w:pPr>
          </w:p>
        </w:tc>
        <w:tc>
          <w:tcPr>
            <w:tcW w:w="850" w:type="dxa"/>
            <w:tcBorders>
              <w:top w:val="single" w:sz="6" w:space="0" w:color="000000"/>
              <w:bottom w:val="single" w:sz="12" w:space="0" w:color="000000"/>
            </w:tcBorders>
            <w:vAlign w:val="center"/>
          </w:tcPr>
          <w:p w:rsidR="007C1258" w:rsidRPr="00CE3E3D" w:rsidRDefault="007C1258" w:rsidP="000F22F5">
            <w:pPr>
              <w:pStyle w:val="StandardTabelle9pt"/>
              <w:jc w:val="center"/>
              <w:rPr>
                <w:ins w:id="359" w:author="S. Börner" w:date="2013-11-12T15:31:00Z"/>
                <w:lang w:val="cs-CZ"/>
              </w:rPr>
            </w:pPr>
            <w:ins w:id="360" w:author="S. Börner" w:date="2013-11-12T15:31:00Z">
              <w:r w:rsidRPr="00CE3E3D">
                <w:rPr>
                  <w:rFonts w:cs="Arial"/>
                  <w:lang w:val="cs-CZ"/>
                </w:rPr>
                <w:sym w:font="Symbol" w:char="F0BE"/>
              </w:r>
            </w:ins>
          </w:p>
        </w:tc>
        <w:tc>
          <w:tcPr>
            <w:tcW w:w="1077" w:type="dxa"/>
            <w:tcBorders>
              <w:top w:val="single" w:sz="6" w:space="0" w:color="000000"/>
              <w:bottom w:val="single" w:sz="12" w:space="0" w:color="000000"/>
            </w:tcBorders>
            <w:vAlign w:val="center"/>
          </w:tcPr>
          <w:p w:rsidR="007C1258" w:rsidRPr="00CE3E3D" w:rsidRDefault="007C1258" w:rsidP="000F22F5">
            <w:pPr>
              <w:pStyle w:val="StandardTabelle9pt"/>
              <w:jc w:val="center"/>
              <w:rPr>
                <w:ins w:id="361" w:author="S. Börner" w:date="2013-11-12T15:31:00Z"/>
                <w:lang w:val="cs-CZ"/>
              </w:rPr>
            </w:pPr>
            <w:ins w:id="362" w:author="S. Börner" w:date="2013-11-12T15:31:00Z">
              <w:r w:rsidRPr="00CE3E3D">
                <w:rPr>
                  <w:rFonts w:cs="Arial"/>
                  <w:lang w:val="cs-CZ"/>
                </w:rPr>
                <w:sym w:font="Symbol" w:char="F0BE"/>
              </w:r>
            </w:ins>
          </w:p>
        </w:tc>
        <w:tc>
          <w:tcPr>
            <w:tcW w:w="907" w:type="dxa"/>
            <w:tcBorders>
              <w:top w:val="single" w:sz="6" w:space="0" w:color="000000"/>
              <w:bottom w:val="single" w:sz="12" w:space="0" w:color="000000"/>
              <w:right w:val="double" w:sz="4" w:space="0" w:color="auto"/>
            </w:tcBorders>
            <w:vAlign w:val="center"/>
          </w:tcPr>
          <w:p w:rsidR="007C1258" w:rsidRPr="00CE3E3D" w:rsidRDefault="007C1258" w:rsidP="000F22F5">
            <w:pPr>
              <w:pStyle w:val="StandardTabelle9pt"/>
              <w:jc w:val="center"/>
              <w:rPr>
                <w:ins w:id="363" w:author="S. Börner" w:date="2013-11-12T15:31:00Z"/>
                <w:lang w:val="cs-CZ"/>
              </w:rPr>
            </w:pPr>
            <w:ins w:id="364" w:author="S. Börner" w:date="2013-11-12T15:31:00Z">
              <w:r w:rsidRPr="00CE3E3D">
                <w:rPr>
                  <w:rFonts w:cs="Arial"/>
                  <w:lang w:val="cs-CZ"/>
                </w:rPr>
                <w:sym w:font="Symbol" w:char="F0BE"/>
              </w:r>
            </w:ins>
          </w:p>
        </w:tc>
        <w:tc>
          <w:tcPr>
            <w:tcW w:w="1278" w:type="dxa"/>
            <w:vMerge/>
            <w:tcBorders>
              <w:top w:val="double" w:sz="4" w:space="0" w:color="auto"/>
              <w:left w:val="double" w:sz="4" w:space="0" w:color="auto"/>
              <w:bottom w:val="single" w:sz="6" w:space="0" w:color="000000"/>
              <w:right w:val="single" w:sz="6" w:space="0" w:color="000000"/>
            </w:tcBorders>
            <w:vAlign w:val="center"/>
          </w:tcPr>
          <w:p w:rsidR="007C1258" w:rsidRPr="00CE3E3D" w:rsidRDefault="007C1258" w:rsidP="000F22F5">
            <w:pPr>
              <w:pStyle w:val="StandardTabelle9pt"/>
              <w:jc w:val="center"/>
              <w:rPr>
                <w:ins w:id="365" w:author="S. Börner" w:date="2013-11-12T15:31:00Z"/>
                <w:lang w:val="cs-CZ"/>
              </w:rPr>
            </w:pPr>
          </w:p>
        </w:tc>
        <w:tc>
          <w:tcPr>
            <w:tcW w:w="567" w:type="dxa"/>
            <w:vMerge/>
            <w:tcBorders>
              <w:top w:val="double" w:sz="4" w:space="0" w:color="auto"/>
              <w:left w:val="single" w:sz="6" w:space="0" w:color="000000"/>
              <w:bottom w:val="single" w:sz="6" w:space="0" w:color="000000"/>
            </w:tcBorders>
            <w:vAlign w:val="center"/>
          </w:tcPr>
          <w:p w:rsidR="007C1258" w:rsidRPr="00CE3E3D" w:rsidRDefault="007C1258" w:rsidP="000F22F5">
            <w:pPr>
              <w:pStyle w:val="StandardTabelle9pt"/>
              <w:jc w:val="center"/>
              <w:rPr>
                <w:ins w:id="366" w:author="S. Börner" w:date="2013-11-12T15:31:00Z"/>
                <w:lang w:val="cs-CZ"/>
              </w:rPr>
            </w:pPr>
          </w:p>
        </w:tc>
        <w:tc>
          <w:tcPr>
            <w:tcW w:w="850" w:type="dxa"/>
            <w:tcBorders>
              <w:top w:val="single" w:sz="6" w:space="0" w:color="000000"/>
              <w:bottom w:val="single" w:sz="12" w:space="0" w:color="000000"/>
            </w:tcBorders>
            <w:vAlign w:val="center"/>
          </w:tcPr>
          <w:p w:rsidR="007C1258" w:rsidRPr="00CE3E3D" w:rsidRDefault="007C1258" w:rsidP="000F22F5">
            <w:pPr>
              <w:pStyle w:val="StandardTabelle9pt"/>
              <w:jc w:val="center"/>
              <w:rPr>
                <w:ins w:id="367" w:author="S. Börner" w:date="2013-11-12T15:31:00Z"/>
                <w:lang w:val="cs-CZ"/>
              </w:rPr>
            </w:pPr>
            <w:ins w:id="368" w:author="S. Börner" w:date="2013-11-12T15:31:00Z">
              <w:r w:rsidRPr="00CE3E3D">
                <w:rPr>
                  <w:rFonts w:cs="Arial"/>
                  <w:lang w:val="cs-CZ"/>
                </w:rPr>
                <w:sym w:font="Symbol" w:char="F0BE"/>
              </w:r>
            </w:ins>
          </w:p>
        </w:tc>
        <w:tc>
          <w:tcPr>
            <w:tcW w:w="851" w:type="dxa"/>
            <w:tcBorders>
              <w:top w:val="single" w:sz="6" w:space="0" w:color="000000"/>
              <w:bottom w:val="single" w:sz="12" w:space="0" w:color="000000"/>
            </w:tcBorders>
            <w:vAlign w:val="center"/>
          </w:tcPr>
          <w:p w:rsidR="007C1258" w:rsidRPr="00CE3E3D" w:rsidRDefault="007C1258" w:rsidP="000F22F5">
            <w:pPr>
              <w:pStyle w:val="StandardTabelle9pt"/>
              <w:jc w:val="center"/>
              <w:rPr>
                <w:ins w:id="369" w:author="S. Börner" w:date="2013-11-12T15:31:00Z"/>
                <w:lang w:val="cs-CZ"/>
              </w:rPr>
            </w:pPr>
            <w:ins w:id="370" w:author="S. Börner" w:date="2013-11-12T15:31:00Z">
              <w:r w:rsidRPr="00CE3E3D">
                <w:rPr>
                  <w:rFonts w:cs="Arial"/>
                  <w:lang w:val="cs-CZ"/>
                </w:rPr>
                <w:sym w:font="Symbol" w:char="F0BE"/>
              </w:r>
            </w:ins>
          </w:p>
        </w:tc>
        <w:tc>
          <w:tcPr>
            <w:tcW w:w="989" w:type="dxa"/>
            <w:tcBorders>
              <w:top w:val="single" w:sz="6" w:space="0" w:color="000000"/>
              <w:bottom w:val="single" w:sz="12" w:space="0" w:color="000000"/>
            </w:tcBorders>
            <w:vAlign w:val="center"/>
          </w:tcPr>
          <w:p w:rsidR="007C1258" w:rsidRPr="00CE3E3D" w:rsidRDefault="007C1258" w:rsidP="000F22F5">
            <w:pPr>
              <w:pStyle w:val="StandardTabelle9pt"/>
              <w:jc w:val="center"/>
              <w:rPr>
                <w:ins w:id="371" w:author="S. Börner" w:date="2013-11-12T15:31:00Z"/>
                <w:lang w:val="cs-CZ"/>
              </w:rPr>
            </w:pPr>
            <w:ins w:id="372" w:author="S. Börner" w:date="2013-11-12T15:31:00Z">
              <w:r w:rsidRPr="00CE3E3D">
                <w:rPr>
                  <w:rFonts w:cs="Arial"/>
                  <w:lang w:val="cs-CZ"/>
                </w:rPr>
                <w:sym w:font="Symbol" w:char="F0BE"/>
              </w:r>
            </w:ins>
          </w:p>
        </w:tc>
      </w:tr>
      <w:tr w:rsidR="007C1258" w:rsidRPr="00CE3E3D" w:rsidTr="000F22F5">
        <w:trPr>
          <w:jc w:val="center"/>
          <w:ins w:id="373" w:author="S. Börner" w:date="2013-11-12T15:31:00Z"/>
        </w:trPr>
        <w:tc>
          <w:tcPr>
            <w:tcW w:w="9353" w:type="dxa"/>
            <w:gridSpan w:val="10"/>
            <w:tcBorders>
              <w:top w:val="double" w:sz="4" w:space="0" w:color="auto"/>
              <w:bottom w:val="double" w:sz="4" w:space="0" w:color="auto"/>
            </w:tcBorders>
            <w:shd w:val="clear" w:color="auto" w:fill="FBD4B4"/>
            <w:vAlign w:val="center"/>
          </w:tcPr>
          <w:p w:rsidR="007C1258" w:rsidRPr="00CE3E3D" w:rsidRDefault="00D262FF" w:rsidP="000F0E40">
            <w:pPr>
              <w:pStyle w:val="StandardTabelle9pt"/>
              <w:jc w:val="center"/>
              <w:rPr>
                <w:ins w:id="374" w:author="S. Börner" w:date="2013-11-12T15:31:00Z"/>
                <w:lang w:val="cs-CZ"/>
              </w:rPr>
            </w:pPr>
            <w:r w:rsidRPr="00CE3E3D">
              <w:rPr>
                <w:b/>
                <w:lang w:val="cs-CZ"/>
              </w:rPr>
              <w:t>Polsko</w:t>
            </w:r>
            <w:ins w:id="375" w:author="S. Börner" w:date="2013-11-12T15:31:00Z">
              <w:r w:rsidR="007C1258" w:rsidRPr="00CE3E3D">
                <w:rPr>
                  <w:b/>
                  <w:lang w:val="cs-CZ"/>
                </w:rPr>
                <w:br/>
              </w:r>
              <w:r w:rsidR="007C1258" w:rsidRPr="00CE3E3D">
                <w:rPr>
                  <w:lang w:val="cs-CZ"/>
                </w:rPr>
                <w:t>(</w:t>
              </w:r>
            </w:ins>
            <w:r w:rsidR="000F0E40" w:rsidRPr="00CE3E3D">
              <w:rPr>
                <w:lang w:val="cs-CZ"/>
              </w:rPr>
              <w:t>celkem</w:t>
            </w:r>
            <w:ins w:id="376" w:author="S. Börner" w:date="2013-11-12T15:31:00Z">
              <w:r w:rsidR="007C1258" w:rsidRPr="00CE3E3D">
                <w:rPr>
                  <w:lang w:val="cs-CZ"/>
                </w:rPr>
                <w:t xml:space="preserve"> 3 </w:t>
              </w:r>
            </w:ins>
            <w:r w:rsidR="000F0E40" w:rsidRPr="00CE3E3D">
              <w:rPr>
                <w:lang w:val="cs-CZ"/>
              </w:rPr>
              <w:t>útvary podzemních vod</w:t>
            </w:r>
            <w:ins w:id="377" w:author="S. Börner" w:date="2013-11-12T15:31:00Z">
              <w:r w:rsidR="007C1258" w:rsidRPr="00CE3E3D">
                <w:rPr>
                  <w:lang w:val="cs-CZ"/>
                </w:rPr>
                <w:t>)</w:t>
              </w:r>
            </w:ins>
          </w:p>
        </w:tc>
      </w:tr>
      <w:tr w:rsidR="007C1258" w:rsidRPr="00CE3E3D" w:rsidTr="000F22F5">
        <w:trPr>
          <w:trHeight w:val="255"/>
          <w:jc w:val="center"/>
          <w:ins w:id="378" w:author="S. Börner" w:date="2013-11-12T15:31:00Z"/>
        </w:trPr>
        <w:tc>
          <w:tcPr>
            <w:tcW w:w="9353" w:type="dxa"/>
            <w:gridSpan w:val="10"/>
            <w:tcBorders>
              <w:top w:val="double" w:sz="4" w:space="0" w:color="auto"/>
              <w:bottom w:val="single" w:sz="6" w:space="0" w:color="000000"/>
            </w:tcBorders>
            <w:vAlign w:val="center"/>
          </w:tcPr>
          <w:p w:rsidR="007C1258" w:rsidRPr="00CE3E3D" w:rsidRDefault="000F0E40" w:rsidP="000F22F5">
            <w:pPr>
              <w:pStyle w:val="StandardTabelle9pt"/>
              <w:jc w:val="center"/>
              <w:rPr>
                <w:ins w:id="379" w:author="S. Börner" w:date="2013-11-12T15:31:00Z"/>
                <w:lang w:val="cs-CZ"/>
              </w:rPr>
            </w:pPr>
            <w:r w:rsidRPr="00CE3E3D">
              <w:rPr>
                <w:lang w:val="cs-CZ"/>
              </w:rPr>
              <w:t>Počet útvarů podzemních vod s hodnocením</w:t>
            </w:r>
          </w:p>
        </w:tc>
      </w:tr>
      <w:tr w:rsidR="007C1258" w:rsidRPr="00CE3E3D" w:rsidTr="000F22F5">
        <w:trPr>
          <w:trHeight w:val="255"/>
          <w:jc w:val="center"/>
          <w:ins w:id="380" w:author="S. Börner" w:date="2013-11-12T15:31:00Z"/>
        </w:trPr>
        <w:tc>
          <w:tcPr>
            <w:tcW w:w="1560" w:type="dxa"/>
            <w:vMerge w:val="restart"/>
            <w:tcBorders>
              <w:top w:val="single" w:sz="6" w:space="0" w:color="000000"/>
            </w:tcBorders>
            <w:vAlign w:val="center"/>
          </w:tcPr>
          <w:p w:rsidR="007C1258" w:rsidRPr="00CE3E3D" w:rsidRDefault="000F0E40" w:rsidP="000F22F5">
            <w:pPr>
              <w:pStyle w:val="StandardTabelle9pt"/>
              <w:jc w:val="left"/>
              <w:rPr>
                <w:ins w:id="381" w:author="S. Börner" w:date="2013-11-12T15:31:00Z"/>
                <w:lang w:val="cs-CZ"/>
              </w:rPr>
            </w:pPr>
            <w:r w:rsidRPr="00CE3E3D">
              <w:rPr>
                <w:lang w:val="cs-CZ"/>
              </w:rPr>
              <w:t xml:space="preserve">Nevyhovující </w:t>
            </w:r>
            <w:r w:rsidRPr="00CE3E3D">
              <w:rPr>
                <w:lang w:val="cs-CZ"/>
              </w:rPr>
              <w:br/>
              <w:t>kvantitativní stav</w:t>
            </w:r>
          </w:p>
        </w:tc>
        <w:tc>
          <w:tcPr>
            <w:tcW w:w="424" w:type="dxa"/>
            <w:vMerge w:val="restart"/>
            <w:tcBorders>
              <w:top w:val="single" w:sz="6" w:space="0" w:color="000000"/>
            </w:tcBorders>
            <w:vAlign w:val="center"/>
          </w:tcPr>
          <w:p w:rsidR="007C1258" w:rsidRPr="00CE3E3D" w:rsidRDefault="007C1258" w:rsidP="000F22F5">
            <w:pPr>
              <w:pStyle w:val="StandardTabelle9pt"/>
              <w:jc w:val="left"/>
              <w:rPr>
                <w:ins w:id="382" w:author="S. Börner" w:date="2013-11-12T15:31:00Z"/>
                <w:lang w:val="cs-CZ"/>
              </w:rPr>
            </w:pPr>
            <w:ins w:id="383" w:author="S. Börner" w:date="2013-11-12T15:31:00Z">
              <w:r w:rsidRPr="00CE3E3D">
                <w:rPr>
                  <w:lang w:val="cs-CZ"/>
                </w:rPr>
                <w:t>0</w:t>
              </w:r>
            </w:ins>
          </w:p>
        </w:tc>
        <w:tc>
          <w:tcPr>
            <w:tcW w:w="2834" w:type="dxa"/>
            <w:gridSpan w:val="3"/>
            <w:tcBorders>
              <w:top w:val="single" w:sz="6" w:space="0" w:color="000000"/>
              <w:right w:val="double" w:sz="4" w:space="0" w:color="auto"/>
            </w:tcBorders>
            <w:vAlign w:val="center"/>
          </w:tcPr>
          <w:p w:rsidR="007C1258" w:rsidRPr="00CE3E3D" w:rsidRDefault="000F0E40" w:rsidP="000F22F5">
            <w:pPr>
              <w:pStyle w:val="StandardTabelle9pt"/>
              <w:jc w:val="center"/>
              <w:rPr>
                <w:ins w:id="384" w:author="S. Börner" w:date="2013-11-12T15:31:00Z"/>
                <w:lang w:val="cs-CZ"/>
              </w:rPr>
            </w:pPr>
            <w:r w:rsidRPr="00CE3E3D">
              <w:rPr>
                <w:lang w:val="cs-CZ"/>
              </w:rPr>
              <w:t>Příčinné vlivy</w:t>
            </w:r>
          </w:p>
        </w:tc>
        <w:tc>
          <w:tcPr>
            <w:tcW w:w="1278" w:type="dxa"/>
            <w:vMerge w:val="restart"/>
            <w:tcBorders>
              <w:top w:val="single" w:sz="6" w:space="0" w:color="000000"/>
              <w:left w:val="double" w:sz="4" w:space="0" w:color="auto"/>
              <w:right w:val="single" w:sz="6" w:space="0" w:color="000000"/>
            </w:tcBorders>
            <w:vAlign w:val="center"/>
          </w:tcPr>
          <w:p w:rsidR="007C1258" w:rsidRPr="00CE3E3D" w:rsidRDefault="000F0E40" w:rsidP="000F22F5">
            <w:pPr>
              <w:pStyle w:val="StandardTabelle9pt"/>
              <w:jc w:val="center"/>
              <w:rPr>
                <w:ins w:id="385" w:author="S. Börner" w:date="2013-11-12T15:31:00Z"/>
                <w:lang w:val="cs-CZ"/>
              </w:rPr>
            </w:pPr>
            <w:r w:rsidRPr="00CE3E3D">
              <w:rPr>
                <w:lang w:val="cs-CZ"/>
              </w:rPr>
              <w:t>Nevyhovující chemický stav</w:t>
            </w:r>
          </w:p>
        </w:tc>
        <w:tc>
          <w:tcPr>
            <w:tcW w:w="567" w:type="dxa"/>
            <w:vMerge w:val="restart"/>
            <w:tcBorders>
              <w:top w:val="single" w:sz="6" w:space="0" w:color="000000"/>
              <w:left w:val="single" w:sz="6" w:space="0" w:color="000000"/>
            </w:tcBorders>
            <w:vAlign w:val="center"/>
          </w:tcPr>
          <w:p w:rsidR="007C1258" w:rsidRPr="00CE3E3D" w:rsidRDefault="007C1258" w:rsidP="000F22F5">
            <w:pPr>
              <w:pStyle w:val="StandardTabelle9pt"/>
              <w:jc w:val="center"/>
              <w:rPr>
                <w:ins w:id="386" w:author="S. Börner" w:date="2013-11-12T15:31:00Z"/>
                <w:lang w:val="cs-CZ"/>
              </w:rPr>
            </w:pPr>
            <w:ins w:id="387" w:author="S. Börner" w:date="2013-11-12T15:31:00Z">
              <w:r w:rsidRPr="00CE3E3D">
                <w:rPr>
                  <w:lang w:val="cs-CZ"/>
                </w:rPr>
                <w:t>0</w:t>
              </w:r>
            </w:ins>
          </w:p>
        </w:tc>
        <w:tc>
          <w:tcPr>
            <w:tcW w:w="2690" w:type="dxa"/>
            <w:gridSpan w:val="3"/>
            <w:tcBorders>
              <w:top w:val="single" w:sz="6" w:space="0" w:color="000000"/>
            </w:tcBorders>
            <w:vAlign w:val="center"/>
          </w:tcPr>
          <w:p w:rsidR="007C1258" w:rsidRPr="00CE3E3D" w:rsidRDefault="000F0E40" w:rsidP="000F22F5">
            <w:pPr>
              <w:pStyle w:val="StandardTabelle9pt"/>
              <w:jc w:val="center"/>
              <w:rPr>
                <w:ins w:id="388" w:author="S. Börner" w:date="2013-11-12T15:31:00Z"/>
                <w:lang w:val="cs-CZ"/>
              </w:rPr>
            </w:pPr>
            <w:r w:rsidRPr="00CE3E3D">
              <w:rPr>
                <w:lang w:val="cs-CZ"/>
              </w:rPr>
              <w:t>Příčinné vlivy</w:t>
            </w:r>
          </w:p>
        </w:tc>
      </w:tr>
      <w:tr w:rsidR="007C1258" w:rsidRPr="00CE3E3D" w:rsidTr="000F22F5">
        <w:trPr>
          <w:jc w:val="center"/>
          <w:ins w:id="389" w:author="S. Börner" w:date="2013-11-12T15:31:00Z"/>
        </w:trPr>
        <w:tc>
          <w:tcPr>
            <w:tcW w:w="1560" w:type="dxa"/>
            <w:vMerge/>
            <w:tcBorders>
              <w:top w:val="single" w:sz="6" w:space="0" w:color="000000"/>
            </w:tcBorders>
            <w:vAlign w:val="center"/>
          </w:tcPr>
          <w:p w:rsidR="007C1258" w:rsidRPr="00CE3E3D" w:rsidRDefault="007C1258" w:rsidP="000F22F5">
            <w:pPr>
              <w:pStyle w:val="StandardTabelle9pt"/>
              <w:jc w:val="center"/>
              <w:rPr>
                <w:ins w:id="390" w:author="S. Börner" w:date="2013-11-12T15:31:00Z"/>
                <w:lang w:val="cs-CZ"/>
              </w:rPr>
            </w:pPr>
          </w:p>
        </w:tc>
        <w:tc>
          <w:tcPr>
            <w:tcW w:w="424" w:type="dxa"/>
            <w:vMerge/>
            <w:tcBorders>
              <w:top w:val="single" w:sz="6" w:space="0" w:color="000000"/>
            </w:tcBorders>
            <w:vAlign w:val="center"/>
          </w:tcPr>
          <w:p w:rsidR="007C1258" w:rsidRPr="00CE3E3D" w:rsidRDefault="007C1258" w:rsidP="000F22F5">
            <w:pPr>
              <w:pStyle w:val="StandardTabelle9pt"/>
              <w:jc w:val="center"/>
              <w:rPr>
                <w:ins w:id="391" w:author="S. Börner" w:date="2013-11-12T15:31:00Z"/>
                <w:lang w:val="cs-CZ"/>
              </w:rPr>
            </w:pPr>
          </w:p>
        </w:tc>
        <w:tc>
          <w:tcPr>
            <w:tcW w:w="850" w:type="dxa"/>
            <w:tcBorders>
              <w:top w:val="single" w:sz="6" w:space="0" w:color="000000"/>
            </w:tcBorders>
            <w:vAlign w:val="center"/>
          </w:tcPr>
          <w:p w:rsidR="007C1258" w:rsidRPr="00CE3E3D" w:rsidRDefault="000F0E40" w:rsidP="000F22F5">
            <w:pPr>
              <w:pStyle w:val="StandardTabelle9pt"/>
              <w:jc w:val="center"/>
              <w:rPr>
                <w:ins w:id="392" w:author="S. Börner" w:date="2013-11-12T15:31:00Z"/>
                <w:lang w:val="cs-CZ"/>
              </w:rPr>
            </w:pPr>
            <w:r w:rsidRPr="00CE3E3D">
              <w:rPr>
                <w:lang w:val="cs-CZ"/>
              </w:rPr>
              <w:t>Odběry</w:t>
            </w:r>
          </w:p>
        </w:tc>
        <w:tc>
          <w:tcPr>
            <w:tcW w:w="1077" w:type="dxa"/>
            <w:tcBorders>
              <w:top w:val="single" w:sz="6" w:space="0" w:color="000000"/>
            </w:tcBorders>
            <w:vAlign w:val="center"/>
          </w:tcPr>
          <w:p w:rsidR="007C1258" w:rsidRPr="00CE3E3D" w:rsidRDefault="000F0E40" w:rsidP="000F22F5">
            <w:pPr>
              <w:pStyle w:val="StandardTabelle9pt"/>
              <w:jc w:val="center"/>
              <w:rPr>
                <w:ins w:id="393" w:author="S. Börner" w:date="2013-11-12T15:31:00Z"/>
                <w:lang w:val="cs-CZ"/>
              </w:rPr>
            </w:pPr>
            <w:r w:rsidRPr="00CE3E3D">
              <w:rPr>
                <w:lang w:val="cs-CZ"/>
              </w:rPr>
              <w:t>Následky těžby</w:t>
            </w:r>
          </w:p>
        </w:tc>
        <w:tc>
          <w:tcPr>
            <w:tcW w:w="907" w:type="dxa"/>
            <w:tcBorders>
              <w:top w:val="single" w:sz="6" w:space="0" w:color="000000"/>
              <w:right w:val="double" w:sz="4" w:space="0" w:color="auto"/>
            </w:tcBorders>
            <w:vAlign w:val="center"/>
          </w:tcPr>
          <w:p w:rsidR="007C1258" w:rsidRPr="00CE3E3D" w:rsidRDefault="007C1258" w:rsidP="000F0E40">
            <w:pPr>
              <w:pStyle w:val="StandardTabelle9pt"/>
              <w:jc w:val="center"/>
              <w:rPr>
                <w:ins w:id="394" w:author="S. Börner" w:date="2013-11-12T15:31:00Z"/>
                <w:lang w:val="cs-CZ"/>
              </w:rPr>
            </w:pPr>
            <w:ins w:id="395" w:author="S. Börner" w:date="2013-11-12T15:31:00Z">
              <w:r w:rsidRPr="00CE3E3D">
                <w:rPr>
                  <w:lang w:val="cs-CZ"/>
                </w:rPr>
                <w:t>Intru</w:t>
              </w:r>
            </w:ins>
            <w:r w:rsidR="000F0E40" w:rsidRPr="00CE3E3D">
              <w:rPr>
                <w:lang w:val="cs-CZ"/>
              </w:rPr>
              <w:t>ze</w:t>
            </w:r>
          </w:p>
        </w:tc>
        <w:tc>
          <w:tcPr>
            <w:tcW w:w="1278" w:type="dxa"/>
            <w:vMerge/>
            <w:tcBorders>
              <w:top w:val="double" w:sz="4" w:space="0" w:color="auto"/>
              <w:left w:val="double" w:sz="4" w:space="0" w:color="auto"/>
              <w:right w:val="single" w:sz="6" w:space="0" w:color="000000"/>
            </w:tcBorders>
            <w:vAlign w:val="center"/>
          </w:tcPr>
          <w:p w:rsidR="007C1258" w:rsidRPr="00CE3E3D" w:rsidRDefault="007C1258" w:rsidP="000F22F5">
            <w:pPr>
              <w:pStyle w:val="StandardTabelle9pt"/>
              <w:jc w:val="center"/>
              <w:rPr>
                <w:ins w:id="396" w:author="S. Börner" w:date="2013-11-12T15:31:00Z"/>
                <w:lang w:val="cs-CZ"/>
              </w:rPr>
            </w:pPr>
          </w:p>
        </w:tc>
        <w:tc>
          <w:tcPr>
            <w:tcW w:w="567" w:type="dxa"/>
            <w:vMerge/>
            <w:tcBorders>
              <w:top w:val="double" w:sz="4" w:space="0" w:color="auto"/>
              <w:left w:val="single" w:sz="6" w:space="0" w:color="000000"/>
            </w:tcBorders>
            <w:vAlign w:val="center"/>
          </w:tcPr>
          <w:p w:rsidR="007C1258" w:rsidRPr="00CE3E3D" w:rsidRDefault="007C1258" w:rsidP="000F22F5">
            <w:pPr>
              <w:pStyle w:val="StandardTabelle9pt"/>
              <w:jc w:val="center"/>
              <w:rPr>
                <w:ins w:id="397" w:author="S. Börner" w:date="2013-11-12T15:31:00Z"/>
                <w:lang w:val="cs-CZ"/>
              </w:rPr>
            </w:pPr>
          </w:p>
        </w:tc>
        <w:tc>
          <w:tcPr>
            <w:tcW w:w="850" w:type="dxa"/>
            <w:tcBorders>
              <w:top w:val="single" w:sz="6" w:space="0" w:color="000000"/>
            </w:tcBorders>
            <w:vAlign w:val="center"/>
          </w:tcPr>
          <w:p w:rsidR="007C1258" w:rsidRPr="00CE3E3D" w:rsidRDefault="000F0E40" w:rsidP="000F22F5">
            <w:pPr>
              <w:pStyle w:val="StandardTabelle9pt"/>
              <w:jc w:val="center"/>
              <w:rPr>
                <w:ins w:id="398" w:author="S. Börner" w:date="2013-11-12T15:31:00Z"/>
                <w:lang w:val="cs-CZ"/>
              </w:rPr>
            </w:pPr>
            <w:r w:rsidRPr="00CE3E3D">
              <w:rPr>
                <w:lang w:val="cs-CZ"/>
              </w:rPr>
              <w:t>Plošné zdroje</w:t>
            </w:r>
          </w:p>
        </w:tc>
        <w:tc>
          <w:tcPr>
            <w:tcW w:w="851" w:type="dxa"/>
            <w:tcBorders>
              <w:top w:val="single" w:sz="6" w:space="0" w:color="000000"/>
            </w:tcBorders>
            <w:vAlign w:val="center"/>
          </w:tcPr>
          <w:p w:rsidR="007C1258" w:rsidRPr="00CE3E3D" w:rsidRDefault="000F0E40" w:rsidP="000F22F5">
            <w:pPr>
              <w:pStyle w:val="StandardTabelle9pt"/>
              <w:jc w:val="center"/>
              <w:rPr>
                <w:ins w:id="399" w:author="S. Börner" w:date="2013-11-12T15:31:00Z"/>
                <w:lang w:val="cs-CZ"/>
              </w:rPr>
            </w:pPr>
            <w:r w:rsidRPr="00CE3E3D">
              <w:rPr>
                <w:lang w:val="cs-CZ"/>
              </w:rPr>
              <w:t>Bodové zdroje</w:t>
            </w:r>
          </w:p>
        </w:tc>
        <w:tc>
          <w:tcPr>
            <w:tcW w:w="989" w:type="dxa"/>
            <w:tcBorders>
              <w:top w:val="single" w:sz="6" w:space="0" w:color="000000"/>
            </w:tcBorders>
            <w:vAlign w:val="center"/>
          </w:tcPr>
          <w:p w:rsidR="007C1258" w:rsidRPr="00CE3E3D" w:rsidRDefault="000F0E40" w:rsidP="000F22F5">
            <w:pPr>
              <w:pStyle w:val="StandardTabelle9pt"/>
              <w:jc w:val="center"/>
              <w:rPr>
                <w:ins w:id="400" w:author="S. Börner" w:date="2013-11-12T15:31:00Z"/>
                <w:lang w:val="cs-CZ"/>
              </w:rPr>
            </w:pPr>
            <w:r w:rsidRPr="00CE3E3D">
              <w:rPr>
                <w:lang w:val="cs-CZ"/>
              </w:rPr>
              <w:t>Následky těžby</w:t>
            </w:r>
          </w:p>
        </w:tc>
      </w:tr>
      <w:tr w:rsidR="007C1258" w:rsidRPr="00CE3E3D" w:rsidTr="000F22F5">
        <w:trPr>
          <w:jc w:val="center"/>
          <w:ins w:id="401" w:author="S. Börner" w:date="2013-11-12T15:31:00Z"/>
        </w:trPr>
        <w:tc>
          <w:tcPr>
            <w:tcW w:w="1560" w:type="dxa"/>
            <w:vMerge/>
            <w:tcBorders>
              <w:top w:val="single" w:sz="6" w:space="0" w:color="000000"/>
              <w:bottom w:val="single" w:sz="12" w:space="0" w:color="000000"/>
            </w:tcBorders>
            <w:vAlign w:val="center"/>
          </w:tcPr>
          <w:p w:rsidR="007C1258" w:rsidRPr="00CE3E3D" w:rsidRDefault="007C1258" w:rsidP="000F22F5">
            <w:pPr>
              <w:pStyle w:val="StandardTabelle9pt"/>
              <w:jc w:val="center"/>
              <w:rPr>
                <w:ins w:id="402" w:author="S. Börner" w:date="2013-11-12T15:31:00Z"/>
                <w:lang w:val="cs-CZ"/>
              </w:rPr>
            </w:pPr>
          </w:p>
        </w:tc>
        <w:tc>
          <w:tcPr>
            <w:tcW w:w="424" w:type="dxa"/>
            <w:vMerge/>
            <w:tcBorders>
              <w:top w:val="single" w:sz="6" w:space="0" w:color="000000"/>
              <w:bottom w:val="single" w:sz="12" w:space="0" w:color="000000"/>
            </w:tcBorders>
            <w:vAlign w:val="center"/>
          </w:tcPr>
          <w:p w:rsidR="007C1258" w:rsidRPr="00CE3E3D" w:rsidRDefault="007C1258" w:rsidP="000F22F5">
            <w:pPr>
              <w:pStyle w:val="StandardTabelle9pt"/>
              <w:jc w:val="center"/>
              <w:rPr>
                <w:ins w:id="403" w:author="S. Börner" w:date="2013-11-12T15:31:00Z"/>
                <w:lang w:val="cs-CZ"/>
              </w:rPr>
            </w:pPr>
          </w:p>
        </w:tc>
        <w:tc>
          <w:tcPr>
            <w:tcW w:w="850" w:type="dxa"/>
            <w:tcBorders>
              <w:top w:val="single" w:sz="6" w:space="0" w:color="000000"/>
              <w:bottom w:val="single" w:sz="12" w:space="0" w:color="000000"/>
            </w:tcBorders>
            <w:vAlign w:val="center"/>
          </w:tcPr>
          <w:p w:rsidR="007C1258" w:rsidRPr="00CE3E3D" w:rsidRDefault="007C1258" w:rsidP="000F22F5">
            <w:pPr>
              <w:pStyle w:val="StandardTabelle9pt"/>
              <w:jc w:val="center"/>
              <w:rPr>
                <w:ins w:id="404" w:author="S. Börner" w:date="2013-11-12T15:31:00Z"/>
                <w:lang w:val="cs-CZ"/>
              </w:rPr>
            </w:pPr>
            <w:ins w:id="405" w:author="S. Börner" w:date="2013-11-12T15:31:00Z">
              <w:r w:rsidRPr="00CE3E3D">
                <w:rPr>
                  <w:rFonts w:cs="Arial"/>
                  <w:lang w:val="cs-CZ"/>
                </w:rPr>
                <w:sym w:font="Symbol" w:char="F0BE"/>
              </w:r>
            </w:ins>
          </w:p>
        </w:tc>
        <w:tc>
          <w:tcPr>
            <w:tcW w:w="1077" w:type="dxa"/>
            <w:tcBorders>
              <w:top w:val="single" w:sz="6" w:space="0" w:color="000000"/>
              <w:bottom w:val="single" w:sz="12" w:space="0" w:color="000000"/>
            </w:tcBorders>
            <w:vAlign w:val="center"/>
          </w:tcPr>
          <w:p w:rsidR="007C1258" w:rsidRPr="00CE3E3D" w:rsidRDefault="007C1258" w:rsidP="000F22F5">
            <w:pPr>
              <w:pStyle w:val="StandardTabelle9pt"/>
              <w:jc w:val="center"/>
              <w:rPr>
                <w:ins w:id="406" w:author="S. Börner" w:date="2013-11-12T15:31:00Z"/>
                <w:lang w:val="cs-CZ"/>
              </w:rPr>
            </w:pPr>
            <w:ins w:id="407" w:author="S. Börner" w:date="2013-11-12T15:31:00Z">
              <w:r w:rsidRPr="00CE3E3D">
                <w:rPr>
                  <w:rFonts w:cs="Arial"/>
                  <w:lang w:val="cs-CZ"/>
                </w:rPr>
                <w:sym w:font="Symbol" w:char="F0BE"/>
              </w:r>
            </w:ins>
          </w:p>
        </w:tc>
        <w:tc>
          <w:tcPr>
            <w:tcW w:w="907" w:type="dxa"/>
            <w:tcBorders>
              <w:top w:val="single" w:sz="6" w:space="0" w:color="000000"/>
              <w:bottom w:val="single" w:sz="12" w:space="0" w:color="000000"/>
              <w:right w:val="double" w:sz="4" w:space="0" w:color="auto"/>
            </w:tcBorders>
            <w:vAlign w:val="center"/>
          </w:tcPr>
          <w:p w:rsidR="007C1258" w:rsidRPr="00CE3E3D" w:rsidRDefault="007C1258" w:rsidP="000F22F5">
            <w:pPr>
              <w:pStyle w:val="StandardTabelle9pt"/>
              <w:jc w:val="center"/>
              <w:rPr>
                <w:ins w:id="408" w:author="S. Börner" w:date="2013-11-12T15:31:00Z"/>
                <w:lang w:val="cs-CZ"/>
              </w:rPr>
            </w:pPr>
            <w:ins w:id="409" w:author="S. Börner" w:date="2013-11-12T15:31:00Z">
              <w:r w:rsidRPr="00CE3E3D">
                <w:rPr>
                  <w:rFonts w:cs="Arial"/>
                  <w:lang w:val="cs-CZ"/>
                </w:rPr>
                <w:sym w:font="Symbol" w:char="F0BE"/>
              </w:r>
            </w:ins>
          </w:p>
        </w:tc>
        <w:tc>
          <w:tcPr>
            <w:tcW w:w="1278" w:type="dxa"/>
            <w:vMerge/>
            <w:tcBorders>
              <w:top w:val="double" w:sz="4" w:space="0" w:color="auto"/>
              <w:left w:val="double" w:sz="4" w:space="0" w:color="auto"/>
              <w:bottom w:val="single" w:sz="12" w:space="0" w:color="000000"/>
              <w:right w:val="single" w:sz="6" w:space="0" w:color="000000"/>
            </w:tcBorders>
            <w:vAlign w:val="center"/>
          </w:tcPr>
          <w:p w:rsidR="007C1258" w:rsidRPr="00CE3E3D" w:rsidRDefault="007C1258" w:rsidP="000F22F5">
            <w:pPr>
              <w:pStyle w:val="StandardTabelle9pt"/>
              <w:jc w:val="center"/>
              <w:rPr>
                <w:ins w:id="410" w:author="S. Börner" w:date="2013-11-12T15:31:00Z"/>
                <w:lang w:val="cs-CZ"/>
              </w:rPr>
            </w:pPr>
          </w:p>
        </w:tc>
        <w:tc>
          <w:tcPr>
            <w:tcW w:w="567" w:type="dxa"/>
            <w:vMerge/>
            <w:tcBorders>
              <w:top w:val="double" w:sz="4" w:space="0" w:color="auto"/>
              <w:left w:val="single" w:sz="6" w:space="0" w:color="000000"/>
              <w:bottom w:val="single" w:sz="12" w:space="0" w:color="000000"/>
            </w:tcBorders>
            <w:vAlign w:val="center"/>
          </w:tcPr>
          <w:p w:rsidR="007C1258" w:rsidRPr="00CE3E3D" w:rsidRDefault="007C1258" w:rsidP="000F22F5">
            <w:pPr>
              <w:pStyle w:val="StandardTabelle9pt"/>
              <w:jc w:val="center"/>
              <w:rPr>
                <w:ins w:id="411" w:author="S. Börner" w:date="2013-11-12T15:31:00Z"/>
                <w:lang w:val="cs-CZ"/>
              </w:rPr>
            </w:pPr>
          </w:p>
        </w:tc>
        <w:tc>
          <w:tcPr>
            <w:tcW w:w="850" w:type="dxa"/>
            <w:tcBorders>
              <w:top w:val="single" w:sz="6" w:space="0" w:color="000000"/>
              <w:bottom w:val="single" w:sz="12" w:space="0" w:color="000000"/>
            </w:tcBorders>
            <w:vAlign w:val="center"/>
          </w:tcPr>
          <w:p w:rsidR="007C1258" w:rsidRPr="00CE3E3D" w:rsidRDefault="007C1258" w:rsidP="000F22F5">
            <w:pPr>
              <w:pStyle w:val="StandardTabelle9pt"/>
              <w:jc w:val="center"/>
              <w:rPr>
                <w:ins w:id="412" w:author="S. Börner" w:date="2013-11-12T15:31:00Z"/>
                <w:lang w:val="cs-CZ"/>
              </w:rPr>
            </w:pPr>
            <w:ins w:id="413" w:author="S. Börner" w:date="2013-11-12T15:31:00Z">
              <w:r w:rsidRPr="00CE3E3D">
                <w:rPr>
                  <w:rFonts w:cs="Arial"/>
                  <w:lang w:val="cs-CZ"/>
                </w:rPr>
                <w:sym w:font="Symbol" w:char="F0BE"/>
              </w:r>
            </w:ins>
          </w:p>
        </w:tc>
        <w:tc>
          <w:tcPr>
            <w:tcW w:w="851" w:type="dxa"/>
            <w:tcBorders>
              <w:top w:val="single" w:sz="6" w:space="0" w:color="000000"/>
              <w:bottom w:val="single" w:sz="12" w:space="0" w:color="000000"/>
            </w:tcBorders>
            <w:vAlign w:val="center"/>
          </w:tcPr>
          <w:p w:rsidR="007C1258" w:rsidRPr="00CE3E3D" w:rsidRDefault="007C1258" w:rsidP="000F22F5">
            <w:pPr>
              <w:pStyle w:val="StandardTabelle9pt"/>
              <w:jc w:val="center"/>
              <w:rPr>
                <w:ins w:id="414" w:author="S. Börner" w:date="2013-11-12T15:31:00Z"/>
                <w:lang w:val="cs-CZ"/>
              </w:rPr>
            </w:pPr>
            <w:ins w:id="415" w:author="S. Börner" w:date="2013-11-12T15:31:00Z">
              <w:r w:rsidRPr="00CE3E3D">
                <w:rPr>
                  <w:rFonts w:cs="Arial"/>
                  <w:lang w:val="cs-CZ"/>
                </w:rPr>
                <w:sym w:font="Symbol" w:char="F0BE"/>
              </w:r>
            </w:ins>
          </w:p>
        </w:tc>
        <w:tc>
          <w:tcPr>
            <w:tcW w:w="989" w:type="dxa"/>
            <w:tcBorders>
              <w:top w:val="single" w:sz="6" w:space="0" w:color="000000"/>
              <w:bottom w:val="single" w:sz="12" w:space="0" w:color="000000"/>
            </w:tcBorders>
            <w:vAlign w:val="center"/>
          </w:tcPr>
          <w:p w:rsidR="007C1258" w:rsidRPr="00CE3E3D" w:rsidRDefault="007C1258" w:rsidP="000F22F5">
            <w:pPr>
              <w:pStyle w:val="StandardTabelle9pt"/>
              <w:jc w:val="center"/>
              <w:rPr>
                <w:ins w:id="416" w:author="S. Börner" w:date="2013-11-12T15:31:00Z"/>
                <w:lang w:val="cs-CZ"/>
              </w:rPr>
            </w:pPr>
            <w:ins w:id="417" w:author="S. Börner" w:date="2013-11-12T15:31:00Z">
              <w:r w:rsidRPr="00CE3E3D">
                <w:rPr>
                  <w:rFonts w:cs="Arial"/>
                  <w:lang w:val="cs-CZ"/>
                </w:rPr>
                <w:sym w:font="Symbol" w:char="F0BE"/>
              </w:r>
            </w:ins>
          </w:p>
        </w:tc>
      </w:tr>
    </w:tbl>
    <w:p w:rsidR="000F0E40" w:rsidRPr="00CE3E3D" w:rsidRDefault="000F0E40" w:rsidP="000F0E40">
      <w:pPr>
        <w:spacing w:before="120"/>
        <w:ind w:left="284" w:hanging="284"/>
        <w:rPr>
          <w:ins w:id="418" w:author="S. Börner" w:date="2013-11-12T15:31:00Z"/>
          <w:sz w:val="16"/>
          <w:szCs w:val="16"/>
          <w:lang w:val="cs-CZ"/>
        </w:rPr>
      </w:pPr>
      <w:ins w:id="419" w:author="S. Börner" w:date="2013-11-12T15:31:00Z">
        <w:r w:rsidRPr="00CE3E3D">
          <w:rPr>
            <w:sz w:val="16"/>
            <w:szCs w:val="16"/>
            <w:vertAlign w:val="superscript"/>
            <w:lang w:val="cs-CZ"/>
          </w:rPr>
          <w:t>1)</w:t>
        </w:r>
        <w:r w:rsidRPr="00CE3E3D">
          <w:rPr>
            <w:sz w:val="16"/>
            <w:szCs w:val="16"/>
            <w:lang w:val="cs-CZ"/>
          </w:rPr>
          <w:tab/>
        </w:r>
      </w:ins>
      <w:ins w:id="420" w:author="majka" w:date="2013-12-09T10:38:00Z">
        <w:r w:rsidRPr="00CE3E3D">
          <w:rPr>
            <w:sz w:val="16"/>
            <w:szCs w:val="16"/>
            <w:lang w:val="cs-CZ"/>
          </w:rPr>
          <w:t>V údajích za ČR jsou u kvantitativního stavu zařazeny pod následky těžby také další vlivy (např. geotermální vrty apod</w:t>
        </w:r>
      </w:ins>
      <w:r w:rsidRPr="00CE3E3D">
        <w:rPr>
          <w:sz w:val="16"/>
          <w:szCs w:val="16"/>
          <w:lang w:val="cs-CZ"/>
        </w:rPr>
        <w:t>.</w:t>
      </w:r>
      <w:ins w:id="421" w:author="S. Börner" w:date="2013-11-12T15:31:00Z">
        <w:r w:rsidRPr="00CE3E3D">
          <w:rPr>
            <w:sz w:val="16"/>
            <w:szCs w:val="16"/>
            <w:lang w:val="cs-CZ"/>
          </w:rPr>
          <w:t>).</w:t>
        </w:r>
      </w:ins>
    </w:p>
    <w:p w:rsidR="000F0E40" w:rsidRPr="00CE3E3D" w:rsidRDefault="000F0E40" w:rsidP="000F0E40">
      <w:pPr>
        <w:rPr>
          <w:ins w:id="422" w:author="S. Börner" w:date="2013-11-12T15:31:00Z"/>
          <w:lang w:val="cs-CZ"/>
        </w:rPr>
      </w:pPr>
    </w:p>
    <w:p w:rsidR="007C1258" w:rsidRPr="00CE3E3D" w:rsidRDefault="007C1258" w:rsidP="007C1258">
      <w:pPr>
        <w:rPr>
          <w:lang w:val="cs-CZ"/>
        </w:rPr>
      </w:pPr>
    </w:p>
    <w:p w:rsidR="007C1258" w:rsidRPr="00CE3E3D" w:rsidRDefault="004D3BD0" w:rsidP="007C1258">
      <w:pPr>
        <w:rPr>
          <w:i/>
          <w:szCs w:val="22"/>
          <w:lang w:val="cs-CZ"/>
        </w:rPr>
      </w:pPr>
      <w:r w:rsidRPr="00CE3E3D">
        <w:rPr>
          <w:lang w:val="cs-CZ"/>
        </w:rPr>
        <w:t>V souladu s Rámcovou směrnicí o vodách a směrnicí o ochraně podzemních vod bylo pro útv</w:t>
      </w:r>
      <w:r w:rsidRPr="00CE3E3D">
        <w:rPr>
          <w:lang w:val="cs-CZ"/>
        </w:rPr>
        <w:t>a</w:t>
      </w:r>
      <w:r w:rsidRPr="00CE3E3D">
        <w:rPr>
          <w:lang w:val="cs-CZ"/>
        </w:rPr>
        <w:t>ry podzemních vod provedeno hodnocení trendů. Analýza trendů se provádí na všech monit</w:t>
      </w:r>
      <w:r w:rsidRPr="00CE3E3D">
        <w:rPr>
          <w:lang w:val="cs-CZ"/>
        </w:rPr>
        <w:t>o</w:t>
      </w:r>
      <w:r w:rsidRPr="00CE3E3D">
        <w:rPr>
          <w:lang w:val="cs-CZ"/>
        </w:rPr>
        <w:t>rovacích objektech pro všechny relevantní ukazatele, avšak pouze u útvarů podzemních vod definovaných jako rizikové. To znamená, že zjišťování trendů se neprovádí na všech útvarech podzemních vod. Posuzování trendů se provádí za období šesti let (tj. doba trvání jednoho pl</w:t>
      </w:r>
      <w:r w:rsidRPr="00CE3E3D">
        <w:rPr>
          <w:lang w:val="cs-CZ"/>
        </w:rPr>
        <w:t>á</w:t>
      </w:r>
      <w:r w:rsidRPr="00CE3E3D">
        <w:rPr>
          <w:lang w:val="cs-CZ"/>
        </w:rPr>
        <w:t>novacího období). V případě potřeby lze využít i dřívějších dat. Analýza trendů se provádí z pravidla pomocí statistické metody, tzv. lineární regrese. Tuto metodu však lze použít jen za předpokladu, že jsou v jednom sledovaném období k dispozici výsledky monitoringu minimálně za dvě třetiny let, tj. minimálně čtyři hodnoty. Trendy byly zjišťovány jak pro monitorovací obje</w:t>
      </w:r>
      <w:r w:rsidRPr="00CE3E3D">
        <w:rPr>
          <w:lang w:val="cs-CZ"/>
        </w:rPr>
        <w:t>k</w:t>
      </w:r>
      <w:r w:rsidRPr="00CE3E3D">
        <w:rPr>
          <w:lang w:val="cs-CZ"/>
        </w:rPr>
        <w:t>ty, tak i následným vztažením na celé útvary podzemních vod.</w:t>
      </w:r>
    </w:p>
    <w:p w:rsidR="007C1258" w:rsidRPr="00CE3E3D" w:rsidRDefault="007C1258" w:rsidP="007C1258">
      <w:pPr>
        <w:rPr>
          <w:lang w:val="cs-CZ"/>
        </w:rPr>
      </w:pPr>
    </w:p>
    <w:p w:rsidR="007C1258" w:rsidRPr="00CE3E3D" w:rsidRDefault="004D3BD0" w:rsidP="007C1258">
      <w:pPr>
        <w:rPr>
          <w:lang w:val="cs-CZ"/>
        </w:rPr>
      </w:pPr>
      <w:r w:rsidRPr="00CE3E3D">
        <w:rPr>
          <w:lang w:val="cs-CZ"/>
        </w:rPr>
        <w:t>Vyhodnocení stavu jak v ČR, tak v Německu v zásadě potvrdilo výsledky hodnocení rizikovosti. Relativně malý počet útvarů je v nevyhovujícím kvantitativním stavu, nejčastěji kvůli těžbě, př</w:t>
      </w:r>
      <w:r w:rsidRPr="00CE3E3D">
        <w:rPr>
          <w:lang w:val="cs-CZ"/>
        </w:rPr>
        <w:t>í</w:t>
      </w:r>
      <w:r w:rsidRPr="00CE3E3D">
        <w:rPr>
          <w:lang w:val="cs-CZ"/>
        </w:rPr>
        <w:t>padně jiným odběrům podzemních vod. Častěji se vyskytuje nevyhovující chemický stav.</w:t>
      </w:r>
      <w:r w:rsidR="007C1258" w:rsidRPr="00CE3E3D">
        <w:rPr>
          <w:lang w:val="cs-CZ"/>
        </w:rPr>
        <w:t xml:space="preserve"> </w:t>
      </w:r>
    </w:p>
    <w:p w:rsidR="007C1258" w:rsidRPr="00CE3E3D" w:rsidRDefault="007C1258" w:rsidP="007C1258">
      <w:pPr>
        <w:rPr>
          <w:lang w:val="cs-CZ"/>
        </w:rPr>
      </w:pPr>
    </w:p>
    <w:p w:rsidR="004D3BD0" w:rsidRPr="00CE3E3D" w:rsidRDefault="004D3BD0" w:rsidP="004D3BD0">
      <w:pPr>
        <w:rPr>
          <w:lang w:val="cs-CZ"/>
        </w:rPr>
      </w:pPr>
      <w:r w:rsidRPr="00CE3E3D">
        <w:rPr>
          <w:lang w:val="cs-CZ"/>
        </w:rPr>
        <w:t>V ČR jsou nejčastěji překračovány koncentrace dusičnanů a nebezpečných látek. V souladu s hodnocením rizikovosti jsou nejvýznamnějšími antropogenní vlivy zemědělství (plošné zdroje znečištění) a staré zátěže. Naopak vliv užívání pesticidů oproti výsledkům z roku 2004 význa</w:t>
      </w:r>
      <w:r w:rsidRPr="00CE3E3D">
        <w:rPr>
          <w:lang w:val="cs-CZ"/>
        </w:rPr>
        <w:t>m</w:t>
      </w:r>
      <w:r w:rsidRPr="00CE3E3D">
        <w:rPr>
          <w:lang w:val="cs-CZ"/>
        </w:rPr>
        <w:t>ně poklesl, neboť většina problematických pesticidů byla od té doby zakázána nebo bylo jejich užívání omezeno. Přesto lokálně přetrvávají zvýšené koncentrace některých pesticidů v podzemních vodách (atrazin, simazin). Dopady těžby nejsou zanedbatelné ani u chemického stavu.</w:t>
      </w:r>
    </w:p>
    <w:p w:rsidR="004D3BD0" w:rsidRPr="00CE3E3D" w:rsidRDefault="004D3BD0" w:rsidP="004D3BD0">
      <w:pPr>
        <w:rPr>
          <w:lang w:val="cs-CZ"/>
        </w:rPr>
      </w:pPr>
    </w:p>
    <w:p w:rsidR="004D3BD0" w:rsidRPr="00CE3E3D" w:rsidRDefault="004D3BD0" w:rsidP="004D3BD0">
      <w:pPr>
        <w:rPr>
          <w:lang w:val="cs-CZ"/>
        </w:rPr>
      </w:pPr>
      <w:r w:rsidRPr="00CE3E3D">
        <w:rPr>
          <w:lang w:val="cs-CZ"/>
        </w:rPr>
        <w:t>V Německu byly nejčastěji překračovány koncentrace u dusičnanů, síranů, amonných iontů, méně u pesticidů a těžkých kovů (arsen, kadmium). Jako významný antropogenní vliv bylo p</w:t>
      </w:r>
      <w:r w:rsidRPr="00CE3E3D">
        <w:rPr>
          <w:lang w:val="cs-CZ"/>
        </w:rPr>
        <w:t>o</w:t>
      </w:r>
      <w:r w:rsidRPr="00CE3E3D">
        <w:rPr>
          <w:lang w:val="cs-CZ"/>
        </w:rPr>
        <w:t>tvrzeno využívání zemědělských ploch, městská zástavba, staré zátěže a těžba.</w:t>
      </w:r>
    </w:p>
    <w:p w:rsidR="004D3BD0" w:rsidRPr="00CE3E3D" w:rsidRDefault="004D3BD0" w:rsidP="004D3BD0">
      <w:pPr>
        <w:rPr>
          <w:lang w:val="cs-CZ"/>
        </w:rPr>
      </w:pPr>
    </w:p>
    <w:p w:rsidR="004D3BD0" w:rsidRPr="00CE3E3D" w:rsidRDefault="004D3BD0" w:rsidP="004D3BD0">
      <w:pPr>
        <w:rPr>
          <w:lang w:val="cs-CZ"/>
        </w:rPr>
      </w:pPr>
      <w:r w:rsidRPr="00CE3E3D">
        <w:rPr>
          <w:lang w:val="cs-CZ"/>
        </w:rPr>
        <w:t>V tabulce II-4.4-</w:t>
      </w:r>
      <w:ins w:id="423" w:author="majka" w:date="2013-12-09T12:15:00Z">
        <w:r w:rsidRPr="00CE3E3D">
          <w:rPr>
            <w:lang w:val="cs-CZ"/>
          </w:rPr>
          <w:t>3</w:t>
        </w:r>
      </w:ins>
      <w:del w:id="424" w:author="majka" w:date="2013-12-09T12:15:00Z">
        <w:r w:rsidRPr="00CE3E3D" w:rsidDel="004D3BD0">
          <w:rPr>
            <w:lang w:val="cs-CZ"/>
          </w:rPr>
          <w:delText>2</w:delText>
        </w:r>
      </w:del>
      <w:r w:rsidRPr="00CE3E3D">
        <w:rPr>
          <w:lang w:val="cs-CZ"/>
        </w:rPr>
        <w:t xml:space="preserve"> je uveden počet a procentuální rozložení útvarů podzemních vod v Mezin</w:t>
      </w:r>
      <w:r w:rsidRPr="00CE3E3D">
        <w:rPr>
          <w:lang w:val="cs-CZ"/>
        </w:rPr>
        <w:t>á</w:t>
      </w:r>
      <w:r w:rsidRPr="00CE3E3D">
        <w:rPr>
          <w:lang w:val="cs-CZ"/>
        </w:rPr>
        <w:t>rodní oblasti povodí Labe, jejichž stav byl z různých důvodů hodnocen jako nevyhovující.</w:t>
      </w:r>
    </w:p>
    <w:p w:rsidR="007C1258" w:rsidRPr="00CE3E3D" w:rsidRDefault="007C1258" w:rsidP="007C1258">
      <w:pPr>
        <w:rPr>
          <w:lang w:val="cs-CZ"/>
        </w:rPr>
      </w:pPr>
    </w:p>
    <w:p w:rsidR="007C1258" w:rsidRPr="00CE3E3D" w:rsidRDefault="007C1258" w:rsidP="007C1258">
      <w:pPr>
        <w:pStyle w:val="Tabelle"/>
        <w:rPr>
          <w:lang w:val="cs-CZ"/>
        </w:rPr>
      </w:pPr>
      <w:bookmarkStart w:id="425" w:name="_Toc244331650"/>
      <w:r w:rsidRPr="00CE3E3D">
        <w:rPr>
          <w:lang w:val="cs-CZ"/>
        </w:rPr>
        <w:t>Tab. II-4.4-</w:t>
      </w:r>
      <w:del w:id="426" w:author="S. Börner" w:date="2013-11-12T15:32:00Z">
        <w:r w:rsidRPr="00CE3E3D" w:rsidDel="000D6B64">
          <w:rPr>
            <w:lang w:val="cs-CZ"/>
          </w:rPr>
          <w:delText>2</w:delText>
        </w:r>
      </w:del>
      <w:ins w:id="427" w:author="S. Börner" w:date="2013-11-12T15:32:00Z">
        <w:r w:rsidR="000D6B64" w:rsidRPr="00CE3E3D">
          <w:rPr>
            <w:lang w:val="cs-CZ"/>
          </w:rPr>
          <w:t>3</w:t>
        </w:r>
      </w:ins>
      <w:r w:rsidRPr="00CE3E3D">
        <w:rPr>
          <w:lang w:val="cs-CZ"/>
        </w:rPr>
        <w:t>:</w:t>
      </w:r>
      <w:r w:rsidRPr="00CE3E3D">
        <w:rPr>
          <w:lang w:val="cs-CZ"/>
        </w:rPr>
        <w:tab/>
      </w:r>
      <w:bookmarkEnd w:id="425"/>
      <w:r w:rsidR="004D3BD0" w:rsidRPr="00CE3E3D">
        <w:rPr>
          <w:lang w:val="cs-CZ"/>
        </w:rPr>
        <w:t>Výsledky hodnocení stavu útvarů podzemních vod – počet útvarů, ve kterých byl vyhodnocen stav jako nevyhovující</w:t>
      </w:r>
    </w:p>
    <w:tbl>
      <w:tblPr>
        <w:tblW w:w="93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847"/>
        <w:gridCol w:w="847"/>
        <w:gridCol w:w="617"/>
        <w:gridCol w:w="847"/>
        <w:gridCol w:w="517"/>
        <w:gridCol w:w="847"/>
        <w:gridCol w:w="517"/>
        <w:gridCol w:w="847"/>
        <w:gridCol w:w="617"/>
        <w:gridCol w:w="847"/>
        <w:gridCol w:w="517"/>
        <w:gridCol w:w="855"/>
        <w:gridCol w:w="622"/>
      </w:tblGrid>
      <w:tr w:rsidR="007C1258" w:rsidRPr="00CE3E3D" w:rsidTr="000F22F5">
        <w:trPr>
          <w:trHeight w:val="283"/>
          <w:jc w:val="center"/>
        </w:trPr>
        <w:tc>
          <w:tcPr>
            <w:tcW w:w="9344" w:type="dxa"/>
            <w:gridSpan w:val="13"/>
            <w:shd w:val="clear" w:color="auto" w:fill="FBD4B4"/>
            <w:vAlign w:val="center"/>
          </w:tcPr>
          <w:p w:rsidR="007C1258" w:rsidRPr="00CE3E3D" w:rsidRDefault="00D262FF" w:rsidP="000F22F5">
            <w:pPr>
              <w:spacing w:before="20" w:after="20"/>
              <w:jc w:val="center"/>
              <w:rPr>
                <w:rFonts w:cs="Arial"/>
                <w:b/>
                <w:sz w:val="18"/>
                <w:szCs w:val="18"/>
                <w:lang w:val="cs-CZ"/>
              </w:rPr>
            </w:pPr>
            <w:r w:rsidRPr="00CE3E3D">
              <w:rPr>
                <w:rFonts w:cs="Arial"/>
                <w:b/>
                <w:sz w:val="18"/>
                <w:szCs w:val="18"/>
                <w:lang w:val="cs-CZ"/>
              </w:rPr>
              <w:t>Počet</w:t>
            </w:r>
            <w:r w:rsidR="007C1258" w:rsidRPr="00CE3E3D">
              <w:rPr>
                <w:rFonts w:cs="Arial"/>
                <w:b/>
                <w:sz w:val="18"/>
                <w:szCs w:val="18"/>
                <w:lang w:val="cs-CZ"/>
              </w:rPr>
              <w:t xml:space="preserve"> </w:t>
            </w:r>
            <w:r w:rsidR="004D3BD0" w:rsidRPr="00CE3E3D">
              <w:rPr>
                <w:rFonts w:cs="Arial"/>
                <w:b/>
                <w:sz w:val="18"/>
                <w:szCs w:val="18"/>
                <w:lang w:val="cs-CZ"/>
              </w:rPr>
              <w:t>útvarů podzemních vod</w:t>
            </w:r>
          </w:p>
        </w:tc>
      </w:tr>
      <w:tr w:rsidR="007C1258" w:rsidRPr="00CE3E3D" w:rsidTr="000F22F5">
        <w:trPr>
          <w:jc w:val="center"/>
        </w:trPr>
        <w:tc>
          <w:tcPr>
            <w:tcW w:w="847" w:type="dxa"/>
            <w:vMerge w:val="restart"/>
            <w:tcBorders>
              <w:top w:val="single" w:sz="6" w:space="0" w:color="000000"/>
              <w:right w:val="double" w:sz="4" w:space="0" w:color="auto"/>
            </w:tcBorders>
            <w:vAlign w:val="center"/>
          </w:tcPr>
          <w:p w:rsidR="007C1258" w:rsidRPr="00CE3E3D" w:rsidRDefault="004D3BD0" w:rsidP="004D3BD0">
            <w:pPr>
              <w:spacing w:before="20" w:after="20"/>
              <w:jc w:val="center"/>
              <w:rPr>
                <w:rFonts w:cs="Arial"/>
                <w:sz w:val="18"/>
                <w:szCs w:val="18"/>
                <w:lang w:val="cs-CZ"/>
              </w:rPr>
            </w:pPr>
            <w:r w:rsidRPr="00CE3E3D">
              <w:rPr>
                <w:rFonts w:cs="Arial"/>
                <w:sz w:val="18"/>
                <w:szCs w:val="18"/>
                <w:lang w:val="cs-CZ"/>
              </w:rPr>
              <w:t>Celkem</w:t>
            </w:r>
          </w:p>
        </w:tc>
        <w:tc>
          <w:tcPr>
            <w:tcW w:w="5656" w:type="dxa"/>
            <w:gridSpan w:val="8"/>
            <w:tcBorders>
              <w:top w:val="single" w:sz="6" w:space="0" w:color="000000"/>
              <w:left w:val="double" w:sz="4" w:space="0" w:color="auto"/>
              <w:bottom w:val="single" w:sz="6" w:space="0" w:color="000000"/>
              <w:right w:val="double" w:sz="4" w:space="0" w:color="auto"/>
            </w:tcBorders>
            <w:vAlign w:val="center"/>
          </w:tcPr>
          <w:p w:rsidR="007C1258" w:rsidRPr="00CE3E3D" w:rsidRDefault="004D3BD0" w:rsidP="000F22F5">
            <w:pPr>
              <w:spacing w:before="20" w:after="20"/>
              <w:jc w:val="center"/>
              <w:rPr>
                <w:rFonts w:cs="Arial"/>
                <w:sz w:val="18"/>
                <w:szCs w:val="18"/>
                <w:lang w:val="cs-CZ"/>
              </w:rPr>
            </w:pPr>
            <w:r w:rsidRPr="00CE3E3D">
              <w:rPr>
                <w:rFonts w:cs="Arial"/>
                <w:sz w:val="18"/>
                <w:szCs w:val="18"/>
                <w:lang w:val="cs-CZ"/>
              </w:rPr>
              <w:t>Nevyhovující chemický stav</w:t>
            </w:r>
          </w:p>
        </w:tc>
        <w:tc>
          <w:tcPr>
            <w:tcW w:w="1364" w:type="dxa"/>
            <w:gridSpan w:val="2"/>
            <w:vMerge w:val="restart"/>
            <w:tcBorders>
              <w:top w:val="single" w:sz="6" w:space="0" w:color="000000"/>
              <w:left w:val="double" w:sz="4" w:space="0" w:color="auto"/>
              <w:right w:val="double" w:sz="4" w:space="0" w:color="auto"/>
            </w:tcBorders>
            <w:vAlign w:val="center"/>
          </w:tcPr>
          <w:p w:rsidR="007C1258" w:rsidRPr="00CE3E3D" w:rsidRDefault="004D3BD0" w:rsidP="004D3BD0">
            <w:pPr>
              <w:spacing w:before="20" w:after="20"/>
              <w:jc w:val="center"/>
              <w:rPr>
                <w:sz w:val="18"/>
                <w:szCs w:val="18"/>
                <w:lang w:val="cs-CZ"/>
              </w:rPr>
            </w:pPr>
            <w:r w:rsidRPr="00CE3E3D">
              <w:rPr>
                <w:sz w:val="18"/>
                <w:szCs w:val="18"/>
                <w:lang w:val="cs-CZ"/>
              </w:rPr>
              <w:t>Nevyhovující kvantitativní stav</w:t>
            </w:r>
          </w:p>
        </w:tc>
        <w:tc>
          <w:tcPr>
            <w:tcW w:w="1477" w:type="dxa"/>
            <w:gridSpan w:val="2"/>
            <w:vMerge w:val="restart"/>
            <w:tcBorders>
              <w:top w:val="single" w:sz="6" w:space="0" w:color="000000"/>
              <w:left w:val="double" w:sz="4" w:space="0" w:color="auto"/>
            </w:tcBorders>
            <w:vAlign w:val="center"/>
          </w:tcPr>
          <w:p w:rsidR="007C1258" w:rsidRPr="00CE3E3D" w:rsidRDefault="004D3BD0" w:rsidP="004D3BD0">
            <w:pPr>
              <w:spacing w:before="20" w:after="20"/>
              <w:jc w:val="center"/>
              <w:rPr>
                <w:sz w:val="18"/>
                <w:szCs w:val="18"/>
                <w:lang w:val="cs-CZ"/>
              </w:rPr>
            </w:pPr>
            <w:r w:rsidRPr="00CE3E3D">
              <w:rPr>
                <w:sz w:val="18"/>
                <w:szCs w:val="18"/>
                <w:lang w:val="cs-CZ"/>
              </w:rPr>
              <w:t>Nevyhovující celkový stav</w:t>
            </w:r>
          </w:p>
        </w:tc>
      </w:tr>
      <w:tr w:rsidR="004D3BD0" w:rsidRPr="00CE3E3D" w:rsidTr="000F22F5">
        <w:trPr>
          <w:jc w:val="center"/>
        </w:trPr>
        <w:tc>
          <w:tcPr>
            <w:tcW w:w="847" w:type="dxa"/>
            <w:vMerge/>
            <w:tcBorders>
              <w:right w:val="double" w:sz="4" w:space="0" w:color="auto"/>
            </w:tcBorders>
            <w:vAlign w:val="center"/>
          </w:tcPr>
          <w:p w:rsidR="004D3BD0" w:rsidRPr="00CE3E3D" w:rsidRDefault="004D3BD0" w:rsidP="000F22F5">
            <w:pPr>
              <w:spacing w:before="20" w:after="20"/>
              <w:jc w:val="center"/>
              <w:rPr>
                <w:rFonts w:cs="Arial"/>
                <w:sz w:val="18"/>
                <w:szCs w:val="18"/>
                <w:lang w:val="cs-CZ"/>
              </w:rPr>
            </w:pPr>
          </w:p>
        </w:tc>
        <w:tc>
          <w:tcPr>
            <w:tcW w:w="1464" w:type="dxa"/>
            <w:gridSpan w:val="2"/>
            <w:tcBorders>
              <w:top w:val="single" w:sz="6" w:space="0" w:color="000000"/>
              <w:left w:val="double" w:sz="4" w:space="0" w:color="auto"/>
              <w:bottom w:val="single" w:sz="6" w:space="0" w:color="000000"/>
              <w:right w:val="double" w:sz="4" w:space="0" w:color="auto"/>
            </w:tcBorders>
            <w:vAlign w:val="center"/>
          </w:tcPr>
          <w:p w:rsidR="004D3BD0" w:rsidRPr="00CE3E3D" w:rsidRDefault="004D3BD0" w:rsidP="004D3BD0">
            <w:pPr>
              <w:spacing w:before="20" w:after="20"/>
              <w:jc w:val="center"/>
              <w:rPr>
                <w:rFonts w:cs="Arial"/>
                <w:sz w:val="18"/>
                <w:szCs w:val="18"/>
                <w:lang w:val="cs-CZ"/>
              </w:rPr>
            </w:pPr>
            <w:r w:rsidRPr="00CE3E3D">
              <w:rPr>
                <w:rFonts w:cs="Arial"/>
                <w:sz w:val="18"/>
                <w:szCs w:val="18"/>
                <w:lang w:val="cs-CZ"/>
              </w:rPr>
              <w:t>dusičnany</w:t>
            </w:r>
          </w:p>
        </w:tc>
        <w:tc>
          <w:tcPr>
            <w:tcW w:w="1364" w:type="dxa"/>
            <w:gridSpan w:val="2"/>
            <w:tcBorders>
              <w:top w:val="single" w:sz="6" w:space="0" w:color="000000"/>
              <w:left w:val="double" w:sz="4" w:space="0" w:color="auto"/>
              <w:bottom w:val="single" w:sz="6" w:space="0" w:color="000000"/>
              <w:right w:val="double" w:sz="4" w:space="0" w:color="auto"/>
            </w:tcBorders>
            <w:vAlign w:val="center"/>
          </w:tcPr>
          <w:p w:rsidR="004D3BD0" w:rsidRPr="00CE3E3D" w:rsidRDefault="004D3BD0" w:rsidP="004D3BD0">
            <w:pPr>
              <w:spacing w:before="20" w:after="20"/>
              <w:jc w:val="center"/>
              <w:rPr>
                <w:rFonts w:cs="Arial"/>
                <w:sz w:val="18"/>
                <w:szCs w:val="18"/>
                <w:lang w:val="cs-CZ"/>
              </w:rPr>
            </w:pPr>
            <w:r w:rsidRPr="00CE3E3D">
              <w:rPr>
                <w:rFonts w:cs="Arial"/>
                <w:sz w:val="18"/>
                <w:szCs w:val="18"/>
                <w:lang w:val="cs-CZ"/>
              </w:rPr>
              <w:t>pesticidy</w:t>
            </w:r>
          </w:p>
        </w:tc>
        <w:tc>
          <w:tcPr>
            <w:tcW w:w="1364" w:type="dxa"/>
            <w:gridSpan w:val="2"/>
            <w:tcBorders>
              <w:top w:val="single" w:sz="6" w:space="0" w:color="000000"/>
              <w:left w:val="double" w:sz="4" w:space="0" w:color="auto"/>
              <w:bottom w:val="single" w:sz="6" w:space="0" w:color="000000"/>
              <w:right w:val="double" w:sz="4" w:space="0" w:color="auto"/>
            </w:tcBorders>
            <w:vAlign w:val="center"/>
          </w:tcPr>
          <w:p w:rsidR="004D3BD0" w:rsidRPr="00CE3E3D" w:rsidRDefault="004D3BD0" w:rsidP="004D3BD0">
            <w:pPr>
              <w:spacing w:before="20" w:after="20"/>
              <w:jc w:val="center"/>
              <w:rPr>
                <w:rFonts w:cs="Arial"/>
                <w:sz w:val="18"/>
                <w:szCs w:val="18"/>
                <w:lang w:val="cs-CZ"/>
              </w:rPr>
            </w:pPr>
            <w:r w:rsidRPr="00CE3E3D">
              <w:rPr>
                <w:rFonts w:cs="Arial"/>
                <w:sz w:val="18"/>
                <w:szCs w:val="18"/>
                <w:lang w:val="cs-CZ"/>
              </w:rPr>
              <w:t>ostatní zn</w:t>
            </w:r>
            <w:r w:rsidRPr="00CE3E3D">
              <w:rPr>
                <w:rFonts w:cs="Arial"/>
                <w:sz w:val="18"/>
                <w:szCs w:val="18"/>
                <w:lang w:val="cs-CZ"/>
              </w:rPr>
              <w:t>e</w:t>
            </w:r>
            <w:r w:rsidRPr="00CE3E3D">
              <w:rPr>
                <w:rFonts w:cs="Arial"/>
                <w:sz w:val="18"/>
                <w:szCs w:val="18"/>
                <w:lang w:val="cs-CZ"/>
              </w:rPr>
              <w:t>čišťující látky</w:t>
            </w:r>
          </w:p>
        </w:tc>
        <w:tc>
          <w:tcPr>
            <w:tcW w:w="1464" w:type="dxa"/>
            <w:gridSpan w:val="2"/>
            <w:tcBorders>
              <w:top w:val="single" w:sz="6" w:space="0" w:color="000000"/>
              <w:left w:val="double" w:sz="4" w:space="0" w:color="auto"/>
              <w:bottom w:val="single" w:sz="6" w:space="0" w:color="000000"/>
              <w:right w:val="double" w:sz="4" w:space="0" w:color="auto"/>
            </w:tcBorders>
            <w:vAlign w:val="center"/>
          </w:tcPr>
          <w:p w:rsidR="004D3BD0" w:rsidRPr="00CE3E3D" w:rsidRDefault="004D3BD0" w:rsidP="004D3BD0">
            <w:pPr>
              <w:spacing w:before="20" w:after="20"/>
              <w:jc w:val="center"/>
              <w:rPr>
                <w:rFonts w:cs="Arial"/>
                <w:sz w:val="18"/>
                <w:szCs w:val="18"/>
                <w:lang w:val="cs-CZ"/>
              </w:rPr>
            </w:pPr>
            <w:r w:rsidRPr="00CE3E3D">
              <w:rPr>
                <w:rFonts w:cs="Arial"/>
                <w:sz w:val="18"/>
                <w:szCs w:val="18"/>
                <w:lang w:val="cs-CZ"/>
              </w:rPr>
              <w:t>celkem</w:t>
            </w:r>
          </w:p>
        </w:tc>
        <w:tc>
          <w:tcPr>
            <w:tcW w:w="1364" w:type="dxa"/>
            <w:gridSpan w:val="2"/>
            <w:vMerge/>
            <w:tcBorders>
              <w:left w:val="double" w:sz="4" w:space="0" w:color="auto"/>
              <w:bottom w:val="single" w:sz="6" w:space="0" w:color="000000"/>
              <w:right w:val="double" w:sz="4" w:space="0" w:color="auto"/>
            </w:tcBorders>
            <w:vAlign w:val="center"/>
          </w:tcPr>
          <w:p w:rsidR="004D3BD0" w:rsidRPr="00CE3E3D" w:rsidRDefault="004D3BD0" w:rsidP="000F22F5">
            <w:pPr>
              <w:spacing w:before="20" w:after="20"/>
              <w:jc w:val="center"/>
              <w:rPr>
                <w:rFonts w:cs="Arial"/>
                <w:sz w:val="18"/>
                <w:szCs w:val="18"/>
                <w:lang w:val="cs-CZ"/>
              </w:rPr>
            </w:pPr>
          </w:p>
        </w:tc>
        <w:tc>
          <w:tcPr>
            <w:tcW w:w="1477" w:type="dxa"/>
            <w:gridSpan w:val="2"/>
            <w:vMerge/>
            <w:tcBorders>
              <w:left w:val="double" w:sz="4" w:space="0" w:color="auto"/>
              <w:bottom w:val="single" w:sz="6" w:space="0" w:color="000000"/>
            </w:tcBorders>
            <w:vAlign w:val="center"/>
          </w:tcPr>
          <w:p w:rsidR="004D3BD0" w:rsidRPr="00CE3E3D" w:rsidRDefault="004D3BD0" w:rsidP="000F22F5">
            <w:pPr>
              <w:spacing w:before="20" w:after="20"/>
              <w:jc w:val="center"/>
              <w:rPr>
                <w:rFonts w:cs="Arial"/>
                <w:sz w:val="18"/>
                <w:szCs w:val="18"/>
                <w:lang w:val="cs-CZ"/>
              </w:rPr>
            </w:pPr>
          </w:p>
        </w:tc>
      </w:tr>
      <w:tr w:rsidR="004D3BD0" w:rsidRPr="00CE3E3D" w:rsidTr="000F22F5">
        <w:trPr>
          <w:trHeight w:val="255"/>
          <w:jc w:val="center"/>
        </w:trPr>
        <w:tc>
          <w:tcPr>
            <w:tcW w:w="847" w:type="dxa"/>
            <w:vMerge/>
            <w:tcBorders>
              <w:bottom w:val="double" w:sz="4" w:space="0" w:color="auto"/>
              <w:right w:val="double" w:sz="4" w:space="0" w:color="auto"/>
            </w:tcBorders>
            <w:vAlign w:val="center"/>
          </w:tcPr>
          <w:p w:rsidR="004D3BD0" w:rsidRPr="00CE3E3D" w:rsidRDefault="004D3BD0" w:rsidP="000F22F5">
            <w:pPr>
              <w:spacing w:before="20" w:after="20"/>
              <w:rPr>
                <w:rFonts w:cs="Arial"/>
                <w:sz w:val="18"/>
                <w:szCs w:val="18"/>
                <w:lang w:val="cs-CZ"/>
              </w:rPr>
            </w:pPr>
          </w:p>
        </w:tc>
        <w:tc>
          <w:tcPr>
            <w:tcW w:w="847" w:type="dxa"/>
            <w:tcBorders>
              <w:top w:val="single" w:sz="6" w:space="0" w:color="000000"/>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celkem</w:t>
            </w:r>
          </w:p>
        </w:tc>
        <w:tc>
          <w:tcPr>
            <w:tcW w:w="617" w:type="dxa"/>
            <w:tcBorders>
              <w:top w:val="single" w:sz="6" w:space="0" w:color="000000"/>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w:t>
            </w:r>
          </w:p>
        </w:tc>
        <w:tc>
          <w:tcPr>
            <w:tcW w:w="847" w:type="dxa"/>
            <w:tcBorders>
              <w:top w:val="single" w:sz="6" w:space="0" w:color="000000"/>
              <w:left w:val="double" w:sz="4" w:space="0" w:color="auto"/>
              <w:bottom w:val="double" w:sz="4" w:space="0" w:color="auto"/>
            </w:tcBorders>
            <w:vAlign w:val="center"/>
          </w:tcPr>
          <w:p w:rsidR="004D3BD0" w:rsidRPr="00CE3E3D" w:rsidRDefault="004D3BD0" w:rsidP="000F22F5">
            <w:pPr>
              <w:spacing w:before="20" w:after="20"/>
              <w:rPr>
                <w:rFonts w:cs="Arial"/>
                <w:sz w:val="18"/>
                <w:szCs w:val="18"/>
                <w:lang w:val="cs-CZ"/>
              </w:rPr>
            </w:pPr>
            <w:r w:rsidRPr="00CE3E3D">
              <w:rPr>
                <w:rFonts w:cs="Arial"/>
                <w:sz w:val="18"/>
                <w:szCs w:val="18"/>
                <w:lang w:val="cs-CZ"/>
              </w:rPr>
              <w:t>celkem</w:t>
            </w:r>
          </w:p>
        </w:tc>
        <w:tc>
          <w:tcPr>
            <w:tcW w:w="517" w:type="dxa"/>
            <w:tcBorders>
              <w:top w:val="single" w:sz="6" w:space="0" w:color="000000"/>
              <w:bottom w:val="double" w:sz="4" w:space="0" w:color="auto"/>
              <w:right w:val="double" w:sz="4" w:space="0" w:color="auto"/>
            </w:tcBorders>
            <w:vAlign w:val="center"/>
          </w:tcPr>
          <w:p w:rsidR="004D3BD0" w:rsidRPr="00CE3E3D" w:rsidRDefault="004D3BD0" w:rsidP="000F22F5">
            <w:pPr>
              <w:spacing w:before="20" w:after="20"/>
              <w:rPr>
                <w:rFonts w:cs="Arial"/>
                <w:sz w:val="18"/>
                <w:szCs w:val="18"/>
                <w:lang w:val="cs-CZ"/>
              </w:rPr>
            </w:pPr>
            <w:r w:rsidRPr="00CE3E3D">
              <w:rPr>
                <w:rFonts w:cs="Arial"/>
                <w:sz w:val="18"/>
                <w:szCs w:val="18"/>
                <w:lang w:val="cs-CZ"/>
              </w:rPr>
              <w:t>%</w:t>
            </w:r>
          </w:p>
        </w:tc>
        <w:tc>
          <w:tcPr>
            <w:tcW w:w="847" w:type="dxa"/>
            <w:tcBorders>
              <w:left w:val="double" w:sz="4" w:space="0" w:color="auto"/>
              <w:bottom w:val="double" w:sz="4" w:space="0" w:color="auto"/>
            </w:tcBorders>
            <w:vAlign w:val="center"/>
          </w:tcPr>
          <w:p w:rsidR="004D3BD0" w:rsidRPr="00CE3E3D" w:rsidRDefault="004D3BD0" w:rsidP="000F22F5">
            <w:pPr>
              <w:spacing w:before="20" w:after="20"/>
              <w:rPr>
                <w:rFonts w:cs="Arial"/>
                <w:sz w:val="18"/>
                <w:szCs w:val="18"/>
                <w:lang w:val="cs-CZ"/>
              </w:rPr>
            </w:pPr>
            <w:r w:rsidRPr="00CE3E3D">
              <w:rPr>
                <w:rFonts w:cs="Arial"/>
                <w:sz w:val="18"/>
                <w:szCs w:val="18"/>
                <w:lang w:val="cs-CZ"/>
              </w:rPr>
              <w:t>celkem</w:t>
            </w:r>
          </w:p>
        </w:tc>
        <w:tc>
          <w:tcPr>
            <w:tcW w:w="517" w:type="dxa"/>
            <w:tcBorders>
              <w:bottom w:val="double" w:sz="4" w:space="0" w:color="auto"/>
              <w:right w:val="double" w:sz="4" w:space="0" w:color="auto"/>
            </w:tcBorders>
            <w:vAlign w:val="center"/>
          </w:tcPr>
          <w:p w:rsidR="004D3BD0" w:rsidRPr="00CE3E3D" w:rsidRDefault="004D3BD0" w:rsidP="000F22F5">
            <w:pPr>
              <w:spacing w:before="20" w:after="20"/>
              <w:rPr>
                <w:rFonts w:cs="Arial"/>
                <w:sz w:val="18"/>
                <w:szCs w:val="18"/>
                <w:lang w:val="cs-CZ"/>
              </w:rPr>
            </w:pPr>
            <w:r w:rsidRPr="00CE3E3D">
              <w:rPr>
                <w:rFonts w:cs="Arial"/>
                <w:sz w:val="18"/>
                <w:szCs w:val="18"/>
                <w:lang w:val="cs-CZ"/>
              </w:rPr>
              <w:t>%</w:t>
            </w:r>
          </w:p>
        </w:tc>
        <w:tc>
          <w:tcPr>
            <w:tcW w:w="847" w:type="dxa"/>
            <w:tcBorders>
              <w:top w:val="single" w:sz="6" w:space="0" w:color="000000"/>
              <w:left w:val="double" w:sz="4" w:space="0" w:color="auto"/>
              <w:bottom w:val="double" w:sz="4" w:space="0" w:color="auto"/>
            </w:tcBorders>
            <w:vAlign w:val="center"/>
          </w:tcPr>
          <w:p w:rsidR="004D3BD0" w:rsidRPr="00CE3E3D" w:rsidRDefault="004D3BD0" w:rsidP="000F22F5">
            <w:pPr>
              <w:spacing w:before="20" w:after="20"/>
              <w:rPr>
                <w:rFonts w:cs="Arial"/>
                <w:sz w:val="18"/>
                <w:szCs w:val="18"/>
                <w:lang w:val="cs-CZ"/>
              </w:rPr>
            </w:pPr>
            <w:r w:rsidRPr="00CE3E3D">
              <w:rPr>
                <w:rFonts w:cs="Arial"/>
                <w:sz w:val="18"/>
                <w:szCs w:val="18"/>
                <w:lang w:val="cs-CZ"/>
              </w:rPr>
              <w:t>celkem</w:t>
            </w:r>
          </w:p>
        </w:tc>
        <w:tc>
          <w:tcPr>
            <w:tcW w:w="617" w:type="dxa"/>
            <w:tcBorders>
              <w:top w:val="single" w:sz="6" w:space="0" w:color="000000"/>
              <w:bottom w:val="double" w:sz="4" w:space="0" w:color="auto"/>
              <w:right w:val="double" w:sz="4" w:space="0" w:color="auto"/>
            </w:tcBorders>
            <w:vAlign w:val="center"/>
          </w:tcPr>
          <w:p w:rsidR="004D3BD0" w:rsidRPr="00CE3E3D" w:rsidRDefault="004D3BD0" w:rsidP="000F22F5">
            <w:pPr>
              <w:spacing w:before="20" w:after="20"/>
              <w:rPr>
                <w:rFonts w:cs="Arial"/>
                <w:sz w:val="18"/>
                <w:szCs w:val="18"/>
                <w:lang w:val="cs-CZ"/>
              </w:rPr>
            </w:pPr>
            <w:r w:rsidRPr="00CE3E3D">
              <w:rPr>
                <w:rFonts w:cs="Arial"/>
                <w:sz w:val="18"/>
                <w:szCs w:val="18"/>
                <w:lang w:val="cs-CZ"/>
              </w:rPr>
              <w:t>%</w:t>
            </w:r>
          </w:p>
        </w:tc>
        <w:tc>
          <w:tcPr>
            <w:tcW w:w="847" w:type="dxa"/>
            <w:tcBorders>
              <w:left w:val="double" w:sz="4" w:space="0" w:color="auto"/>
              <w:bottom w:val="double" w:sz="4" w:space="0" w:color="auto"/>
            </w:tcBorders>
            <w:vAlign w:val="center"/>
          </w:tcPr>
          <w:p w:rsidR="004D3BD0" w:rsidRPr="00CE3E3D" w:rsidRDefault="004D3BD0" w:rsidP="000F22F5">
            <w:pPr>
              <w:spacing w:before="20" w:after="20"/>
              <w:rPr>
                <w:rFonts w:cs="Arial"/>
                <w:sz w:val="18"/>
                <w:szCs w:val="18"/>
                <w:lang w:val="cs-CZ"/>
              </w:rPr>
            </w:pPr>
            <w:r w:rsidRPr="00CE3E3D">
              <w:rPr>
                <w:rFonts w:cs="Arial"/>
                <w:sz w:val="18"/>
                <w:szCs w:val="18"/>
                <w:lang w:val="cs-CZ"/>
              </w:rPr>
              <w:t>celkem</w:t>
            </w:r>
          </w:p>
        </w:tc>
        <w:tc>
          <w:tcPr>
            <w:tcW w:w="517" w:type="dxa"/>
            <w:tcBorders>
              <w:bottom w:val="double" w:sz="4" w:space="0" w:color="auto"/>
              <w:right w:val="double" w:sz="4" w:space="0" w:color="auto"/>
            </w:tcBorders>
            <w:vAlign w:val="center"/>
          </w:tcPr>
          <w:p w:rsidR="004D3BD0" w:rsidRPr="00CE3E3D" w:rsidRDefault="004D3BD0" w:rsidP="000F22F5">
            <w:pPr>
              <w:spacing w:before="20" w:after="20"/>
              <w:rPr>
                <w:rFonts w:cs="Arial"/>
                <w:sz w:val="18"/>
                <w:szCs w:val="18"/>
                <w:lang w:val="cs-CZ"/>
              </w:rPr>
            </w:pPr>
            <w:r w:rsidRPr="00CE3E3D">
              <w:rPr>
                <w:rFonts w:cs="Arial"/>
                <w:sz w:val="18"/>
                <w:szCs w:val="18"/>
                <w:lang w:val="cs-CZ"/>
              </w:rPr>
              <w:t>%</w:t>
            </w:r>
          </w:p>
        </w:tc>
        <w:tc>
          <w:tcPr>
            <w:tcW w:w="855" w:type="dxa"/>
            <w:tcBorders>
              <w:top w:val="single" w:sz="6" w:space="0" w:color="000000"/>
              <w:left w:val="double" w:sz="4" w:space="0" w:color="auto"/>
              <w:bottom w:val="double" w:sz="4" w:space="0" w:color="auto"/>
            </w:tcBorders>
            <w:vAlign w:val="center"/>
          </w:tcPr>
          <w:p w:rsidR="004D3BD0" w:rsidRPr="00CE3E3D" w:rsidRDefault="004D3BD0" w:rsidP="000F22F5">
            <w:pPr>
              <w:spacing w:before="20" w:after="20"/>
              <w:rPr>
                <w:rFonts w:cs="Arial"/>
                <w:sz w:val="18"/>
                <w:szCs w:val="18"/>
                <w:lang w:val="cs-CZ"/>
              </w:rPr>
            </w:pPr>
            <w:r w:rsidRPr="00CE3E3D">
              <w:rPr>
                <w:rFonts w:cs="Arial"/>
                <w:sz w:val="18"/>
                <w:szCs w:val="18"/>
                <w:lang w:val="cs-CZ"/>
              </w:rPr>
              <w:t>celkem</w:t>
            </w:r>
          </w:p>
        </w:tc>
        <w:tc>
          <w:tcPr>
            <w:tcW w:w="622" w:type="dxa"/>
            <w:tcBorders>
              <w:top w:val="single" w:sz="6" w:space="0" w:color="000000"/>
              <w:bottom w:val="double" w:sz="4" w:space="0" w:color="auto"/>
            </w:tcBorders>
            <w:vAlign w:val="center"/>
          </w:tcPr>
          <w:p w:rsidR="004D3BD0" w:rsidRPr="00CE3E3D" w:rsidRDefault="004D3BD0" w:rsidP="000F22F5">
            <w:pPr>
              <w:spacing w:before="20" w:after="20"/>
              <w:rPr>
                <w:rFonts w:cs="Arial"/>
                <w:sz w:val="18"/>
                <w:szCs w:val="18"/>
                <w:lang w:val="cs-CZ"/>
              </w:rPr>
            </w:pPr>
            <w:r w:rsidRPr="00CE3E3D">
              <w:rPr>
                <w:rFonts w:cs="Arial"/>
                <w:sz w:val="18"/>
                <w:szCs w:val="18"/>
                <w:lang w:val="cs-CZ"/>
              </w:rPr>
              <w:t>%</w:t>
            </w:r>
          </w:p>
        </w:tc>
      </w:tr>
      <w:tr w:rsidR="004D3BD0" w:rsidRPr="00CE3E3D" w:rsidTr="000F22F5">
        <w:trPr>
          <w:trHeight w:val="283"/>
          <w:jc w:val="center"/>
        </w:trPr>
        <w:tc>
          <w:tcPr>
            <w:tcW w:w="9344" w:type="dxa"/>
            <w:gridSpan w:val="13"/>
            <w:tcBorders>
              <w:top w:val="double" w:sz="4" w:space="0" w:color="auto"/>
              <w:bottom w:val="double" w:sz="4" w:space="0" w:color="auto"/>
            </w:tcBorders>
            <w:shd w:val="clear" w:color="auto" w:fill="FBD4B4"/>
            <w:vAlign w:val="center"/>
          </w:tcPr>
          <w:p w:rsidR="004D3BD0" w:rsidRPr="00CE3E3D" w:rsidRDefault="004D3BD0" w:rsidP="000F22F5">
            <w:pPr>
              <w:spacing w:before="20" w:after="20"/>
              <w:jc w:val="center"/>
              <w:rPr>
                <w:rFonts w:cs="Arial"/>
                <w:b/>
                <w:sz w:val="18"/>
                <w:szCs w:val="18"/>
                <w:lang w:val="cs-CZ"/>
              </w:rPr>
            </w:pPr>
            <w:r w:rsidRPr="00CE3E3D">
              <w:rPr>
                <w:b/>
                <w:sz w:val="18"/>
                <w:szCs w:val="18"/>
                <w:lang w:val="cs-CZ"/>
              </w:rPr>
              <w:t>Mezinárodní oblast povodí Labe</w:t>
            </w:r>
          </w:p>
        </w:tc>
      </w:tr>
      <w:tr w:rsidR="004D3BD0" w:rsidRPr="00CE3E3D" w:rsidTr="000F22F5">
        <w:trPr>
          <w:trHeight w:val="255"/>
          <w:jc w:val="center"/>
        </w:trPr>
        <w:tc>
          <w:tcPr>
            <w:tcW w:w="84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327</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115</w:t>
            </w:r>
          </w:p>
        </w:tc>
        <w:tc>
          <w:tcPr>
            <w:tcW w:w="6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35</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14</w:t>
            </w:r>
          </w:p>
        </w:tc>
        <w:tc>
          <w:tcPr>
            <w:tcW w:w="5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4</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82</w:t>
            </w:r>
          </w:p>
        </w:tc>
        <w:tc>
          <w:tcPr>
            <w:tcW w:w="5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25</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178</w:t>
            </w:r>
          </w:p>
        </w:tc>
        <w:tc>
          <w:tcPr>
            <w:tcW w:w="6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54</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50</w:t>
            </w:r>
          </w:p>
        </w:tc>
        <w:tc>
          <w:tcPr>
            <w:tcW w:w="5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15</w:t>
            </w:r>
          </w:p>
        </w:tc>
        <w:tc>
          <w:tcPr>
            <w:tcW w:w="855"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183</w:t>
            </w:r>
          </w:p>
        </w:tc>
        <w:tc>
          <w:tcPr>
            <w:tcW w:w="622" w:type="dxa"/>
            <w:tcBorders>
              <w:top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56</w:t>
            </w:r>
          </w:p>
        </w:tc>
      </w:tr>
      <w:tr w:rsidR="004D3BD0" w:rsidRPr="00CE3E3D" w:rsidTr="000F22F5">
        <w:trPr>
          <w:trHeight w:val="283"/>
          <w:jc w:val="center"/>
        </w:trPr>
        <w:tc>
          <w:tcPr>
            <w:tcW w:w="9344" w:type="dxa"/>
            <w:gridSpan w:val="13"/>
            <w:tcBorders>
              <w:top w:val="double" w:sz="4" w:space="0" w:color="auto"/>
              <w:bottom w:val="double" w:sz="4" w:space="0" w:color="auto"/>
            </w:tcBorders>
            <w:shd w:val="clear" w:color="auto" w:fill="FBD4B4"/>
            <w:vAlign w:val="center"/>
          </w:tcPr>
          <w:p w:rsidR="004D3BD0" w:rsidRPr="00CE3E3D" w:rsidRDefault="004D3BD0" w:rsidP="000F22F5">
            <w:pPr>
              <w:spacing w:before="20" w:after="20"/>
              <w:jc w:val="center"/>
              <w:rPr>
                <w:rFonts w:cs="Arial"/>
                <w:b/>
                <w:sz w:val="18"/>
                <w:szCs w:val="18"/>
                <w:lang w:val="cs-CZ"/>
              </w:rPr>
            </w:pPr>
            <w:r w:rsidRPr="00CE3E3D">
              <w:rPr>
                <w:rFonts w:cs="Arial"/>
                <w:b/>
                <w:sz w:val="18"/>
                <w:szCs w:val="18"/>
                <w:lang w:val="cs-CZ"/>
              </w:rPr>
              <w:t>Česká republika</w:t>
            </w:r>
          </w:p>
        </w:tc>
      </w:tr>
      <w:tr w:rsidR="004D3BD0" w:rsidRPr="00CE3E3D" w:rsidTr="000F22F5">
        <w:trPr>
          <w:trHeight w:val="255"/>
          <w:jc w:val="center"/>
        </w:trPr>
        <w:tc>
          <w:tcPr>
            <w:tcW w:w="84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99</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53</w:t>
            </w:r>
          </w:p>
        </w:tc>
        <w:tc>
          <w:tcPr>
            <w:tcW w:w="6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54</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11</w:t>
            </w:r>
          </w:p>
        </w:tc>
        <w:tc>
          <w:tcPr>
            <w:tcW w:w="5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11</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67</w:t>
            </w:r>
          </w:p>
        </w:tc>
        <w:tc>
          <w:tcPr>
            <w:tcW w:w="5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68</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78</w:t>
            </w:r>
          </w:p>
        </w:tc>
        <w:tc>
          <w:tcPr>
            <w:tcW w:w="6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79</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42</w:t>
            </w:r>
          </w:p>
        </w:tc>
        <w:tc>
          <w:tcPr>
            <w:tcW w:w="5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42</w:t>
            </w:r>
          </w:p>
        </w:tc>
        <w:tc>
          <w:tcPr>
            <w:tcW w:w="855"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81</w:t>
            </w:r>
          </w:p>
        </w:tc>
        <w:tc>
          <w:tcPr>
            <w:tcW w:w="622" w:type="dxa"/>
            <w:tcBorders>
              <w:top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82</w:t>
            </w:r>
          </w:p>
        </w:tc>
      </w:tr>
      <w:tr w:rsidR="004D3BD0" w:rsidRPr="00CE3E3D" w:rsidTr="000F22F5">
        <w:trPr>
          <w:trHeight w:val="283"/>
          <w:jc w:val="center"/>
        </w:trPr>
        <w:tc>
          <w:tcPr>
            <w:tcW w:w="9344" w:type="dxa"/>
            <w:gridSpan w:val="13"/>
            <w:tcBorders>
              <w:top w:val="double" w:sz="4" w:space="0" w:color="auto"/>
              <w:bottom w:val="double" w:sz="4" w:space="0" w:color="auto"/>
            </w:tcBorders>
            <w:shd w:val="clear" w:color="auto" w:fill="FBD4B4"/>
            <w:vAlign w:val="center"/>
          </w:tcPr>
          <w:p w:rsidR="004D3BD0" w:rsidRPr="00CE3E3D" w:rsidRDefault="004D3BD0" w:rsidP="000F22F5">
            <w:pPr>
              <w:spacing w:before="20" w:after="20"/>
              <w:jc w:val="center"/>
              <w:rPr>
                <w:rFonts w:cs="Arial"/>
                <w:b/>
                <w:sz w:val="18"/>
                <w:szCs w:val="18"/>
                <w:lang w:val="cs-CZ"/>
              </w:rPr>
            </w:pPr>
            <w:r w:rsidRPr="00CE3E3D">
              <w:rPr>
                <w:rFonts w:cs="Arial"/>
                <w:b/>
                <w:sz w:val="18"/>
                <w:szCs w:val="18"/>
                <w:lang w:val="cs-CZ"/>
              </w:rPr>
              <w:t>Německo</w:t>
            </w:r>
          </w:p>
        </w:tc>
      </w:tr>
      <w:tr w:rsidR="004D3BD0" w:rsidRPr="00CE3E3D" w:rsidTr="000F22F5">
        <w:trPr>
          <w:trHeight w:val="255"/>
          <w:jc w:val="center"/>
        </w:trPr>
        <w:tc>
          <w:tcPr>
            <w:tcW w:w="84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224</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62</w:t>
            </w:r>
          </w:p>
        </w:tc>
        <w:tc>
          <w:tcPr>
            <w:tcW w:w="6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28</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3</w:t>
            </w:r>
          </w:p>
        </w:tc>
        <w:tc>
          <w:tcPr>
            <w:tcW w:w="5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1</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15</w:t>
            </w:r>
          </w:p>
        </w:tc>
        <w:tc>
          <w:tcPr>
            <w:tcW w:w="5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7</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100</w:t>
            </w:r>
          </w:p>
        </w:tc>
        <w:tc>
          <w:tcPr>
            <w:tcW w:w="6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45</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8</w:t>
            </w:r>
          </w:p>
        </w:tc>
        <w:tc>
          <w:tcPr>
            <w:tcW w:w="5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4</w:t>
            </w:r>
          </w:p>
        </w:tc>
        <w:tc>
          <w:tcPr>
            <w:tcW w:w="855"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102</w:t>
            </w:r>
          </w:p>
        </w:tc>
        <w:tc>
          <w:tcPr>
            <w:tcW w:w="622" w:type="dxa"/>
            <w:tcBorders>
              <w:top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46</w:t>
            </w:r>
          </w:p>
        </w:tc>
      </w:tr>
      <w:tr w:rsidR="004D3BD0" w:rsidRPr="00CE3E3D" w:rsidTr="000F22F5">
        <w:trPr>
          <w:trHeight w:val="283"/>
          <w:jc w:val="center"/>
        </w:trPr>
        <w:tc>
          <w:tcPr>
            <w:tcW w:w="9344" w:type="dxa"/>
            <w:gridSpan w:val="13"/>
            <w:tcBorders>
              <w:top w:val="double" w:sz="4" w:space="0" w:color="auto"/>
              <w:bottom w:val="double" w:sz="4" w:space="0" w:color="auto"/>
            </w:tcBorders>
            <w:shd w:val="clear" w:color="auto" w:fill="FBD4B4"/>
            <w:vAlign w:val="center"/>
          </w:tcPr>
          <w:p w:rsidR="004D3BD0" w:rsidRPr="00CE3E3D" w:rsidRDefault="004D3BD0" w:rsidP="000F22F5">
            <w:pPr>
              <w:spacing w:before="20" w:after="20"/>
              <w:jc w:val="center"/>
              <w:rPr>
                <w:rFonts w:cs="Arial"/>
                <w:b/>
                <w:sz w:val="18"/>
                <w:szCs w:val="18"/>
                <w:lang w:val="cs-CZ"/>
              </w:rPr>
            </w:pPr>
            <w:r w:rsidRPr="00CE3E3D">
              <w:rPr>
                <w:rFonts w:cs="Arial"/>
                <w:b/>
                <w:sz w:val="18"/>
                <w:szCs w:val="18"/>
                <w:lang w:val="cs-CZ"/>
              </w:rPr>
              <w:t>Rakousko</w:t>
            </w:r>
          </w:p>
        </w:tc>
      </w:tr>
      <w:tr w:rsidR="004D3BD0" w:rsidRPr="00CE3E3D" w:rsidTr="000F22F5">
        <w:trPr>
          <w:trHeight w:val="255"/>
          <w:jc w:val="center"/>
        </w:trPr>
        <w:tc>
          <w:tcPr>
            <w:tcW w:w="84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1</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0</w:t>
            </w:r>
          </w:p>
        </w:tc>
        <w:tc>
          <w:tcPr>
            <w:tcW w:w="6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0</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0</w:t>
            </w:r>
          </w:p>
        </w:tc>
        <w:tc>
          <w:tcPr>
            <w:tcW w:w="5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0</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0</w:t>
            </w:r>
          </w:p>
        </w:tc>
        <w:tc>
          <w:tcPr>
            <w:tcW w:w="5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0</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0</w:t>
            </w:r>
          </w:p>
        </w:tc>
        <w:tc>
          <w:tcPr>
            <w:tcW w:w="6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0</w:t>
            </w:r>
          </w:p>
        </w:tc>
        <w:tc>
          <w:tcPr>
            <w:tcW w:w="847"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0</w:t>
            </w:r>
          </w:p>
        </w:tc>
        <w:tc>
          <w:tcPr>
            <w:tcW w:w="517" w:type="dxa"/>
            <w:tcBorders>
              <w:top w:val="double" w:sz="4"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0</w:t>
            </w:r>
          </w:p>
        </w:tc>
        <w:tc>
          <w:tcPr>
            <w:tcW w:w="855" w:type="dxa"/>
            <w:tcBorders>
              <w:top w:val="double" w:sz="4" w:space="0" w:color="auto"/>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0</w:t>
            </w:r>
          </w:p>
        </w:tc>
        <w:tc>
          <w:tcPr>
            <w:tcW w:w="622" w:type="dxa"/>
            <w:tcBorders>
              <w:top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0</w:t>
            </w:r>
          </w:p>
        </w:tc>
      </w:tr>
      <w:tr w:rsidR="004D3BD0" w:rsidRPr="00CE3E3D" w:rsidTr="000F22F5">
        <w:trPr>
          <w:trHeight w:val="283"/>
          <w:jc w:val="center"/>
        </w:trPr>
        <w:tc>
          <w:tcPr>
            <w:tcW w:w="9344" w:type="dxa"/>
            <w:gridSpan w:val="13"/>
            <w:tcBorders>
              <w:top w:val="double" w:sz="4" w:space="0" w:color="auto"/>
              <w:bottom w:val="double" w:sz="4" w:space="0" w:color="auto"/>
            </w:tcBorders>
            <w:shd w:val="clear" w:color="auto" w:fill="FBD4B4"/>
            <w:vAlign w:val="center"/>
          </w:tcPr>
          <w:p w:rsidR="004D3BD0" w:rsidRPr="00CE3E3D" w:rsidRDefault="004D3BD0" w:rsidP="000F22F5">
            <w:pPr>
              <w:spacing w:before="20" w:after="20"/>
              <w:jc w:val="center"/>
              <w:rPr>
                <w:rFonts w:cs="Arial"/>
                <w:b/>
                <w:sz w:val="18"/>
                <w:szCs w:val="18"/>
                <w:lang w:val="cs-CZ"/>
              </w:rPr>
            </w:pPr>
            <w:r w:rsidRPr="00CE3E3D">
              <w:rPr>
                <w:rFonts w:cs="Arial"/>
                <w:b/>
                <w:sz w:val="18"/>
                <w:szCs w:val="18"/>
                <w:lang w:val="cs-CZ"/>
              </w:rPr>
              <w:t>Polsko</w:t>
            </w:r>
          </w:p>
        </w:tc>
      </w:tr>
      <w:tr w:rsidR="004D3BD0" w:rsidRPr="00CE3E3D" w:rsidTr="000F22F5">
        <w:trPr>
          <w:trHeight w:val="255"/>
          <w:jc w:val="center"/>
        </w:trPr>
        <w:tc>
          <w:tcPr>
            <w:tcW w:w="847" w:type="dxa"/>
            <w:tcBorders>
              <w:top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3</w:t>
            </w:r>
          </w:p>
        </w:tc>
        <w:tc>
          <w:tcPr>
            <w:tcW w:w="847" w:type="dxa"/>
            <w:tcBorders>
              <w:top w:val="double" w:sz="4" w:space="0" w:color="auto"/>
              <w:left w:val="double" w:sz="4" w:space="0" w:color="auto"/>
              <w:bottom w:val="single" w:sz="12" w:space="0" w:color="000000"/>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sym w:font="Symbol" w:char="F0BE"/>
            </w:r>
          </w:p>
        </w:tc>
        <w:tc>
          <w:tcPr>
            <w:tcW w:w="617" w:type="dxa"/>
            <w:tcBorders>
              <w:top w:val="double" w:sz="4" w:space="0" w:color="auto"/>
              <w:bottom w:val="single" w:sz="12" w:space="0" w:color="000000"/>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sym w:font="Symbol" w:char="F0BE"/>
            </w:r>
          </w:p>
        </w:tc>
        <w:tc>
          <w:tcPr>
            <w:tcW w:w="847" w:type="dxa"/>
            <w:tcBorders>
              <w:top w:val="double" w:sz="4" w:space="0" w:color="auto"/>
              <w:lef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sym w:font="Symbol" w:char="F0BE"/>
            </w:r>
          </w:p>
        </w:tc>
        <w:tc>
          <w:tcPr>
            <w:tcW w:w="517" w:type="dxa"/>
            <w:tcBorders>
              <w:top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sym w:font="Symbol" w:char="F0BE"/>
            </w:r>
          </w:p>
        </w:tc>
        <w:tc>
          <w:tcPr>
            <w:tcW w:w="847" w:type="dxa"/>
            <w:tcBorders>
              <w:top w:val="double" w:sz="4" w:space="0" w:color="auto"/>
              <w:left w:val="double" w:sz="4" w:space="0" w:color="auto"/>
              <w:bottom w:val="single" w:sz="12" w:space="0" w:color="000000"/>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sym w:font="Symbol" w:char="F0BE"/>
            </w:r>
          </w:p>
        </w:tc>
        <w:tc>
          <w:tcPr>
            <w:tcW w:w="517" w:type="dxa"/>
            <w:tcBorders>
              <w:top w:val="double" w:sz="4" w:space="0" w:color="auto"/>
              <w:bottom w:val="single" w:sz="12" w:space="0" w:color="000000"/>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sym w:font="Symbol" w:char="F0BE"/>
            </w:r>
          </w:p>
        </w:tc>
        <w:tc>
          <w:tcPr>
            <w:tcW w:w="847" w:type="dxa"/>
            <w:tcBorders>
              <w:top w:val="double" w:sz="4" w:space="0" w:color="auto"/>
              <w:lef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sym w:font="Symbol" w:char="F0BE"/>
            </w:r>
          </w:p>
        </w:tc>
        <w:tc>
          <w:tcPr>
            <w:tcW w:w="617" w:type="dxa"/>
            <w:tcBorders>
              <w:top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sym w:font="Symbol" w:char="F0BE"/>
            </w:r>
          </w:p>
        </w:tc>
        <w:tc>
          <w:tcPr>
            <w:tcW w:w="847" w:type="dxa"/>
            <w:tcBorders>
              <w:top w:val="double" w:sz="4" w:space="0" w:color="auto"/>
              <w:left w:val="double" w:sz="4" w:space="0" w:color="auto"/>
              <w:bottom w:val="single" w:sz="12" w:space="0" w:color="000000"/>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0</w:t>
            </w:r>
          </w:p>
        </w:tc>
        <w:tc>
          <w:tcPr>
            <w:tcW w:w="517" w:type="dxa"/>
            <w:tcBorders>
              <w:top w:val="double" w:sz="4" w:space="0" w:color="auto"/>
              <w:bottom w:val="single" w:sz="12" w:space="0" w:color="000000"/>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0</w:t>
            </w:r>
          </w:p>
        </w:tc>
        <w:tc>
          <w:tcPr>
            <w:tcW w:w="855" w:type="dxa"/>
            <w:tcBorders>
              <w:top w:val="double" w:sz="4" w:space="0" w:color="auto"/>
              <w:lef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0</w:t>
            </w:r>
          </w:p>
        </w:tc>
        <w:tc>
          <w:tcPr>
            <w:tcW w:w="622" w:type="dxa"/>
            <w:tcBorders>
              <w:top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0</w:t>
            </w:r>
          </w:p>
        </w:tc>
      </w:tr>
    </w:tbl>
    <w:p w:rsidR="007C1258" w:rsidRPr="00CE3E3D" w:rsidRDefault="007C1258" w:rsidP="007C1258">
      <w:pPr>
        <w:rPr>
          <w:lang w:val="cs-CZ"/>
        </w:rPr>
      </w:pPr>
    </w:p>
    <w:p w:rsidR="007C1258" w:rsidRPr="00CE3E3D" w:rsidRDefault="007C1258" w:rsidP="007C1258">
      <w:pPr>
        <w:rPr>
          <w:lang w:val="cs-CZ"/>
        </w:rPr>
      </w:pPr>
    </w:p>
    <w:p w:rsidR="007C1258" w:rsidRPr="00CE3E3D" w:rsidRDefault="004D3BD0" w:rsidP="007C1258">
      <w:pPr>
        <w:rPr>
          <w:lang w:val="cs-CZ"/>
        </w:rPr>
      </w:pPr>
      <w:r w:rsidRPr="00CE3E3D">
        <w:rPr>
          <w:lang w:val="cs-CZ"/>
        </w:rPr>
        <w:t>Výsledky zjišťování trendů u koncentrací znečišťujících látek v útvarech podzemních vod v Mezinárodní oblasti povodí Labe uvádí následující tabulka II-4.4-</w:t>
      </w:r>
      <w:ins w:id="428" w:author="majka" w:date="2013-12-09T12:19:00Z">
        <w:r w:rsidRPr="00CE3E3D">
          <w:rPr>
            <w:lang w:val="cs-CZ"/>
          </w:rPr>
          <w:t>4</w:t>
        </w:r>
      </w:ins>
      <w:del w:id="429" w:author="majka" w:date="2013-12-09T12:19:00Z">
        <w:r w:rsidRPr="00CE3E3D" w:rsidDel="004D3BD0">
          <w:rPr>
            <w:lang w:val="cs-CZ"/>
          </w:rPr>
          <w:delText>3</w:delText>
        </w:r>
      </w:del>
      <w:r w:rsidRPr="00CE3E3D">
        <w:rPr>
          <w:lang w:val="cs-CZ"/>
        </w:rPr>
        <w:t>.</w:t>
      </w:r>
    </w:p>
    <w:p w:rsidR="007C1258" w:rsidRPr="00CE3E3D" w:rsidRDefault="007C1258" w:rsidP="007C1258">
      <w:pPr>
        <w:rPr>
          <w:lang w:val="cs-CZ"/>
        </w:rPr>
      </w:pPr>
    </w:p>
    <w:p w:rsidR="007C1258" w:rsidRPr="00CE3E3D" w:rsidRDefault="007C1258" w:rsidP="007C1258">
      <w:pPr>
        <w:pStyle w:val="Tabelle"/>
        <w:rPr>
          <w:lang w:val="cs-CZ"/>
        </w:rPr>
      </w:pPr>
      <w:bookmarkStart w:id="430" w:name="_Toc244331651"/>
      <w:r w:rsidRPr="00CE3E3D">
        <w:rPr>
          <w:lang w:val="cs-CZ"/>
        </w:rPr>
        <w:t>Tab. II-4.4-</w:t>
      </w:r>
      <w:del w:id="431" w:author="S. Börner" w:date="2013-11-12T15:32:00Z">
        <w:r w:rsidRPr="00CE3E3D" w:rsidDel="000D6B64">
          <w:rPr>
            <w:lang w:val="cs-CZ"/>
          </w:rPr>
          <w:delText>3</w:delText>
        </w:r>
      </w:del>
      <w:ins w:id="432" w:author="S. Börner" w:date="2013-11-12T15:32:00Z">
        <w:r w:rsidR="000D6B64" w:rsidRPr="00CE3E3D">
          <w:rPr>
            <w:lang w:val="cs-CZ"/>
          </w:rPr>
          <w:t>4</w:t>
        </w:r>
      </w:ins>
      <w:r w:rsidRPr="00CE3E3D">
        <w:rPr>
          <w:lang w:val="cs-CZ"/>
        </w:rPr>
        <w:t>:</w:t>
      </w:r>
      <w:r w:rsidRPr="00CE3E3D">
        <w:rPr>
          <w:lang w:val="cs-CZ"/>
        </w:rPr>
        <w:tab/>
      </w:r>
      <w:bookmarkEnd w:id="430"/>
      <w:r w:rsidR="004D3BD0" w:rsidRPr="00CE3E3D">
        <w:rPr>
          <w:lang w:val="cs-CZ"/>
        </w:rPr>
        <w:t>Výsledky identifikace trendu koncentrací znečišťujících látek v útvarech podze</w:t>
      </w:r>
      <w:r w:rsidR="004D3BD0" w:rsidRPr="00CE3E3D">
        <w:rPr>
          <w:lang w:val="cs-CZ"/>
        </w:rPr>
        <w:t>m</w:t>
      </w:r>
      <w:r w:rsidR="004D3BD0" w:rsidRPr="00CE3E3D">
        <w:rPr>
          <w:lang w:val="cs-CZ"/>
        </w:rPr>
        <w:t>ních vod – počet útvarů, ve kterých byl identifikován trend</w:t>
      </w:r>
    </w:p>
    <w:tbl>
      <w:tblPr>
        <w:tblW w:w="935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tblPr>
      <w:tblGrid>
        <w:gridCol w:w="1795"/>
        <w:gridCol w:w="1284"/>
        <w:gridCol w:w="1175"/>
        <w:gridCol w:w="1559"/>
        <w:gridCol w:w="1188"/>
        <w:gridCol w:w="1391"/>
        <w:gridCol w:w="964"/>
      </w:tblGrid>
      <w:tr w:rsidR="007C1258" w:rsidRPr="00CE3E3D" w:rsidTr="000F22F5">
        <w:trPr>
          <w:trHeight w:val="283"/>
          <w:jc w:val="center"/>
        </w:trPr>
        <w:tc>
          <w:tcPr>
            <w:tcW w:w="9356" w:type="dxa"/>
            <w:gridSpan w:val="7"/>
            <w:tcBorders>
              <w:top w:val="single" w:sz="12" w:space="0" w:color="000000"/>
              <w:left w:val="single" w:sz="12" w:space="0" w:color="auto"/>
              <w:bottom w:val="single" w:sz="6" w:space="0" w:color="000000"/>
              <w:right w:val="single" w:sz="12" w:space="0" w:color="auto"/>
            </w:tcBorders>
            <w:shd w:val="clear" w:color="auto" w:fill="FBD4B4"/>
            <w:vAlign w:val="center"/>
          </w:tcPr>
          <w:p w:rsidR="007C1258" w:rsidRPr="00CE3E3D" w:rsidRDefault="004D3BD0" w:rsidP="000F22F5">
            <w:pPr>
              <w:jc w:val="center"/>
              <w:rPr>
                <w:lang w:val="cs-CZ"/>
              </w:rPr>
            </w:pPr>
            <w:r w:rsidRPr="00CE3E3D">
              <w:rPr>
                <w:rFonts w:cs="Arial"/>
                <w:b/>
                <w:sz w:val="18"/>
                <w:szCs w:val="18"/>
                <w:lang w:val="cs-CZ"/>
              </w:rPr>
              <w:t>Počet útvarů podzemních vod</w:t>
            </w:r>
          </w:p>
        </w:tc>
      </w:tr>
      <w:tr w:rsidR="007C1258" w:rsidRPr="00CE3E3D" w:rsidTr="000F22F5">
        <w:trPr>
          <w:trHeight w:val="255"/>
          <w:jc w:val="center"/>
        </w:trPr>
        <w:tc>
          <w:tcPr>
            <w:tcW w:w="1795" w:type="dxa"/>
            <w:vMerge w:val="restart"/>
            <w:tcBorders>
              <w:top w:val="single" w:sz="6" w:space="0" w:color="000000"/>
              <w:left w:val="single" w:sz="12" w:space="0" w:color="auto"/>
              <w:bottom w:val="double" w:sz="4" w:space="0" w:color="auto"/>
              <w:right w:val="double" w:sz="4" w:space="0" w:color="auto"/>
            </w:tcBorders>
            <w:vAlign w:val="center"/>
          </w:tcPr>
          <w:p w:rsidR="007C1258" w:rsidRPr="00CE3E3D" w:rsidRDefault="004D3BD0" w:rsidP="004D3BD0">
            <w:pPr>
              <w:spacing w:before="20" w:after="20"/>
              <w:jc w:val="center"/>
              <w:rPr>
                <w:rFonts w:cs="Arial"/>
                <w:sz w:val="18"/>
                <w:szCs w:val="18"/>
                <w:lang w:val="cs-CZ"/>
              </w:rPr>
            </w:pPr>
            <w:r w:rsidRPr="00CE3E3D">
              <w:rPr>
                <w:rFonts w:cs="Arial"/>
                <w:sz w:val="18"/>
                <w:szCs w:val="18"/>
                <w:lang w:val="cs-CZ"/>
              </w:rPr>
              <w:t>Celkem</w:t>
            </w:r>
          </w:p>
        </w:tc>
        <w:tc>
          <w:tcPr>
            <w:tcW w:w="7561" w:type="dxa"/>
            <w:gridSpan w:val="6"/>
            <w:tcBorders>
              <w:top w:val="single" w:sz="6" w:space="0" w:color="000000"/>
              <w:left w:val="double" w:sz="4" w:space="0" w:color="auto"/>
              <w:bottom w:val="single" w:sz="6" w:space="0" w:color="000000"/>
              <w:right w:val="single" w:sz="12" w:space="0" w:color="auto"/>
            </w:tcBorders>
            <w:vAlign w:val="center"/>
          </w:tcPr>
          <w:p w:rsidR="007C1258" w:rsidRPr="00CE3E3D" w:rsidRDefault="004D3BD0" w:rsidP="000F22F5">
            <w:pPr>
              <w:spacing w:before="20" w:after="20"/>
              <w:jc w:val="center"/>
              <w:rPr>
                <w:rFonts w:cs="Arial"/>
                <w:sz w:val="18"/>
                <w:szCs w:val="18"/>
                <w:lang w:val="cs-CZ"/>
              </w:rPr>
            </w:pPr>
            <w:r w:rsidRPr="00CE3E3D">
              <w:rPr>
                <w:rFonts w:cs="Arial"/>
                <w:sz w:val="18"/>
                <w:szCs w:val="18"/>
                <w:lang w:val="cs-CZ"/>
              </w:rPr>
              <w:t>Vzestupný trend pro</w:t>
            </w:r>
          </w:p>
        </w:tc>
      </w:tr>
      <w:tr w:rsidR="004D3BD0" w:rsidRPr="00CE3E3D" w:rsidTr="000F22F5">
        <w:trPr>
          <w:trHeight w:val="255"/>
          <w:jc w:val="center"/>
        </w:trPr>
        <w:tc>
          <w:tcPr>
            <w:tcW w:w="1795" w:type="dxa"/>
            <w:vMerge/>
            <w:tcBorders>
              <w:top w:val="single" w:sz="6" w:space="0" w:color="000000"/>
              <w:left w:val="single" w:sz="12"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p>
        </w:tc>
        <w:tc>
          <w:tcPr>
            <w:tcW w:w="2459" w:type="dxa"/>
            <w:gridSpan w:val="2"/>
            <w:tcBorders>
              <w:top w:val="single" w:sz="6" w:space="0" w:color="000000"/>
              <w:left w:val="double" w:sz="4" w:space="0" w:color="auto"/>
              <w:bottom w:val="single" w:sz="6" w:space="0" w:color="000000"/>
              <w:right w:val="double" w:sz="4" w:space="0" w:color="auto"/>
            </w:tcBorders>
            <w:vAlign w:val="center"/>
          </w:tcPr>
          <w:p w:rsidR="004D3BD0" w:rsidRPr="00CE3E3D" w:rsidRDefault="004D3BD0" w:rsidP="004D3BD0">
            <w:pPr>
              <w:spacing w:before="20"/>
              <w:jc w:val="center"/>
              <w:rPr>
                <w:rFonts w:cs="Arial"/>
                <w:sz w:val="18"/>
                <w:szCs w:val="18"/>
                <w:lang w:val="cs-CZ"/>
              </w:rPr>
            </w:pPr>
            <w:r w:rsidRPr="00CE3E3D">
              <w:rPr>
                <w:rFonts w:cs="Arial"/>
                <w:sz w:val="18"/>
                <w:szCs w:val="18"/>
                <w:lang w:val="cs-CZ"/>
              </w:rPr>
              <w:t>dusičnany</w:t>
            </w:r>
          </w:p>
        </w:tc>
        <w:tc>
          <w:tcPr>
            <w:tcW w:w="2747" w:type="dxa"/>
            <w:gridSpan w:val="2"/>
            <w:tcBorders>
              <w:top w:val="single" w:sz="6" w:space="0" w:color="000000"/>
              <w:left w:val="double" w:sz="4" w:space="0" w:color="auto"/>
              <w:bottom w:val="single" w:sz="6" w:space="0" w:color="000000"/>
              <w:right w:val="double" w:sz="4" w:space="0" w:color="auto"/>
            </w:tcBorders>
            <w:vAlign w:val="center"/>
          </w:tcPr>
          <w:p w:rsidR="004D3BD0" w:rsidRPr="00CE3E3D" w:rsidRDefault="004D3BD0" w:rsidP="004D3BD0">
            <w:pPr>
              <w:spacing w:before="20"/>
              <w:jc w:val="center"/>
              <w:rPr>
                <w:rFonts w:cs="Arial"/>
                <w:sz w:val="18"/>
                <w:szCs w:val="18"/>
                <w:lang w:val="cs-CZ"/>
              </w:rPr>
            </w:pPr>
            <w:r w:rsidRPr="00CE3E3D">
              <w:rPr>
                <w:rFonts w:cs="Arial"/>
                <w:sz w:val="18"/>
                <w:szCs w:val="18"/>
                <w:lang w:val="cs-CZ"/>
              </w:rPr>
              <w:t>pesticidy</w:t>
            </w:r>
          </w:p>
        </w:tc>
        <w:tc>
          <w:tcPr>
            <w:tcW w:w="2355" w:type="dxa"/>
            <w:gridSpan w:val="2"/>
            <w:tcBorders>
              <w:top w:val="single" w:sz="6" w:space="0" w:color="000000"/>
              <w:left w:val="double" w:sz="4" w:space="0" w:color="auto"/>
              <w:bottom w:val="single" w:sz="6" w:space="0" w:color="000000"/>
              <w:right w:val="single" w:sz="12" w:space="0" w:color="auto"/>
            </w:tcBorders>
            <w:vAlign w:val="center"/>
          </w:tcPr>
          <w:p w:rsidR="004D3BD0" w:rsidRPr="00CE3E3D" w:rsidRDefault="004D3BD0" w:rsidP="004D3BD0">
            <w:pPr>
              <w:spacing w:before="20"/>
              <w:jc w:val="center"/>
              <w:rPr>
                <w:rFonts w:cs="Arial"/>
                <w:sz w:val="18"/>
                <w:szCs w:val="18"/>
                <w:lang w:val="cs-CZ"/>
              </w:rPr>
            </w:pPr>
            <w:r w:rsidRPr="00CE3E3D">
              <w:rPr>
                <w:rFonts w:cs="Arial"/>
                <w:sz w:val="18"/>
                <w:szCs w:val="18"/>
                <w:lang w:val="cs-CZ"/>
              </w:rPr>
              <w:t>ostatní znečišťující látky</w:t>
            </w:r>
          </w:p>
        </w:tc>
      </w:tr>
      <w:tr w:rsidR="004D3BD0" w:rsidRPr="00CE3E3D" w:rsidTr="000F22F5">
        <w:trPr>
          <w:trHeight w:val="255"/>
          <w:jc w:val="center"/>
        </w:trPr>
        <w:tc>
          <w:tcPr>
            <w:tcW w:w="1795" w:type="dxa"/>
            <w:vMerge/>
            <w:tcBorders>
              <w:top w:val="single" w:sz="6" w:space="0" w:color="000000"/>
              <w:left w:val="single" w:sz="12" w:space="0" w:color="auto"/>
              <w:bottom w:val="double" w:sz="4" w:space="0" w:color="auto"/>
              <w:right w:val="double" w:sz="4" w:space="0" w:color="auto"/>
            </w:tcBorders>
            <w:vAlign w:val="center"/>
          </w:tcPr>
          <w:p w:rsidR="004D3BD0" w:rsidRPr="00CE3E3D" w:rsidRDefault="004D3BD0" w:rsidP="000F22F5">
            <w:pPr>
              <w:spacing w:before="20" w:after="20"/>
              <w:rPr>
                <w:rFonts w:cs="Arial"/>
                <w:sz w:val="18"/>
                <w:szCs w:val="18"/>
                <w:lang w:val="cs-CZ"/>
              </w:rPr>
            </w:pPr>
          </w:p>
        </w:tc>
        <w:tc>
          <w:tcPr>
            <w:tcW w:w="1284" w:type="dxa"/>
            <w:tcBorders>
              <w:top w:val="single" w:sz="6" w:space="0" w:color="000000"/>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celkem</w:t>
            </w:r>
          </w:p>
        </w:tc>
        <w:tc>
          <w:tcPr>
            <w:tcW w:w="1175" w:type="dxa"/>
            <w:tcBorders>
              <w:top w:val="single" w:sz="6" w:space="0" w:color="000000"/>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w:t>
            </w:r>
          </w:p>
        </w:tc>
        <w:tc>
          <w:tcPr>
            <w:tcW w:w="1559" w:type="dxa"/>
            <w:tcBorders>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celkem</w:t>
            </w:r>
          </w:p>
        </w:tc>
        <w:tc>
          <w:tcPr>
            <w:tcW w:w="1188" w:type="dxa"/>
            <w:tcBorders>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w:t>
            </w:r>
          </w:p>
        </w:tc>
        <w:tc>
          <w:tcPr>
            <w:tcW w:w="1391" w:type="dxa"/>
            <w:tcBorders>
              <w:top w:val="single" w:sz="6" w:space="0" w:color="000000"/>
              <w:left w:val="double" w:sz="4" w:space="0" w:color="auto"/>
              <w:bottom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celkem</w:t>
            </w:r>
          </w:p>
        </w:tc>
        <w:tc>
          <w:tcPr>
            <w:tcW w:w="964" w:type="dxa"/>
            <w:tcBorders>
              <w:top w:val="single" w:sz="6" w:space="0" w:color="000000"/>
              <w:bottom w:val="double" w:sz="4" w:space="0" w:color="auto"/>
              <w:right w:val="single" w:sz="12"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w:t>
            </w:r>
          </w:p>
        </w:tc>
      </w:tr>
      <w:tr w:rsidR="004D3BD0" w:rsidRPr="00CE3E3D" w:rsidTr="000F22F5">
        <w:trPr>
          <w:trHeight w:val="283"/>
          <w:jc w:val="center"/>
        </w:trPr>
        <w:tc>
          <w:tcPr>
            <w:tcW w:w="9356" w:type="dxa"/>
            <w:gridSpan w:val="7"/>
            <w:tcBorders>
              <w:top w:val="double" w:sz="4" w:space="0" w:color="auto"/>
              <w:left w:val="single" w:sz="12" w:space="0" w:color="auto"/>
              <w:bottom w:val="double" w:sz="4" w:space="0" w:color="auto"/>
              <w:right w:val="single" w:sz="12" w:space="0" w:color="auto"/>
            </w:tcBorders>
            <w:shd w:val="clear" w:color="auto" w:fill="FBD4B4"/>
            <w:vAlign w:val="center"/>
          </w:tcPr>
          <w:p w:rsidR="004D3BD0" w:rsidRPr="00CE3E3D" w:rsidRDefault="004D3BD0" w:rsidP="000F22F5">
            <w:pPr>
              <w:jc w:val="center"/>
              <w:rPr>
                <w:lang w:val="cs-CZ"/>
              </w:rPr>
            </w:pPr>
            <w:r w:rsidRPr="00CE3E3D">
              <w:rPr>
                <w:b/>
                <w:sz w:val="18"/>
                <w:szCs w:val="18"/>
                <w:lang w:val="cs-CZ"/>
              </w:rPr>
              <w:t>Mezinárodní oblast povodí Labe</w:t>
            </w:r>
          </w:p>
        </w:tc>
      </w:tr>
      <w:tr w:rsidR="004D3BD0" w:rsidRPr="00CE3E3D" w:rsidTr="000F22F5">
        <w:trPr>
          <w:trHeight w:val="255"/>
          <w:jc w:val="center"/>
        </w:trPr>
        <w:tc>
          <w:tcPr>
            <w:tcW w:w="1795" w:type="dxa"/>
            <w:tcBorders>
              <w:top w:val="double" w:sz="4" w:space="0" w:color="auto"/>
              <w:left w:val="single" w:sz="12"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327</w:t>
            </w:r>
          </w:p>
        </w:tc>
        <w:tc>
          <w:tcPr>
            <w:tcW w:w="1284" w:type="dxa"/>
            <w:tcBorders>
              <w:top w:val="double" w:sz="4" w:space="0" w:color="auto"/>
              <w:left w:val="double" w:sz="4" w:space="0" w:color="auto"/>
              <w:bottom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15</w:t>
            </w:r>
          </w:p>
        </w:tc>
        <w:tc>
          <w:tcPr>
            <w:tcW w:w="1175" w:type="dxa"/>
            <w:tcBorders>
              <w:top w:val="double" w:sz="4" w:space="0" w:color="auto"/>
              <w:bottom w:val="double" w:sz="4" w:space="0" w:color="auto"/>
              <w:right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5</w:t>
            </w:r>
          </w:p>
        </w:tc>
        <w:tc>
          <w:tcPr>
            <w:tcW w:w="1559" w:type="dxa"/>
            <w:tcBorders>
              <w:top w:val="double" w:sz="4" w:space="0" w:color="auto"/>
              <w:left w:val="double" w:sz="4" w:space="0" w:color="auto"/>
              <w:bottom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7</w:t>
            </w:r>
          </w:p>
        </w:tc>
        <w:tc>
          <w:tcPr>
            <w:tcW w:w="1188" w:type="dxa"/>
            <w:tcBorders>
              <w:top w:val="double" w:sz="4" w:space="0" w:color="auto"/>
              <w:bottom w:val="double" w:sz="4" w:space="0" w:color="auto"/>
              <w:right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2</w:t>
            </w:r>
          </w:p>
        </w:tc>
        <w:tc>
          <w:tcPr>
            <w:tcW w:w="1391" w:type="dxa"/>
            <w:tcBorders>
              <w:top w:val="double" w:sz="4" w:space="0" w:color="auto"/>
              <w:left w:val="double" w:sz="4" w:space="0" w:color="auto"/>
              <w:bottom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12</w:t>
            </w:r>
          </w:p>
        </w:tc>
        <w:tc>
          <w:tcPr>
            <w:tcW w:w="964" w:type="dxa"/>
            <w:tcBorders>
              <w:top w:val="double" w:sz="4" w:space="0" w:color="auto"/>
              <w:bottom w:val="double" w:sz="4" w:space="0" w:color="auto"/>
              <w:right w:val="single" w:sz="12"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4</w:t>
            </w:r>
          </w:p>
        </w:tc>
      </w:tr>
      <w:tr w:rsidR="004D3BD0" w:rsidRPr="00CE3E3D" w:rsidTr="000F22F5">
        <w:trPr>
          <w:trHeight w:val="283"/>
          <w:jc w:val="center"/>
        </w:trPr>
        <w:tc>
          <w:tcPr>
            <w:tcW w:w="9356" w:type="dxa"/>
            <w:gridSpan w:val="7"/>
            <w:tcBorders>
              <w:top w:val="double" w:sz="4" w:space="0" w:color="auto"/>
              <w:left w:val="single" w:sz="12" w:space="0" w:color="auto"/>
              <w:bottom w:val="double" w:sz="4" w:space="0" w:color="auto"/>
              <w:right w:val="single" w:sz="12" w:space="0" w:color="auto"/>
            </w:tcBorders>
            <w:shd w:val="clear" w:color="auto" w:fill="FBD4B4"/>
            <w:vAlign w:val="center"/>
          </w:tcPr>
          <w:p w:rsidR="004D3BD0" w:rsidRPr="00CE3E3D" w:rsidDel="00FF0A66" w:rsidRDefault="004D3BD0" w:rsidP="000F22F5">
            <w:pPr>
              <w:jc w:val="center"/>
              <w:rPr>
                <w:b/>
                <w:sz w:val="18"/>
                <w:szCs w:val="18"/>
                <w:lang w:val="cs-CZ"/>
              </w:rPr>
            </w:pPr>
            <w:r w:rsidRPr="00CE3E3D">
              <w:rPr>
                <w:b/>
                <w:sz w:val="18"/>
                <w:szCs w:val="18"/>
                <w:lang w:val="cs-CZ"/>
              </w:rPr>
              <w:t>Česká republika</w:t>
            </w:r>
          </w:p>
        </w:tc>
      </w:tr>
      <w:tr w:rsidR="004D3BD0" w:rsidRPr="00CE3E3D" w:rsidTr="000F22F5">
        <w:trPr>
          <w:trHeight w:val="255"/>
          <w:jc w:val="center"/>
        </w:trPr>
        <w:tc>
          <w:tcPr>
            <w:tcW w:w="1795" w:type="dxa"/>
            <w:tcBorders>
              <w:top w:val="double" w:sz="4" w:space="0" w:color="auto"/>
              <w:left w:val="single" w:sz="12"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99</w:t>
            </w:r>
          </w:p>
        </w:tc>
        <w:tc>
          <w:tcPr>
            <w:tcW w:w="1284" w:type="dxa"/>
            <w:tcBorders>
              <w:top w:val="double" w:sz="4" w:space="0" w:color="auto"/>
              <w:left w:val="double" w:sz="4" w:space="0" w:color="auto"/>
              <w:bottom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2</w:t>
            </w:r>
          </w:p>
        </w:tc>
        <w:tc>
          <w:tcPr>
            <w:tcW w:w="1175" w:type="dxa"/>
            <w:tcBorders>
              <w:top w:val="double" w:sz="4" w:space="0" w:color="auto"/>
              <w:bottom w:val="double" w:sz="4" w:space="0" w:color="auto"/>
              <w:right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2</w:t>
            </w:r>
          </w:p>
        </w:tc>
        <w:tc>
          <w:tcPr>
            <w:tcW w:w="1559" w:type="dxa"/>
            <w:tcBorders>
              <w:top w:val="double" w:sz="4" w:space="0" w:color="auto"/>
              <w:left w:val="double" w:sz="4" w:space="0" w:color="auto"/>
              <w:bottom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7</w:t>
            </w:r>
          </w:p>
        </w:tc>
        <w:tc>
          <w:tcPr>
            <w:tcW w:w="1188" w:type="dxa"/>
            <w:tcBorders>
              <w:top w:val="double" w:sz="4" w:space="0" w:color="auto"/>
              <w:bottom w:val="double" w:sz="4" w:space="0" w:color="auto"/>
              <w:right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7</w:t>
            </w:r>
          </w:p>
        </w:tc>
        <w:tc>
          <w:tcPr>
            <w:tcW w:w="1391" w:type="dxa"/>
            <w:tcBorders>
              <w:top w:val="double" w:sz="4" w:space="0" w:color="auto"/>
              <w:left w:val="double" w:sz="4" w:space="0" w:color="auto"/>
              <w:bottom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12</w:t>
            </w:r>
          </w:p>
        </w:tc>
        <w:tc>
          <w:tcPr>
            <w:tcW w:w="964" w:type="dxa"/>
            <w:tcBorders>
              <w:top w:val="double" w:sz="4" w:space="0" w:color="auto"/>
              <w:bottom w:val="double" w:sz="4" w:space="0" w:color="auto"/>
              <w:right w:val="single" w:sz="12"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12</w:t>
            </w:r>
          </w:p>
        </w:tc>
      </w:tr>
      <w:tr w:rsidR="004D3BD0" w:rsidRPr="00CE3E3D" w:rsidTr="000F22F5">
        <w:trPr>
          <w:trHeight w:val="283"/>
          <w:jc w:val="center"/>
        </w:trPr>
        <w:tc>
          <w:tcPr>
            <w:tcW w:w="9356" w:type="dxa"/>
            <w:gridSpan w:val="7"/>
            <w:tcBorders>
              <w:top w:val="double" w:sz="4" w:space="0" w:color="auto"/>
              <w:left w:val="single" w:sz="12" w:space="0" w:color="auto"/>
              <w:bottom w:val="double" w:sz="4" w:space="0" w:color="auto"/>
              <w:right w:val="single" w:sz="12" w:space="0" w:color="auto"/>
            </w:tcBorders>
            <w:shd w:val="clear" w:color="auto" w:fill="FBD4B4"/>
            <w:vAlign w:val="center"/>
          </w:tcPr>
          <w:p w:rsidR="004D3BD0" w:rsidRPr="00CE3E3D" w:rsidRDefault="004D3BD0" w:rsidP="000F22F5">
            <w:pPr>
              <w:jc w:val="center"/>
              <w:rPr>
                <w:b/>
                <w:sz w:val="18"/>
                <w:szCs w:val="18"/>
                <w:lang w:val="cs-CZ"/>
              </w:rPr>
            </w:pPr>
            <w:r w:rsidRPr="00CE3E3D">
              <w:rPr>
                <w:b/>
                <w:sz w:val="18"/>
                <w:szCs w:val="18"/>
                <w:lang w:val="cs-CZ"/>
              </w:rPr>
              <w:t>Německo</w:t>
            </w:r>
          </w:p>
        </w:tc>
      </w:tr>
      <w:tr w:rsidR="004D3BD0" w:rsidRPr="00CE3E3D" w:rsidTr="000F22F5">
        <w:trPr>
          <w:trHeight w:val="255"/>
          <w:jc w:val="center"/>
        </w:trPr>
        <w:tc>
          <w:tcPr>
            <w:tcW w:w="1795" w:type="dxa"/>
            <w:tcBorders>
              <w:top w:val="double" w:sz="4" w:space="0" w:color="auto"/>
              <w:left w:val="single" w:sz="12"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224</w:t>
            </w:r>
          </w:p>
        </w:tc>
        <w:tc>
          <w:tcPr>
            <w:tcW w:w="1284" w:type="dxa"/>
            <w:tcBorders>
              <w:top w:val="double" w:sz="4" w:space="0" w:color="auto"/>
              <w:left w:val="double" w:sz="4" w:space="0" w:color="auto"/>
              <w:bottom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13</w:t>
            </w:r>
          </w:p>
        </w:tc>
        <w:tc>
          <w:tcPr>
            <w:tcW w:w="1175" w:type="dxa"/>
            <w:tcBorders>
              <w:top w:val="double" w:sz="4" w:space="0" w:color="auto"/>
              <w:bottom w:val="double" w:sz="4" w:space="0" w:color="auto"/>
              <w:right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6</w:t>
            </w:r>
          </w:p>
        </w:tc>
        <w:tc>
          <w:tcPr>
            <w:tcW w:w="1559" w:type="dxa"/>
            <w:tcBorders>
              <w:top w:val="double" w:sz="4" w:space="0" w:color="auto"/>
              <w:left w:val="double" w:sz="4" w:space="0" w:color="auto"/>
              <w:bottom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0</w:t>
            </w:r>
          </w:p>
        </w:tc>
        <w:tc>
          <w:tcPr>
            <w:tcW w:w="1188" w:type="dxa"/>
            <w:tcBorders>
              <w:top w:val="double" w:sz="4" w:space="0" w:color="auto"/>
              <w:bottom w:val="double" w:sz="4" w:space="0" w:color="auto"/>
              <w:right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0</w:t>
            </w:r>
          </w:p>
        </w:tc>
        <w:tc>
          <w:tcPr>
            <w:tcW w:w="1391" w:type="dxa"/>
            <w:tcBorders>
              <w:top w:val="double" w:sz="4" w:space="0" w:color="auto"/>
              <w:left w:val="double" w:sz="4" w:space="0" w:color="auto"/>
              <w:bottom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0</w:t>
            </w:r>
          </w:p>
        </w:tc>
        <w:tc>
          <w:tcPr>
            <w:tcW w:w="964" w:type="dxa"/>
            <w:tcBorders>
              <w:top w:val="double" w:sz="4" w:space="0" w:color="auto"/>
              <w:bottom w:val="double" w:sz="4" w:space="0" w:color="auto"/>
              <w:right w:val="single" w:sz="12"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0</w:t>
            </w:r>
          </w:p>
        </w:tc>
      </w:tr>
      <w:tr w:rsidR="004D3BD0" w:rsidRPr="00CE3E3D" w:rsidTr="000F22F5">
        <w:trPr>
          <w:trHeight w:val="283"/>
          <w:jc w:val="center"/>
        </w:trPr>
        <w:tc>
          <w:tcPr>
            <w:tcW w:w="9356" w:type="dxa"/>
            <w:gridSpan w:val="7"/>
            <w:tcBorders>
              <w:top w:val="double" w:sz="4" w:space="0" w:color="auto"/>
              <w:left w:val="single" w:sz="12" w:space="0" w:color="auto"/>
              <w:bottom w:val="double" w:sz="4" w:space="0" w:color="auto"/>
              <w:right w:val="single" w:sz="12" w:space="0" w:color="auto"/>
            </w:tcBorders>
            <w:shd w:val="clear" w:color="auto" w:fill="FBD4B4"/>
            <w:vAlign w:val="center"/>
          </w:tcPr>
          <w:p w:rsidR="004D3BD0" w:rsidRPr="00CE3E3D" w:rsidRDefault="004D3BD0" w:rsidP="000F22F5">
            <w:pPr>
              <w:jc w:val="center"/>
              <w:rPr>
                <w:b/>
                <w:sz w:val="18"/>
                <w:szCs w:val="18"/>
                <w:lang w:val="cs-CZ"/>
              </w:rPr>
            </w:pPr>
            <w:r w:rsidRPr="00CE3E3D">
              <w:rPr>
                <w:b/>
                <w:sz w:val="18"/>
                <w:szCs w:val="18"/>
                <w:lang w:val="cs-CZ"/>
              </w:rPr>
              <w:t>Rakousko</w:t>
            </w:r>
          </w:p>
        </w:tc>
      </w:tr>
      <w:tr w:rsidR="004D3BD0" w:rsidRPr="00CE3E3D" w:rsidTr="000F22F5">
        <w:trPr>
          <w:trHeight w:val="255"/>
          <w:jc w:val="center"/>
        </w:trPr>
        <w:tc>
          <w:tcPr>
            <w:tcW w:w="1795" w:type="dxa"/>
            <w:tcBorders>
              <w:top w:val="double" w:sz="4" w:space="0" w:color="auto"/>
              <w:left w:val="single" w:sz="12" w:space="0" w:color="auto"/>
              <w:bottom w:val="double" w:sz="4" w:space="0" w:color="auto"/>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1</w:t>
            </w:r>
          </w:p>
        </w:tc>
        <w:tc>
          <w:tcPr>
            <w:tcW w:w="1284" w:type="dxa"/>
            <w:tcBorders>
              <w:top w:val="double" w:sz="4" w:space="0" w:color="auto"/>
              <w:left w:val="double" w:sz="4" w:space="0" w:color="auto"/>
              <w:bottom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0</w:t>
            </w:r>
          </w:p>
        </w:tc>
        <w:tc>
          <w:tcPr>
            <w:tcW w:w="1175" w:type="dxa"/>
            <w:tcBorders>
              <w:top w:val="double" w:sz="4" w:space="0" w:color="auto"/>
              <w:bottom w:val="double" w:sz="4" w:space="0" w:color="auto"/>
              <w:right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0</w:t>
            </w:r>
          </w:p>
        </w:tc>
        <w:tc>
          <w:tcPr>
            <w:tcW w:w="1559" w:type="dxa"/>
            <w:tcBorders>
              <w:top w:val="double" w:sz="4" w:space="0" w:color="auto"/>
              <w:left w:val="double" w:sz="4" w:space="0" w:color="auto"/>
              <w:bottom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0</w:t>
            </w:r>
          </w:p>
        </w:tc>
        <w:tc>
          <w:tcPr>
            <w:tcW w:w="1188" w:type="dxa"/>
            <w:tcBorders>
              <w:top w:val="double" w:sz="4" w:space="0" w:color="auto"/>
              <w:bottom w:val="double" w:sz="4" w:space="0" w:color="auto"/>
              <w:right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0</w:t>
            </w:r>
          </w:p>
        </w:tc>
        <w:tc>
          <w:tcPr>
            <w:tcW w:w="1391" w:type="dxa"/>
            <w:tcBorders>
              <w:top w:val="double" w:sz="4" w:space="0" w:color="auto"/>
              <w:left w:val="double" w:sz="4" w:space="0" w:color="auto"/>
              <w:bottom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0</w:t>
            </w:r>
          </w:p>
        </w:tc>
        <w:tc>
          <w:tcPr>
            <w:tcW w:w="964" w:type="dxa"/>
            <w:tcBorders>
              <w:top w:val="double" w:sz="4" w:space="0" w:color="auto"/>
              <w:bottom w:val="double" w:sz="4" w:space="0" w:color="auto"/>
              <w:right w:val="single" w:sz="12"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t>0</w:t>
            </w:r>
          </w:p>
        </w:tc>
      </w:tr>
      <w:tr w:rsidR="004D3BD0" w:rsidRPr="00CE3E3D" w:rsidTr="000F22F5">
        <w:trPr>
          <w:trHeight w:val="283"/>
          <w:jc w:val="center"/>
        </w:trPr>
        <w:tc>
          <w:tcPr>
            <w:tcW w:w="9356" w:type="dxa"/>
            <w:gridSpan w:val="7"/>
            <w:tcBorders>
              <w:top w:val="double" w:sz="4" w:space="0" w:color="auto"/>
              <w:left w:val="single" w:sz="12" w:space="0" w:color="auto"/>
              <w:bottom w:val="double" w:sz="4" w:space="0" w:color="auto"/>
              <w:right w:val="single" w:sz="12" w:space="0" w:color="auto"/>
            </w:tcBorders>
            <w:shd w:val="clear" w:color="auto" w:fill="FBD4B4"/>
            <w:vAlign w:val="center"/>
          </w:tcPr>
          <w:p w:rsidR="004D3BD0" w:rsidRPr="00CE3E3D" w:rsidRDefault="004D3BD0" w:rsidP="000F22F5">
            <w:pPr>
              <w:jc w:val="center"/>
              <w:rPr>
                <w:b/>
                <w:sz w:val="18"/>
                <w:szCs w:val="18"/>
                <w:lang w:val="cs-CZ"/>
              </w:rPr>
            </w:pPr>
            <w:r w:rsidRPr="00CE3E3D">
              <w:rPr>
                <w:b/>
                <w:sz w:val="18"/>
                <w:szCs w:val="18"/>
                <w:lang w:val="cs-CZ"/>
              </w:rPr>
              <w:t>Polsko</w:t>
            </w:r>
          </w:p>
        </w:tc>
      </w:tr>
      <w:tr w:rsidR="004D3BD0" w:rsidRPr="00CE3E3D" w:rsidTr="000F22F5">
        <w:trPr>
          <w:trHeight w:val="255"/>
          <w:jc w:val="center"/>
        </w:trPr>
        <w:tc>
          <w:tcPr>
            <w:tcW w:w="1795" w:type="dxa"/>
            <w:tcBorders>
              <w:top w:val="double" w:sz="4" w:space="0" w:color="auto"/>
              <w:left w:val="single" w:sz="12" w:space="0" w:color="auto"/>
              <w:bottom w:val="single" w:sz="12" w:space="0" w:color="000000"/>
              <w:right w:val="double" w:sz="4" w:space="0" w:color="auto"/>
            </w:tcBorders>
            <w:vAlign w:val="center"/>
          </w:tcPr>
          <w:p w:rsidR="004D3BD0" w:rsidRPr="00CE3E3D" w:rsidRDefault="004D3BD0" w:rsidP="000F22F5">
            <w:pPr>
              <w:spacing w:before="20" w:after="20"/>
              <w:jc w:val="center"/>
              <w:rPr>
                <w:rFonts w:cs="Arial"/>
                <w:sz w:val="18"/>
                <w:szCs w:val="18"/>
                <w:lang w:val="cs-CZ"/>
              </w:rPr>
            </w:pPr>
            <w:r w:rsidRPr="00CE3E3D">
              <w:rPr>
                <w:rFonts w:cs="Arial"/>
                <w:sz w:val="18"/>
                <w:szCs w:val="18"/>
                <w:lang w:val="cs-CZ"/>
              </w:rPr>
              <w:t>3</w:t>
            </w:r>
          </w:p>
        </w:tc>
        <w:tc>
          <w:tcPr>
            <w:tcW w:w="1284" w:type="dxa"/>
            <w:tcBorders>
              <w:top w:val="double" w:sz="4" w:space="0" w:color="auto"/>
              <w:left w:val="double" w:sz="4" w:space="0" w:color="auto"/>
              <w:bottom w:val="single" w:sz="12" w:space="0" w:color="000000"/>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sym w:font="Symbol" w:char="F0BE"/>
            </w:r>
          </w:p>
        </w:tc>
        <w:tc>
          <w:tcPr>
            <w:tcW w:w="1175" w:type="dxa"/>
            <w:tcBorders>
              <w:top w:val="double" w:sz="4" w:space="0" w:color="auto"/>
              <w:bottom w:val="single" w:sz="12" w:space="0" w:color="000000"/>
              <w:right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sym w:font="Symbol" w:char="F0BE"/>
            </w:r>
          </w:p>
        </w:tc>
        <w:tc>
          <w:tcPr>
            <w:tcW w:w="1559" w:type="dxa"/>
            <w:tcBorders>
              <w:top w:val="double" w:sz="4" w:space="0" w:color="auto"/>
              <w:left w:val="double" w:sz="4" w:space="0" w:color="auto"/>
              <w:bottom w:val="single" w:sz="12" w:space="0" w:color="000000"/>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sym w:font="Symbol" w:char="F0BE"/>
            </w:r>
          </w:p>
        </w:tc>
        <w:tc>
          <w:tcPr>
            <w:tcW w:w="1188" w:type="dxa"/>
            <w:tcBorders>
              <w:top w:val="double" w:sz="4" w:space="0" w:color="auto"/>
              <w:bottom w:val="single" w:sz="12" w:space="0" w:color="000000"/>
              <w:right w:val="double" w:sz="4"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sym w:font="Symbol" w:char="F0BE"/>
            </w:r>
          </w:p>
        </w:tc>
        <w:tc>
          <w:tcPr>
            <w:tcW w:w="1391" w:type="dxa"/>
            <w:tcBorders>
              <w:top w:val="double" w:sz="4" w:space="0" w:color="auto"/>
              <w:left w:val="double" w:sz="4" w:space="0" w:color="auto"/>
              <w:bottom w:val="single" w:sz="12" w:space="0" w:color="000000"/>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sym w:font="Symbol" w:char="F0BE"/>
            </w:r>
          </w:p>
        </w:tc>
        <w:tc>
          <w:tcPr>
            <w:tcW w:w="964" w:type="dxa"/>
            <w:tcBorders>
              <w:top w:val="double" w:sz="4" w:space="0" w:color="auto"/>
              <w:bottom w:val="single" w:sz="12" w:space="0" w:color="000000"/>
              <w:right w:val="single" w:sz="12" w:space="0" w:color="auto"/>
            </w:tcBorders>
            <w:vAlign w:val="center"/>
          </w:tcPr>
          <w:p w:rsidR="004D3BD0" w:rsidRPr="00CE3E3D" w:rsidRDefault="004D3BD0" w:rsidP="000F22F5">
            <w:pPr>
              <w:spacing w:before="20"/>
              <w:jc w:val="center"/>
              <w:rPr>
                <w:rFonts w:cs="Arial"/>
                <w:sz w:val="18"/>
                <w:szCs w:val="18"/>
                <w:lang w:val="cs-CZ"/>
              </w:rPr>
            </w:pPr>
            <w:r w:rsidRPr="00CE3E3D">
              <w:rPr>
                <w:rFonts w:cs="Arial"/>
                <w:sz w:val="18"/>
                <w:szCs w:val="18"/>
                <w:lang w:val="cs-CZ"/>
              </w:rPr>
              <w:sym w:font="Symbol" w:char="F0BE"/>
            </w:r>
          </w:p>
        </w:tc>
      </w:tr>
    </w:tbl>
    <w:p w:rsidR="007C1258" w:rsidRPr="00CE3E3D" w:rsidRDefault="007C1258" w:rsidP="007C1258">
      <w:pPr>
        <w:rPr>
          <w:lang w:val="cs-CZ"/>
        </w:rPr>
      </w:pPr>
    </w:p>
    <w:p w:rsidR="007C1258" w:rsidRPr="00CE3E3D" w:rsidRDefault="007C1258" w:rsidP="007C1258">
      <w:pPr>
        <w:rPr>
          <w:lang w:val="cs-CZ"/>
        </w:rPr>
      </w:pPr>
    </w:p>
    <w:p w:rsidR="007C1258" w:rsidRPr="00CE3E3D" w:rsidRDefault="004D3BD0" w:rsidP="007C1258">
      <w:pPr>
        <w:rPr>
          <w:lang w:val="cs-CZ"/>
        </w:rPr>
      </w:pPr>
      <w:r w:rsidRPr="00CE3E3D">
        <w:rPr>
          <w:lang w:val="cs-CZ"/>
        </w:rPr>
        <w:t>Chemický a kvantitativní stav útvarů podzemních vod je znázorněn v mapách č. 4.6 a 4.7</w:t>
      </w:r>
      <w:r w:rsidR="007C1258" w:rsidRPr="00CE3E3D">
        <w:rPr>
          <w:lang w:val="cs-CZ"/>
        </w:rPr>
        <w:t>.</w:t>
      </w:r>
    </w:p>
    <w:p w:rsidR="000F3F9C" w:rsidRPr="00CE3E3D" w:rsidRDefault="000F3F9C">
      <w:pPr>
        <w:rPr>
          <w:lang w:val="cs-CZ"/>
        </w:rPr>
      </w:pPr>
    </w:p>
    <w:sectPr w:rsidR="000F3F9C" w:rsidRPr="00CE3E3D" w:rsidSect="00294345">
      <w:headerReference w:type="default" r:id="rId8"/>
      <w:footerReference w:type="default" r:id="rId9"/>
      <w:pgSz w:w="11906" w:h="16838"/>
      <w:pgMar w:top="1417" w:right="1133" w:bottom="1134"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7" w:author="S. Börner" w:date="2013-12-09T10:03:00Z" w:initials="SB">
    <w:p w:rsidR="00523DD1" w:rsidRPr="004A32E4" w:rsidRDefault="00523DD1">
      <w:pPr>
        <w:pStyle w:val="Kommentartext"/>
        <w:rPr>
          <w:lang w:val="en-US"/>
        </w:rPr>
      </w:pPr>
      <w:r>
        <w:rPr>
          <w:rStyle w:val="Kommentarzeichen"/>
        </w:rPr>
        <w:annotationRef/>
      </w:r>
      <w:r w:rsidRPr="004A32E4">
        <w:rPr>
          <w:lang w:val="en-US"/>
        </w:rPr>
        <w:t>Tyto pasáže upraví jednotlivé delegace.</w:t>
      </w:r>
    </w:p>
  </w:comment>
  <w:comment w:id="42" w:author="S. Börner" w:date="2013-12-09T12:32:00Z" w:initials="SB">
    <w:p w:rsidR="00523DD1" w:rsidRPr="00193A22" w:rsidRDefault="00523DD1">
      <w:pPr>
        <w:pStyle w:val="Kommentartext"/>
        <w:rPr>
          <w:lang w:val="en-US"/>
        </w:rPr>
      </w:pPr>
      <w:r>
        <w:rPr>
          <w:rStyle w:val="Kommentarzeichen"/>
        </w:rPr>
        <w:annotationRef/>
      </w:r>
      <w:r w:rsidRPr="00193A22">
        <w:rPr>
          <w:lang w:val="en-US"/>
        </w:rPr>
        <w:t>Tyto údaje odpovídají prvnímu sloupci dat v tab. II-1.2-2.</w:t>
      </w:r>
    </w:p>
  </w:comment>
  <w:comment w:id="46" w:author="S. Börner" w:date="2013-12-09T12:32:00Z" w:initials="SB">
    <w:p w:rsidR="00523DD1" w:rsidRPr="00193A22" w:rsidRDefault="00523DD1">
      <w:pPr>
        <w:pStyle w:val="Kommentartext"/>
        <w:rPr>
          <w:lang w:val="en-US"/>
        </w:rPr>
      </w:pPr>
      <w:r>
        <w:rPr>
          <w:rStyle w:val="Kommentarzeichen"/>
        </w:rPr>
        <w:annotationRef/>
      </w:r>
      <w:r w:rsidRPr="00193A22">
        <w:rPr>
          <w:lang w:val="en-US"/>
        </w:rPr>
        <w:t>Tyto údaje by se měly dát zjistit dotazem na portálu Wasserblick</w:t>
      </w:r>
      <w:r>
        <w:rPr>
          <w:lang w:val="en-US"/>
        </w:rPr>
        <w:t xml:space="preserve">. </w:t>
      </w:r>
    </w:p>
  </w:comment>
  <w:comment w:id="47" w:author="S. Börner" w:date="2013-12-09T10:19:00Z" w:initials="SB">
    <w:p w:rsidR="00523DD1" w:rsidRPr="00193A22" w:rsidRDefault="00523DD1">
      <w:pPr>
        <w:pStyle w:val="Kommentartext"/>
        <w:rPr>
          <w:lang w:val="en-US"/>
        </w:rPr>
      </w:pPr>
      <w:r>
        <w:rPr>
          <w:rStyle w:val="Kommentarzeichen"/>
        </w:rPr>
        <w:annotationRef/>
      </w:r>
      <w:r w:rsidRPr="00193A22">
        <w:rPr>
          <w:lang w:val="en-US"/>
        </w:rPr>
        <w:t>Odstavec bude možno definitivně naformulovat, až budou k dispozici číselné hodnoty</w:t>
      </w:r>
    </w:p>
  </w:comment>
  <w:comment w:id="104" w:author="S. Börner" w:date="2013-12-09T11:36:00Z" w:initials="SB">
    <w:p w:rsidR="00523DD1" w:rsidRPr="00565C25" w:rsidRDefault="00523DD1">
      <w:pPr>
        <w:pStyle w:val="Kommentartext"/>
        <w:rPr>
          <w:lang w:val="en-US"/>
        </w:rPr>
      </w:pPr>
      <w:r>
        <w:rPr>
          <w:rStyle w:val="Kommentarzeichen"/>
        </w:rPr>
        <w:annotationRef/>
      </w:r>
      <w:r w:rsidRPr="00565C25">
        <w:rPr>
          <w:lang w:val="en-US"/>
        </w:rPr>
        <w:t>Delegace prověří níže uvedené údaje, popř. tyto údaje zkorigují.</w:t>
      </w:r>
    </w:p>
  </w:comment>
  <w:comment w:id="170" w:author="S. Börner" w:date="2013-12-09T12:10:00Z" w:initials="SB">
    <w:p w:rsidR="00523DD1" w:rsidRPr="0009772C" w:rsidRDefault="00523DD1">
      <w:pPr>
        <w:pStyle w:val="Kommentartext"/>
        <w:rPr>
          <w:lang w:val="en-US"/>
        </w:rPr>
      </w:pPr>
      <w:r>
        <w:rPr>
          <w:rStyle w:val="Kommentarzeichen"/>
        </w:rPr>
        <w:annotationRef/>
      </w:r>
      <w:r w:rsidRPr="0009772C">
        <w:rPr>
          <w:lang w:val="en-US"/>
        </w:rPr>
        <w:t>Kapitola ještě nebyla přepracována, byla sem pouze přesunuta a do textu zapracována tabulka z kap. 2.2.</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DD1" w:rsidRDefault="00523DD1" w:rsidP="007C1258">
      <w:r>
        <w:separator/>
      </w:r>
    </w:p>
  </w:endnote>
  <w:endnote w:type="continuationSeparator" w:id="0">
    <w:p w:rsidR="00523DD1" w:rsidRDefault="00523DD1" w:rsidP="007C1258">
      <w:r>
        <w:continuationSeparator/>
      </w:r>
    </w:p>
  </w:endnote>
</w:endnotes>
</file>

<file path=word/fontTable.xml><?xml version="1.0" encoding="utf-8"?>
<w:fonts xmlns:r="http://schemas.openxmlformats.org/officeDocument/2006/relationships" xmlns:w="http://schemas.openxmlformats.org/wordprocessingml/2006/main">
  <w:font w:name="Arial Fett">
    <w:panose1 w:val="020B0704020202020204"/>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1"/>
    <w:family w:val="auto"/>
    <w:pitch w:val="variable"/>
    <w:sig w:usb0="00008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DD1" w:rsidRPr="00187FAD" w:rsidRDefault="00DA0EC0" w:rsidP="00EB45DB">
    <w:pPr>
      <w:pBdr>
        <w:top w:val="single" w:sz="4" w:space="1" w:color="auto"/>
      </w:pBdr>
      <w:tabs>
        <w:tab w:val="right" w:pos="9360"/>
      </w:tabs>
      <w:rPr>
        <w:rFonts w:cs="Arial"/>
        <w:sz w:val="14"/>
        <w:lang w:val="en-US"/>
      </w:rPr>
    </w:pPr>
    <w:r>
      <w:rPr>
        <w:rFonts w:cs="Arial"/>
        <w:sz w:val="14"/>
      </w:rPr>
      <w:fldChar w:fldCharType="begin"/>
    </w:r>
    <w:r w:rsidR="00523DD1" w:rsidRPr="00187FAD">
      <w:rPr>
        <w:rFonts w:cs="Arial"/>
        <w:sz w:val="14"/>
        <w:lang w:val="en-US"/>
      </w:rPr>
      <w:instrText xml:space="preserve"> PAGE </w:instrText>
    </w:r>
    <w:r>
      <w:rPr>
        <w:rFonts w:cs="Arial"/>
        <w:sz w:val="14"/>
      </w:rPr>
      <w:fldChar w:fldCharType="separate"/>
    </w:r>
    <w:r w:rsidR="00CE3E3D">
      <w:rPr>
        <w:rFonts w:cs="Arial"/>
        <w:noProof/>
        <w:sz w:val="14"/>
        <w:lang w:val="en-US"/>
      </w:rPr>
      <w:t>3</w:t>
    </w:r>
    <w:r>
      <w:rPr>
        <w:rFonts w:cs="Arial"/>
        <w:sz w:val="14"/>
      </w:rPr>
      <w:fldChar w:fldCharType="end"/>
    </w:r>
    <w:r w:rsidR="00523DD1" w:rsidRPr="00187FAD">
      <w:rPr>
        <w:rFonts w:cs="Arial"/>
        <w:sz w:val="14"/>
        <w:lang w:val="en-US"/>
      </w:rPr>
      <w:t>/</w:t>
    </w:r>
    <w:r>
      <w:rPr>
        <w:rFonts w:cs="Arial"/>
        <w:sz w:val="14"/>
      </w:rPr>
      <w:fldChar w:fldCharType="begin"/>
    </w:r>
    <w:r w:rsidR="00523DD1" w:rsidRPr="00187FAD">
      <w:rPr>
        <w:rFonts w:cs="Arial"/>
        <w:sz w:val="14"/>
        <w:lang w:val="en-US"/>
      </w:rPr>
      <w:instrText xml:space="preserve"> NUMPAGES </w:instrText>
    </w:r>
    <w:r>
      <w:rPr>
        <w:rFonts w:cs="Arial"/>
        <w:sz w:val="14"/>
      </w:rPr>
      <w:fldChar w:fldCharType="separate"/>
    </w:r>
    <w:r w:rsidR="00CE3E3D">
      <w:rPr>
        <w:rFonts w:cs="Arial"/>
        <w:noProof/>
        <w:sz w:val="14"/>
        <w:lang w:val="en-US"/>
      </w:rPr>
      <w:t>8</w:t>
    </w:r>
    <w:r>
      <w:rPr>
        <w:rFonts w:cs="Arial"/>
        <w:sz w:val="14"/>
      </w:rPr>
      <w:fldChar w:fldCharType="end"/>
    </w:r>
    <w:r w:rsidR="00523DD1" w:rsidRPr="00187FAD">
      <w:rPr>
        <w:rFonts w:cs="Arial"/>
        <w:sz w:val="14"/>
        <w:lang w:val="en-US"/>
      </w:rPr>
      <w:tab/>
    </w:r>
    <w:r>
      <w:rPr>
        <w:rFonts w:cs="Arial"/>
        <w:sz w:val="14"/>
      </w:rPr>
      <w:fldChar w:fldCharType="begin"/>
    </w:r>
    <w:r w:rsidR="00523DD1" w:rsidRPr="00187FAD">
      <w:rPr>
        <w:rFonts w:cs="Arial"/>
        <w:sz w:val="14"/>
        <w:lang w:val="en-US"/>
      </w:rPr>
      <w:instrText xml:space="preserve"> FILENAME \p </w:instrText>
    </w:r>
    <w:r>
      <w:rPr>
        <w:rFonts w:cs="Arial"/>
        <w:sz w:val="14"/>
      </w:rPr>
      <w:fldChar w:fldCharType="separate"/>
    </w:r>
    <w:r w:rsidR="00523DD1">
      <w:rPr>
        <w:rFonts w:cs="Arial"/>
        <w:noProof/>
        <w:sz w:val="14"/>
        <w:lang w:val="en-US"/>
      </w:rPr>
      <w:t>K:\EG\GW\2_BWP-Elbe\Boerner_13-11-2013\MKOL-GW18 Plan-povodi_Kap1-2_ 2-2_a_4-4_121113.docx</w:t>
    </w:r>
    <w:r>
      <w:rPr>
        <w:rFonts w:cs="Arial"/>
        <w:sz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DD1" w:rsidRDefault="00523DD1" w:rsidP="007C1258">
      <w:r>
        <w:separator/>
      </w:r>
    </w:p>
  </w:footnote>
  <w:footnote w:type="continuationSeparator" w:id="0">
    <w:p w:rsidR="00523DD1" w:rsidRDefault="00523DD1" w:rsidP="007C1258">
      <w:r>
        <w:continuationSeparator/>
      </w:r>
    </w:p>
  </w:footnote>
  <w:footnote w:id="1">
    <w:p w:rsidR="00523DD1" w:rsidRDefault="00523DD1" w:rsidP="005C057D">
      <w:pPr>
        <w:pStyle w:val="Funotentext"/>
        <w:ind w:left="227" w:hanging="227"/>
      </w:pPr>
      <w:r>
        <w:rPr>
          <w:rStyle w:val="Funotenzeichen"/>
        </w:rPr>
        <w:footnoteRef/>
      </w:r>
      <w:r>
        <w:t xml:space="preserve"> </w:t>
      </w:r>
      <w:r>
        <w:rPr>
          <w:sz w:val="18"/>
          <w:szCs w:val="18"/>
        </w:rPr>
        <w:tab/>
      </w:r>
      <w:r w:rsidRPr="00703944">
        <w:rPr>
          <w:sz w:val="18"/>
          <w:szCs w:val="18"/>
        </w:rPr>
        <w:t>Plány oblastí povodí podle § 25 zákona 254/2001 Sb. o vodách a § 9 vyhlášky č. 142/2005 Sb</w:t>
      </w:r>
      <w:r>
        <w:rPr>
          <w:sz w:val="18"/>
          <w:szCs w:val="18"/>
        </w:rPr>
        <w:t>.</w:t>
      </w:r>
      <w:r w:rsidRPr="00703944">
        <w:rPr>
          <w:sz w:val="18"/>
          <w:szCs w:val="18"/>
        </w:rPr>
        <w:t xml:space="preserve"> o plánování v oblasti vod. Oblasti povodí jsou vymezeny </w:t>
      </w:r>
      <w:r>
        <w:rPr>
          <w:sz w:val="18"/>
          <w:szCs w:val="18"/>
        </w:rPr>
        <w:t>po</w:t>
      </w:r>
      <w:r w:rsidRPr="00703944">
        <w:rPr>
          <w:sz w:val="18"/>
          <w:szCs w:val="18"/>
        </w:rPr>
        <w:t>dle vyhlášky č. 292/2002 Sb.</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DD1" w:rsidRPr="009F6C62" w:rsidRDefault="00523DD1" w:rsidP="009F6C62">
    <w:pPr>
      <w:pStyle w:val="Kopfzeile"/>
      <w:tabs>
        <w:tab w:val="clear" w:pos="4536"/>
        <w:tab w:val="clear" w:pos="9072"/>
        <w:tab w:val="right" w:pos="9360"/>
      </w:tabs>
      <w:rPr>
        <w:rFonts w:cs="Arial"/>
        <w:lang w:val="cs-CZ"/>
      </w:rPr>
    </w:pPr>
    <w:r>
      <w:rPr>
        <w:noProof/>
        <w:lang w:bidi="ne-NP"/>
      </w:rPr>
      <w:drawing>
        <wp:inline distT="0" distB="0" distL="0" distR="0">
          <wp:extent cx="285115" cy="226695"/>
          <wp:effectExtent l="19050" t="0" r="635" b="0"/>
          <wp:docPr id="1"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srcRect/>
                  <a:stretch>
                    <a:fillRect/>
                  </a:stretch>
                </pic:blipFill>
                <pic:spPr bwMode="auto">
                  <a:xfrm>
                    <a:off x="0" y="0"/>
                    <a:ext cx="285115" cy="226695"/>
                  </a:xfrm>
                  <a:prstGeom prst="rect">
                    <a:avLst/>
                  </a:prstGeom>
                  <a:noFill/>
                  <a:ln w="9525">
                    <a:noFill/>
                    <a:miter lim="800000"/>
                    <a:headEnd/>
                    <a:tailEnd/>
                  </a:ln>
                </pic:spPr>
              </pic:pic>
            </a:graphicData>
          </a:graphic>
        </wp:inline>
      </w:drawing>
    </w:r>
    <w:r>
      <w:rPr>
        <w:rFonts w:cs="Arial"/>
      </w:rPr>
      <w:tab/>
    </w:r>
    <w:r w:rsidRPr="009F6C62">
      <w:rPr>
        <w:rFonts w:cs="Arial"/>
        <w:lang w:val="cs-CZ"/>
      </w:rPr>
      <w:t>Pracovní dokument – po poradě</w:t>
    </w:r>
  </w:p>
  <w:p w:rsidR="00523DD1" w:rsidRPr="009F6C62" w:rsidRDefault="00523DD1" w:rsidP="009F6C62">
    <w:pPr>
      <w:pStyle w:val="Kopfzeile2"/>
      <w:rPr>
        <w:lang w:val="en-US"/>
      </w:rPr>
    </w:pPr>
    <w:r w:rsidRPr="009F6C62">
      <w:rPr>
        <w:rFonts w:cs="Arial"/>
        <w:lang w:val="cs-CZ"/>
      </w:rPr>
      <w:t>Skupina expertů</w:t>
    </w:r>
    <w:r>
      <w:t xml:space="preserve"> GW</w:t>
    </w:r>
    <w:r>
      <w:tab/>
      <w:t xml:space="preserve">18. </w:t>
    </w:r>
    <w:r w:rsidRPr="009F6C62">
      <w:rPr>
        <w:lang w:val="cs-CZ"/>
      </w:rPr>
      <w:t xml:space="preserve">porada </w:t>
    </w:r>
  </w:p>
  <w:p w:rsidR="00523DD1" w:rsidRPr="009F6C62" w:rsidRDefault="00523DD1" w:rsidP="00294345">
    <w:pPr>
      <w:pStyle w:val="Kopfzeile"/>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A4150"/>
    <w:multiLevelType w:val="multilevel"/>
    <w:tmpl w:val="C4D24616"/>
    <w:lvl w:ilvl="0">
      <w:start w:val="1"/>
      <w:numFmt w:val="decimal"/>
      <w:pStyle w:val="berschrift1"/>
      <w:lvlText w:val="%1"/>
      <w:lvlJc w:val="left"/>
      <w:pPr>
        <w:ind w:left="993" w:hanging="851"/>
      </w:pPr>
      <w:rPr>
        <w:rFonts w:ascii="Arial Fett" w:hAnsi="Arial Fett" w:hint="default"/>
        <w:b/>
        <w:i w:val="0"/>
        <w:sz w:val="28"/>
        <w:u w:val="none"/>
      </w:rPr>
    </w:lvl>
    <w:lvl w:ilvl="1">
      <w:start w:val="2"/>
      <w:numFmt w:val="decimal"/>
      <w:lvlText w:val="%1.%2"/>
      <w:lvlJc w:val="left"/>
      <w:pPr>
        <w:ind w:left="851" w:hanging="851"/>
      </w:pPr>
      <w:rPr>
        <w:rFonts w:ascii="Arial Fett" w:hAnsi="Arial Fett" w:hint="default"/>
        <w:b/>
        <w:i w:val="0"/>
        <w:sz w:val="28"/>
      </w:rPr>
    </w:lvl>
    <w:lvl w:ilvl="2">
      <w:start w:val="1"/>
      <w:numFmt w:val="decimal"/>
      <w:pStyle w:val="berschrift3"/>
      <w:lvlText w:val="%1.%2.%3"/>
      <w:lvlJc w:val="left"/>
      <w:pPr>
        <w:ind w:left="2410" w:hanging="851"/>
      </w:pPr>
      <w:rPr>
        <w:rFonts w:ascii="Arial Fett" w:hAnsi="Arial Fett" w:hint="default"/>
        <w:b/>
        <w:i w:val="0"/>
        <w:sz w:val="24"/>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851" w:hanging="851"/>
      </w:pPr>
      <w:rPr>
        <w:rFonts w:hint="default"/>
      </w:rPr>
    </w:lvl>
    <w:lvl w:ilvl="6">
      <w:start w:val="1"/>
      <w:numFmt w:val="decimal"/>
      <w:pStyle w:val="berschrift7"/>
      <w:lvlText w:val="%1.%2.%3.%4.%5.%6.%7"/>
      <w:lvlJc w:val="left"/>
      <w:pPr>
        <w:ind w:left="851" w:hanging="851"/>
      </w:pPr>
      <w:rPr>
        <w:rFonts w:hint="default"/>
      </w:rPr>
    </w:lvl>
    <w:lvl w:ilvl="7">
      <w:start w:val="1"/>
      <w:numFmt w:val="decimal"/>
      <w:pStyle w:val="berschrift8"/>
      <w:lvlText w:val="%1.%2.%3.%4.%5.%6.%7.%8"/>
      <w:lvlJc w:val="left"/>
      <w:pPr>
        <w:ind w:left="851" w:hanging="851"/>
      </w:pPr>
      <w:rPr>
        <w:rFonts w:hint="default"/>
      </w:rPr>
    </w:lvl>
    <w:lvl w:ilvl="8">
      <w:start w:val="1"/>
      <w:numFmt w:val="decimal"/>
      <w:pStyle w:val="berschrift9"/>
      <w:lvlText w:val="%1.%2.%3.%4.%5.%6.%7.%8.%9"/>
      <w:lvlJc w:val="left"/>
      <w:pPr>
        <w:ind w:left="851" w:hanging="851"/>
      </w:pPr>
      <w:rPr>
        <w:rFonts w:hint="default"/>
      </w:rPr>
    </w:lvl>
  </w:abstractNum>
  <w:abstractNum w:abstractNumId="1">
    <w:nsid w:val="2FB90668"/>
    <w:multiLevelType w:val="hybridMultilevel"/>
    <w:tmpl w:val="CB1EFC04"/>
    <w:lvl w:ilvl="0" w:tplc="E5B05146">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53344240"/>
    <w:multiLevelType w:val="multilevel"/>
    <w:tmpl w:val="5F6AC1A6"/>
    <w:lvl w:ilvl="0">
      <w:start w:val="1"/>
      <w:numFmt w:val="decimal"/>
      <w:lvlText w:val="TOP %1"/>
      <w:lvlJc w:val="left"/>
      <w:pPr>
        <w:ind w:left="1134" w:hanging="1134"/>
      </w:pPr>
      <w:rPr>
        <w:rFonts w:ascii="Arial Fett" w:hAnsi="Arial Fett" w:hint="default"/>
        <w:b/>
        <w:sz w:val="22"/>
      </w:rPr>
    </w:lvl>
    <w:lvl w:ilvl="1">
      <w:start w:val="1"/>
      <w:numFmt w:val="decimal"/>
      <w:lvlText w:val="TOP %1.%2"/>
      <w:lvlJc w:val="left"/>
      <w:pPr>
        <w:tabs>
          <w:tab w:val="num" w:pos="1134"/>
        </w:tabs>
        <w:ind w:left="1134" w:hanging="1134"/>
      </w:pPr>
      <w:rPr>
        <w:rFonts w:ascii="Arial Fett" w:hAnsi="Arial Fett" w:hint="default"/>
        <w:b/>
        <w:i w:val="0"/>
        <w:sz w:val="22"/>
      </w:rPr>
    </w:lvl>
    <w:lvl w:ilvl="2">
      <w:start w:val="1"/>
      <w:numFmt w:val="lowerRoman"/>
      <w:lvlText w:val="%3)"/>
      <w:lvlJc w:val="left"/>
      <w:pPr>
        <w:ind w:left="1134" w:hanging="1134"/>
      </w:pPr>
      <w:rPr>
        <w:rFonts w:hint="default"/>
      </w:rPr>
    </w:lvl>
    <w:lvl w:ilvl="3">
      <w:start w:val="1"/>
      <w:numFmt w:val="decimal"/>
      <w:lvlText w:val="(%4)"/>
      <w:lvlJc w:val="left"/>
      <w:pPr>
        <w:ind w:left="1134" w:hanging="1134"/>
      </w:pPr>
      <w:rPr>
        <w:rFonts w:hint="default"/>
      </w:rPr>
    </w:lvl>
    <w:lvl w:ilvl="4">
      <w:start w:val="1"/>
      <w:numFmt w:val="lowerLetter"/>
      <w:lvlText w:val="(%5)"/>
      <w:lvlJc w:val="left"/>
      <w:pPr>
        <w:ind w:left="1134" w:hanging="1134"/>
      </w:pPr>
      <w:rPr>
        <w:rFonts w:hint="default"/>
      </w:rPr>
    </w:lvl>
    <w:lvl w:ilvl="5">
      <w:start w:val="1"/>
      <w:numFmt w:val="lowerRoman"/>
      <w:lvlText w:val="(%6)"/>
      <w:lvlJc w:val="lef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3">
    <w:nsid w:val="78576897"/>
    <w:multiLevelType w:val="multilevel"/>
    <w:tmpl w:val="CA629A38"/>
    <w:lvl w:ilvl="0">
      <w:start w:val="1"/>
      <w:numFmt w:val="decimal"/>
      <w:lvlText w:val="BOD %1"/>
      <w:lvlJc w:val="left"/>
      <w:pPr>
        <w:ind w:left="1134" w:hanging="1134"/>
      </w:pPr>
      <w:rPr>
        <w:rFonts w:hint="default"/>
      </w:rPr>
    </w:lvl>
    <w:lvl w:ilvl="1">
      <w:start w:val="1"/>
      <w:numFmt w:val="decimal"/>
      <w:lvlText w:val="BOD %1.%2"/>
      <w:lvlJc w:val="left"/>
      <w:pPr>
        <w:tabs>
          <w:tab w:val="num" w:pos="1134"/>
        </w:tabs>
        <w:ind w:left="1134" w:hanging="1134"/>
      </w:pPr>
      <w:rPr>
        <w:rFonts w:ascii="Arial Fett" w:hAnsi="Arial Fett" w:hint="default"/>
        <w:b/>
        <w:i w:val="0"/>
        <w:color w:val="auto"/>
        <w:sz w:val="22"/>
      </w:rPr>
    </w:lvl>
    <w:lvl w:ilvl="2">
      <w:start w:val="1"/>
      <w:numFmt w:val="lowerRoman"/>
      <w:lvlText w:val="%3."/>
      <w:lvlJc w:val="right"/>
      <w:pPr>
        <w:ind w:left="1134" w:hanging="1134"/>
      </w:pPr>
      <w:rPr>
        <w:rFonts w:hint="default"/>
      </w:rPr>
    </w:lvl>
    <w:lvl w:ilvl="3">
      <w:start w:val="1"/>
      <w:numFmt w:val="decimal"/>
      <w:lvlText w:val="%4."/>
      <w:lvlJc w:val="left"/>
      <w:pPr>
        <w:ind w:left="1134" w:hanging="1134"/>
      </w:pPr>
      <w:rPr>
        <w:rFonts w:hint="default"/>
      </w:rPr>
    </w:lvl>
    <w:lvl w:ilvl="4">
      <w:start w:val="1"/>
      <w:numFmt w:val="lowerLetter"/>
      <w:lvlText w:val="%5."/>
      <w:lvlJc w:val="left"/>
      <w:pPr>
        <w:ind w:left="1134" w:hanging="1134"/>
      </w:pPr>
      <w:rPr>
        <w:rFonts w:hint="default"/>
      </w:rPr>
    </w:lvl>
    <w:lvl w:ilvl="5">
      <w:start w:val="1"/>
      <w:numFmt w:val="lowerRoman"/>
      <w:lvlText w:val="%6."/>
      <w:lvlJc w:val="righ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right"/>
      <w:pPr>
        <w:ind w:left="1134" w:hanging="1134"/>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visionView w:markup="0"/>
  <w:defaultTabStop w:val="708"/>
  <w:autoHyphenation/>
  <w:hyphenationZone w:val="425"/>
  <w:characterSpacingControl w:val="doNotCompress"/>
  <w:footnotePr>
    <w:footnote w:id="-1"/>
    <w:footnote w:id="0"/>
  </w:footnotePr>
  <w:endnotePr>
    <w:endnote w:id="-1"/>
    <w:endnote w:id="0"/>
  </w:endnotePr>
  <w:compat/>
  <w:rsids>
    <w:rsidRoot w:val="0066395C"/>
    <w:rsid w:val="00046163"/>
    <w:rsid w:val="0009772C"/>
    <w:rsid w:val="000D6B64"/>
    <w:rsid w:val="000F0E40"/>
    <w:rsid w:val="000F22F5"/>
    <w:rsid w:val="000F3F9C"/>
    <w:rsid w:val="00172A15"/>
    <w:rsid w:val="00187FAD"/>
    <w:rsid w:val="00193A22"/>
    <w:rsid w:val="001C39FD"/>
    <w:rsid w:val="001E26FA"/>
    <w:rsid w:val="001E2F8B"/>
    <w:rsid w:val="00212949"/>
    <w:rsid w:val="002172BA"/>
    <w:rsid w:val="00294345"/>
    <w:rsid w:val="002E562F"/>
    <w:rsid w:val="002E5B0E"/>
    <w:rsid w:val="00311AA1"/>
    <w:rsid w:val="003A7587"/>
    <w:rsid w:val="003B7B0F"/>
    <w:rsid w:val="003D5683"/>
    <w:rsid w:val="004A32E4"/>
    <w:rsid w:val="004D3BD0"/>
    <w:rsid w:val="00523DD1"/>
    <w:rsid w:val="00535F2D"/>
    <w:rsid w:val="00565C25"/>
    <w:rsid w:val="005C057D"/>
    <w:rsid w:val="0066395C"/>
    <w:rsid w:val="006A3A07"/>
    <w:rsid w:val="006E7765"/>
    <w:rsid w:val="0071462A"/>
    <w:rsid w:val="007C1258"/>
    <w:rsid w:val="008F1D5F"/>
    <w:rsid w:val="00951541"/>
    <w:rsid w:val="009A6EDB"/>
    <w:rsid w:val="009F6C62"/>
    <w:rsid w:val="00A43F2E"/>
    <w:rsid w:val="00B10881"/>
    <w:rsid w:val="00BB376E"/>
    <w:rsid w:val="00C03DE6"/>
    <w:rsid w:val="00C13E40"/>
    <w:rsid w:val="00CE3290"/>
    <w:rsid w:val="00CE3E3D"/>
    <w:rsid w:val="00D02209"/>
    <w:rsid w:val="00D262FF"/>
    <w:rsid w:val="00D32A07"/>
    <w:rsid w:val="00DA0EC0"/>
    <w:rsid w:val="00E824DE"/>
    <w:rsid w:val="00EB45DB"/>
    <w:rsid w:val="00EF1BA6"/>
    <w:rsid w:val="00F87B12"/>
    <w:rsid w:val="00FD0A70"/>
  </w:rsids>
  <m:mathPr>
    <m:mathFont m:val="Cambria Math"/>
    <m:brkBin m:val="before"/>
    <m:brkBinSub m:val="--"/>
    <m:smallFrac m:val="off"/>
    <m:dispDef/>
    <m:lMargin m:val="0"/>
    <m:rMargin m:val="0"/>
    <m:defJc m:val="centerGroup"/>
    <m:wrapIndent m:val="1440"/>
    <m:intLim m:val="subSup"/>
    <m:naryLim m:val="undOvr"/>
  </m:mathPr>
  <w:themeFontLang w:val="de-DE"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6395C"/>
    <w:pPr>
      <w:jc w:val="both"/>
    </w:pPr>
    <w:rPr>
      <w:rFonts w:eastAsia="Arial" w:cs="Times New Roman"/>
      <w:szCs w:val="24"/>
      <w:lang w:eastAsia="de-DE"/>
    </w:rPr>
  </w:style>
  <w:style w:type="paragraph" w:styleId="berschrift1">
    <w:name w:val="heading 1"/>
    <w:basedOn w:val="Standard"/>
    <w:next w:val="Standard"/>
    <w:link w:val="berschrift1Zchn"/>
    <w:autoRedefine/>
    <w:qFormat/>
    <w:rsid w:val="0066395C"/>
    <w:pPr>
      <w:keepNext/>
      <w:numPr>
        <w:numId w:val="2"/>
      </w:numPr>
      <w:pBdr>
        <w:bottom w:val="single" w:sz="12" w:space="0" w:color="auto"/>
      </w:pBdr>
      <w:tabs>
        <w:tab w:val="left" w:pos="851"/>
      </w:tabs>
      <w:spacing w:after="280"/>
      <w:outlineLvl w:val="0"/>
    </w:pPr>
    <w:rPr>
      <w:rFonts w:ascii="Arial Fett" w:hAnsi="Arial Fett"/>
      <w:b/>
      <w:bCs/>
      <w:spacing w:val="-4"/>
      <w:kern w:val="32"/>
      <w:sz w:val="28"/>
      <w:szCs w:val="28"/>
    </w:rPr>
  </w:style>
  <w:style w:type="paragraph" w:styleId="berschrift2">
    <w:name w:val="heading 2"/>
    <w:basedOn w:val="berschrift1"/>
    <w:next w:val="Standard"/>
    <w:link w:val="berschrift2Zchn"/>
    <w:autoRedefine/>
    <w:qFormat/>
    <w:rsid w:val="008F1D5F"/>
    <w:pPr>
      <w:numPr>
        <w:numId w:val="0"/>
      </w:numPr>
      <w:pBdr>
        <w:bottom w:val="none" w:sz="0" w:space="0" w:color="auto"/>
      </w:pBdr>
      <w:spacing w:before="200"/>
      <w:outlineLvl w:val="1"/>
    </w:pPr>
    <w:rPr>
      <w:rFonts w:cs="Arial"/>
      <w:bCs w:val="0"/>
      <w:iCs/>
    </w:rPr>
  </w:style>
  <w:style w:type="paragraph" w:styleId="berschrift3">
    <w:name w:val="heading 3"/>
    <w:basedOn w:val="berschrift2"/>
    <w:next w:val="Standard"/>
    <w:link w:val="berschrift3Zchn"/>
    <w:autoRedefine/>
    <w:qFormat/>
    <w:rsid w:val="0066395C"/>
    <w:pPr>
      <w:numPr>
        <w:ilvl w:val="2"/>
        <w:numId w:val="2"/>
      </w:numPr>
      <w:pBdr>
        <w:bottom w:val="single" w:sz="4" w:space="1" w:color="auto"/>
      </w:pBdr>
      <w:spacing w:before="0"/>
      <w:outlineLvl w:val="2"/>
    </w:pPr>
    <w:rPr>
      <w:b w:val="0"/>
      <w:bCs/>
      <w:sz w:val="24"/>
      <w:szCs w:val="26"/>
    </w:rPr>
  </w:style>
  <w:style w:type="paragraph" w:styleId="berschrift4">
    <w:name w:val="heading 4"/>
    <w:basedOn w:val="berschrift3"/>
    <w:next w:val="Standard"/>
    <w:link w:val="berschrift4Zchn"/>
    <w:autoRedefine/>
    <w:qFormat/>
    <w:rsid w:val="0066395C"/>
    <w:pPr>
      <w:numPr>
        <w:ilvl w:val="3"/>
      </w:numPr>
      <w:pBdr>
        <w:bottom w:val="none" w:sz="0" w:space="0" w:color="auto"/>
      </w:pBdr>
      <w:outlineLvl w:val="3"/>
    </w:pPr>
    <w:rPr>
      <w:b/>
      <w:bCs w:val="0"/>
      <w:szCs w:val="28"/>
    </w:rPr>
  </w:style>
  <w:style w:type="paragraph" w:styleId="berschrift5">
    <w:name w:val="heading 5"/>
    <w:basedOn w:val="Standard"/>
    <w:next w:val="Standard"/>
    <w:link w:val="berschrift5Zchn"/>
    <w:uiPriority w:val="9"/>
    <w:unhideWhenUsed/>
    <w:qFormat/>
    <w:rsid w:val="0066395C"/>
    <w:pPr>
      <w:numPr>
        <w:ilvl w:val="4"/>
        <w:numId w:val="2"/>
      </w:numPr>
      <w:spacing w:before="240" w:after="60"/>
      <w:outlineLvl w:val="4"/>
    </w:pPr>
    <w:rPr>
      <w:rFonts w:ascii="Calibri" w:eastAsia="Times New Roman" w:hAnsi="Calibri"/>
      <w:b/>
      <w:bCs/>
      <w:i/>
      <w:iCs/>
      <w:sz w:val="26"/>
      <w:szCs w:val="26"/>
    </w:rPr>
  </w:style>
  <w:style w:type="paragraph" w:styleId="berschrift6">
    <w:name w:val="heading 6"/>
    <w:basedOn w:val="Standard"/>
    <w:next w:val="Standard"/>
    <w:link w:val="berschrift6Zchn"/>
    <w:uiPriority w:val="9"/>
    <w:semiHidden/>
    <w:unhideWhenUsed/>
    <w:qFormat/>
    <w:rsid w:val="0066395C"/>
    <w:pPr>
      <w:numPr>
        <w:ilvl w:val="5"/>
        <w:numId w:val="2"/>
      </w:numPr>
      <w:spacing w:before="240" w:after="60"/>
      <w:outlineLvl w:val="5"/>
    </w:pPr>
    <w:rPr>
      <w:rFonts w:ascii="Calibri" w:eastAsia="Times New Roman" w:hAnsi="Calibri"/>
      <w:b/>
      <w:bCs/>
      <w:szCs w:val="22"/>
    </w:rPr>
  </w:style>
  <w:style w:type="paragraph" w:styleId="berschrift7">
    <w:name w:val="heading 7"/>
    <w:basedOn w:val="Standard"/>
    <w:next w:val="Standard"/>
    <w:link w:val="berschrift7Zchn"/>
    <w:uiPriority w:val="9"/>
    <w:semiHidden/>
    <w:unhideWhenUsed/>
    <w:qFormat/>
    <w:rsid w:val="0066395C"/>
    <w:pPr>
      <w:numPr>
        <w:ilvl w:val="6"/>
        <w:numId w:val="2"/>
      </w:numPr>
      <w:spacing w:before="240" w:after="60"/>
      <w:outlineLvl w:val="6"/>
    </w:pPr>
    <w:rPr>
      <w:rFonts w:ascii="Calibri" w:eastAsia="Times New Roman" w:hAnsi="Calibri"/>
      <w:sz w:val="24"/>
    </w:rPr>
  </w:style>
  <w:style w:type="paragraph" w:styleId="berschrift8">
    <w:name w:val="heading 8"/>
    <w:basedOn w:val="Standard"/>
    <w:next w:val="Standard"/>
    <w:link w:val="berschrift8Zchn"/>
    <w:uiPriority w:val="9"/>
    <w:semiHidden/>
    <w:unhideWhenUsed/>
    <w:qFormat/>
    <w:rsid w:val="0066395C"/>
    <w:pPr>
      <w:numPr>
        <w:ilvl w:val="7"/>
        <w:numId w:val="2"/>
      </w:numPr>
      <w:spacing w:before="240" w:after="60"/>
      <w:outlineLvl w:val="7"/>
    </w:pPr>
    <w:rPr>
      <w:rFonts w:ascii="Calibri" w:eastAsia="Times New Roman" w:hAnsi="Calibri"/>
      <w:i/>
      <w:iCs/>
      <w:sz w:val="24"/>
    </w:rPr>
  </w:style>
  <w:style w:type="paragraph" w:styleId="berschrift9">
    <w:name w:val="heading 9"/>
    <w:basedOn w:val="Standard"/>
    <w:next w:val="Standard"/>
    <w:link w:val="berschrift9Zchn"/>
    <w:uiPriority w:val="9"/>
    <w:semiHidden/>
    <w:unhideWhenUsed/>
    <w:qFormat/>
    <w:rsid w:val="0066395C"/>
    <w:pPr>
      <w:numPr>
        <w:ilvl w:val="8"/>
        <w:numId w:val="2"/>
      </w:numPr>
      <w:spacing w:before="240" w:after="60"/>
      <w:outlineLvl w:val="8"/>
    </w:pPr>
    <w:rPr>
      <w:rFonts w:ascii="Cambria" w:eastAsia="Times New Roman" w:hAnsi="Cambria"/>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6395C"/>
    <w:rPr>
      <w:rFonts w:ascii="Arial Fett" w:eastAsia="Arial" w:hAnsi="Arial Fett" w:cs="Times New Roman"/>
      <w:b/>
      <w:bCs/>
      <w:spacing w:val="-4"/>
      <w:kern w:val="32"/>
      <w:sz w:val="28"/>
      <w:szCs w:val="28"/>
      <w:lang w:eastAsia="de-DE"/>
    </w:rPr>
  </w:style>
  <w:style w:type="character" w:customStyle="1" w:styleId="berschrift2Zchn">
    <w:name w:val="Überschrift 2 Zchn"/>
    <w:basedOn w:val="Absatz-Standardschriftart"/>
    <w:link w:val="berschrift2"/>
    <w:rsid w:val="0066395C"/>
    <w:rPr>
      <w:rFonts w:ascii="Arial Fett" w:eastAsia="Arial" w:hAnsi="Arial Fett"/>
      <w:b/>
      <w:iCs/>
      <w:spacing w:val="-4"/>
      <w:kern w:val="32"/>
      <w:sz w:val="28"/>
      <w:szCs w:val="28"/>
      <w:lang w:eastAsia="de-DE"/>
    </w:rPr>
  </w:style>
  <w:style w:type="character" w:customStyle="1" w:styleId="berschrift3Zchn">
    <w:name w:val="Überschrift 3 Zchn"/>
    <w:basedOn w:val="Absatz-Standardschriftart"/>
    <w:link w:val="berschrift3"/>
    <w:rsid w:val="0066395C"/>
    <w:rPr>
      <w:rFonts w:ascii="Arial Fett" w:eastAsia="Arial" w:hAnsi="Arial Fett"/>
      <w:bCs/>
      <w:iCs/>
      <w:spacing w:val="-4"/>
      <w:kern w:val="32"/>
      <w:sz w:val="24"/>
      <w:szCs w:val="26"/>
      <w:lang w:eastAsia="de-DE"/>
    </w:rPr>
  </w:style>
  <w:style w:type="character" w:customStyle="1" w:styleId="berschrift4Zchn">
    <w:name w:val="Überschrift 4 Zchn"/>
    <w:basedOn w:val="Absatz-Standardschriftart"/>
    <w:link w:val="berschrift4"/>
    <w:rsid w:val="0066395C"/>
    <w:rPr>
      <w:rFonts w:ascii="Arial Fett" w:eastAsia="Arial" w:hAnsi="Arial Fett"/>
      <w:b/>
      <w:iCs/>
      <w:spacing w:val="-4"/>
      <w:kern w:val="32"/>
      <w:sz w:val="24"/>
      <w:szCs w:val="28"/>
      <w:lang w:eastAsia="de-DE"/>
    </w:rPr>
  </w:style>
  <w:style w:type="character" w:customStyle="1" w:styleId="berschrift5Zchn">
    <w:name w:val="Überschrift 5 Zchn"/>
    <w:basedOn w:val="Absatz-Standardschriftart"/>
    <w:link w:val="berschrift5"/>
    <w:uiPriority w:val="9"/>
    <w:rsid w:val="0066395C"/>
    <w:rPr>
      <w:rFonts w:ascii="Calibri" w:eastAsia="Times New Roman" w:hAnsi="Calibri" w:cs="Times New Roman"/>
      <w:b/>
      <w:bCs/>
      <w:i/>
      <w:iCs/>
      <w:sz w:val="26"/>
      <w:szCs w:val="26"/>
      <w:lang w:eastAsia="de-DE"/>
    </w:rPr>
  </w:style>
  <w:style w:type="character" w:customStyle="1" w:styleId="berschrift6Zchn">
    <w:name w:val="Überschrift 6 Zchn"/>
    <w:basedOn w:val="Absatz-Standardschriftart"/>
    <w:link w:val="berschrift6"/>
    <w:uiPriority w:val="9"/>
    <w:semiHidden/>
    <w:rsid w:val="0066395C"/>
    <w:rPr>
      <w:rFonts w:ascii="Calibri" w:eastAsia="Times New Roman" w:hAnsi="Calibri" w:cs="Times New Roman"/>
      <w:b/>
      <w:bCs/>
      <w:lang w:eastAsia="de-DE"/>
    </w:rPr>
  </w:style>
  <w:style w:type="character" w:customStyle="1" w:styleId="berschrift7Zchn">
    <w:name w:val="Überschrift 7 Zchn"/>
    <w:basedOn w:val="Absatz-Standardschriftart"/>
    <w:link w:val="berschrift7"/>
    <w:uiPriority w:val="9"/>
    <w:semiHidden/>
    <w:rsid w:val="0066395C"/>
    <w:rPr>
      <w:rFonts w:ascii="Calibri" w:eastAsia="Times New Roman" w:hAnsi="Calibri" w:cs="Times New Roman"/>
      <w:sz w:val="24"/>
      <w:szCs w:val="24"/>
      <w:lang w:eastAsia="de-DE"/>
    </w:rPr>
  </w:style>
  <w:style w:type="character" w:customStyle="1" w:styleId="berschrift8Zchn">
    <w:name w:val="Überschrift 8 Zchn"/>
    <w:basedOn w:val="Absatz-Standardschriftart"/>
    <w:link w:val="berschrift8"/>
    <w:uiPriority w:val="9"/>
    <w:semiHidden/>
    <w:rsid w:val="0066395C"/>
    <w:rPr>
      <w:rFonts w:ascii="Calibri" w:eastAsia="Times New Roman" w:hAnsi="Calibri" w:cs="Times New Roman"/>
      <w:i/>
      <w:iCs/>
      <w:sz w:val="24"/>
      <w:szCs w:val="24"/>
      <w:lang w:eastAsia="de-DE"/>
    </w:rPr>
  </w:style>
  <w:style w:type="character" w:customStyle="1" w:styleId="berschrift9Zchn">
    <w:name w:val="Überschrift 9 Zchn"/>
    <w:basedOn w:val="Absatz-Standardschriftart"/>
    <w:link w:val="berschrift9"/>
    <w:uiPriority w:val="9"/>
    <w:semiHidden/>
    <w:rsid w:val="0066395C"/>
    <w:rPr>
      <w:rFonts w:ascii="Cambria" w:eastAsia="Times New Roman" w:hAnsi="Cambria" w:cs="Times New Roman"/>
      <w:lang w:eastAsia="de-DE"/>
    </w:rPr>
  </w:style>
  <w:style w:type="paragraph" w:customStyle="1" w:styleId="Tabelle">
    <w:name w:val="Tabelle"/>
    <w:basedOn w:val="Standard"/>
    <w:next w:val="StandardTabelle9pt"/>
    <w:link w:val="TabelleZchn"/>
    <w:qFormat/>
    <w:rsid w:val="0066395C"/>
    <w:pPr>
      <w:spacing w:before="120" w:after="120"/>
      <w:ind w:left="1418" w:hanging="1418"/>
    </w:pPr>
    <w:rPr>
      <w:b/>
      <w:i/>
      <w:sz w:val="20"/>
      <w:szCs w:val="20"/>
    </w:rPr>
  </w:style>
  <w:style w:type="paragraph" w:customStyle="1" w:styleId="StandardTabelle9pt">
    <w:name w:val="Standard Tabelle 9 pt"/>
    <w:basedOn w:val="Standard"/>
    <w:link w:val="StandardTabelle9ptZchn"/>
    <w:qFormat/>
    <w:rsid w:val="0066395C"/>
    <w:pPr>
      <w:spacing w:before="20" w:after="20"/>
    </w:pPr>
    <w:rPr>
      <w:sz w:val="18"/>
      <w:szCs w:val="18"/>
    </w:rPr>
  </w:style>
  <w:style w:type="character" w:customStyle="1" w:styleId="StandardTabelle9ptZchn">
    <w:name w:val="Standard Tabelle 9 pt Zchn"/>
    <w:basedOn w:val="Absatz-Standardschriftart"/>
    <w:link w:val="StandardTabelle9pt"/>
    <w:rsid w:val="0066395C"/>
    <w:rPr>
      <w:rFonts w:eastAsia="Arial" w:cs="Times New Roman"/>
      <w:sz w:val="18"/>
      <w:szCs w:val="18"/>
      <w:lang w:eastAsia="de-DE"/>
    </w:rPr>
  </w:style>
  <w:style w:type="character" w:customStyle="1" w:styleId="TabelleZchn">
    <w:name w:val="Tabelle Zchn"/>
    <w:basedOn w:val="Absatz-Standardschriftart"/>
    <w:link w:val="Tabelle"/>
    <w:rsid w:val="0066395C"/>
    <w:rPr>
      <w:rFonts w:eastAsia="Arial" w:cs="Times New Roman"/>
      <w:b/>
      <w:i/>
      <w:sz w:val="20"/>
      <w:szCs w:val="20"/>
      <w:lang w:eastAsia="de-DE"/>
    </w:rPr>
  </w:style>
  <w:style w:type="paragraph" w:customStyle="1" w:styleId="Kstchen">
    <w:name w:val="Kästchen"/>
    <w:basedOn w:val="Standard"/>
    <w:link w:val="KstchenZchn"/>
    <w:rsid w:val="0066395C"/>
    <w:pPr>
      <w:numPr>
        <w:numId w:val="1"/>
      </w:numPr>
      <w:spacing w:before="100"/>
    </w:pPr>
    <w:rPr>
      <w:rFonts w:cs="Arial"/>
      <w:lang w:val="cs-CZ"/>
    </w:rPr>
  </w:style>
  <w:style w:type="paragraph" w:customStyle="1" w:styleId="berschriftfett">
    <w:name w:val="Überschrift fett"/>
    <w:basedOn w:val="Standard"/>
    <w:link w:val="berschriftfettZchn"/>
    <w:qFormat/>
    <w:rsid w:val="0066395C"/>
    <w:rPr>
      <w:b/>
    </w:rPr>
  </w:style>
  <w:style w:type="character" w:customStyle="1" w:styleId="berschriftfettZchn">
    <w:name w:val="Überschrift fett Zchn"/>
    <w:basedOn w:val="Absatz-Standardschriftart"/>
    <w:link w:val="berschriftfett"/>
    <w:rsid w:val="0066395C"/>
    <w:rPr>
      <w:rFonts w:eastAsia="Arial" w:cs="Times New Roman"/>
      <w:b/>
      <w:szCs w:val="24"/>
      <w:lang w:eastAsia="de-DE"/>
    </w:rPr>
  </w:style>
  <w:style w:type="character" w:customStyle="1" w:styleId="KstchenZchn">
    <w:name w:val="Kästchen Zchn"/>
    <w:basedOn w:val="Absatz-Standardschriftart"/>
    <w:link w:val="Kstchen"/>
    <w:rsid w:val="0066395C"/>
    <w:rPr>
      <w:rFonts w:eastAsia="Arial"/>
      <w:szCs w:val="24"/>
      <w:lang w:val="cs-CZ" w:eastAsia="de-DE"/>
    </w:rPr>
  </w:style>
  <w:style w:type="paragraph" w:customStyle="1" w:styleId="FunoteunterTabelle">
    <w:name w:val="Fußnote unter Tabelle"/>
    <w:basedOn w:val="Standard"/>
    <w:link w:val="FunoteunterTabelleZchn"/>
    <w:qFormat/>
    <w:rsid w:val="0066395C"/>
    <w:pPr>
      <w:spacing w:before="60"/>
      <w:ind w:left="284" w:hanging="284"/>
    </w:pPr>
    <w:rPr>
      <w:sz w:val="16"/>
      <w:szCs w:val="16"/>
    </w:rPr>
  </w:style>
  <w:style w:type="character" w:customStyle="1" w:styleId="FunoteunterTabelleZchn">
    <w:name w:val="Fußnote unter Tabelle Zchn"/>
    <w:basedOn w:val="Absatz-Standardschriftart"/>
    <w:link w:val="FunoteunterTabelle"/>
    <w:rsid w:val="0066395C"/>
    <w:rPr>
      <w:rFonts w:eastAsia="Arial" w:cs="Times New Roman"/>
      <w:sz w:val="16"/>
      <w:szCs w:val="16"/>
      <w:lang w:eastAsia="de-DE"/>
    </w:rPr>
  </w:style>
  <w:style w:type="paragraph" w:styleId="Listenabsatz">
    <w:name w:val="List Paragraph"/>
    <w:basedOn w:val="Standard"/>
    <w:uiPriority w:val="34"/>
    <w:qFormat/>
    <w:rsid w:val="0066395C"/>
    <w:pPr>
      <w:ind w:left="720"/>
      <w:contextualSpacing/>
    </w:pPr>
  </w:style>
  <w:style w:type="paragraph" w:styleId="Sprechblasentext">
    <w:name w:val="Balloon Text"/>
    <w:basedOn w:val="Standard"/>
    <w:link w:val="SprechblasentextZchn"/>
    <w:uiPriority w:val="99"/>
    <w:semiHidden/>
    <w:unhideWhenUsed/>
    <w:rsid w:val="00C03DE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03DE6"/>
    <w:rPr>
      <w:rFonts w:ascii="Tahoma" w:eastAsia="Arial" w:hAnsi="Tahoma" w:cs="Tahoma"/>
      <w:sz w:val="16"/>
      <w:szCs w:val="16"/>
      <w:lang w:eastAsia="de-DE"/>
    </w:rPr>
  </w:style>
  <w:style w:type="character" w:styleId="Kommentarzeichen">
    <w:name w:val="annotation reference"/>
    <w:basedOn w:val="Absatz-Standardschriftart"/>
    <w:uiPriority w:val="99"/>
    <w:semiHidden/>
    <w:unhideWhenUsed/>
    <w:rsid w:val="00C03DE6"/>
    <w:rPr>
      <w:sz w:val="16"/>
      <w:szCs w:val="16"/>
    </w:rPr>
  </w:style>
  <w:style w:type="paragraph" w:styleId="Kommentartext">
    <w:name w:val="annotation text"/>
    <w:basedOn w:val="Standard"/>
    <w:link w:val="KommentartextZchn"/>
    <w:uiPriority w:val="99"/>
    <w:semiHidden/>
    <w:unhideWhenUsed/>
    <w:rsid w:val="00C03DE6"/>
    <w:rPr>
      <w:sz w:val="20"/>
      <w:szCs w:val="20"/>
    </w:rPr>
  </w:style>
  <w:style w:type="character" w:customStyle="1" w:styleId="KommentartextZchn">
    <w:name w:val="Kommentartext Zchn"/>
    <w:basedOn w:val="Absatz-Standardschriftart"/>
    <w:link w:val="Kommentartext"/>
    <w:uiPriority w:val="99"/>
    <w:semiHidden/>
    <w:rsid w:val="00C03DE6"/>
    <w:rPr>
      <w:rFonts w:eastAsia="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03DE6"/>
    <w:rPr>
      <w:b/>
      <w:bCs/>
    </w:rPr>
  </w:style>
  <w:style w:type="character" w:customStyle="1" w:styleId="KommentarthemaZchn">
    <w:name w:val="Kommentarthema Zchn"/>
    <w:basedOn w:val="KommentartextZchn"/>
    <w:link w:val="Kommentarthema"/>
    <w:uiPriority w:val="99"/>
    <w:semiHidden/>
    <w:rsid w:val="00C03DE6"/>
    <w:rPr>
      <w:rFonts w:eastAsia="Arial" w:cs="Times New Roman"/>
      <w:b/>
      <w:bCs/>
      <w:sz w:val="20"/>
      <w:szCs w:val="20"/>
      <w:lang w:eastAsia="de-DE"/>
    </w:rPr>
  </w:style>
  <w:style w:type="paragraph" w:styleId="Funotentext">
    <w:name w:val="footnote text"/>
    <w:aliases w:val="a_Fußnotentext,Schriftart: 9 pt,Schriftart: 8 pt"/>
    <w:basedOn w:val="Standard"/>
    <w:link w:val="FunotentextZchn"/>
    <w:semiHidden/>
    <w:rsid w:val="007C1258"/>
    <w:pPr>
      <w:overflowPunct w:val="0"/>
      <w:autoSpaceDE w:val="0"/>
      <w:autoSpaceDN w:val="0"/>
      <w:adjustRightInd w:val="0"/>
      <w:textAlignment w:val="baseline"/>
    </w:pPr>
    <w:rPr>
      <w:rFonts w:eastAsia="Times New Roman"/>
      <w:sz w:val="20"/>
      <w:szCs w:val="20"/>
      <w:lang w:val="cs-CZ"/>
    </w:rPr>
  </w:style>
  <w:style w:type="character" w:customStyle="1" w:styleId="FunotentextZchn">
    <w:name w:val="Fußnotentext Zchn"/>
    <w:aliases w:val="a_Fußnotentext Zchn,Schriftart: 9 pt Zchn,Schriftart: 8 pt Zchn"/>
    <w:basedOn w:val="Absatz-Standardschriftart"/>
    <w:link w:val="Funotentext"/>
    <w:semiHidden/>
    <w:rsid w:val="007C1258"/>
    <w:rPr>
      <w:rFonts w:eastAsia="Times New Roman" w:cs="Times New Roman"/>
      <w:sz w:val="20"/>
      <w:szCs w:val="20"/>
      <w:lang w:val="cs-CZ" w:eastAsia="de-DE"/>
    </w:rPr>
  </w:style>
  <w:style w:type="character" w:styleId="Funotenzeichen">
    <w:name w:val="footnote reference"/>
    <w:basedOn w:val="Absatz-Standardschriftart"/>
    <w:semiHidden/>
    <w:unhideWhenUsed/>
    <w:rsid w:val="007C1258"/>
    <w:rPr>
      <w:vertAlign w:val="superscript"/>
    </w:rPr>
  </w:style>
  <w:style w:type="paragraph" w:styleId="Kopfzeile">
    <w:name w:val="header"/>
    <w:basedOn w:val="Standard"/>
    <w:link w:val="KopfzeileZchn"/>
    <w:unhideWhenUsed/>
    <w:rsid w:val="00294345"/>
    <w:pPr>
      <w:tabs>
        <w:tab w:val="center" w:pos="4536"/>
        <w:tab w:val="right" w:pos="9072"/>
      </w:tabs>
    </w:pPr>
  </w:style>
  <w:style w:type="character" w:customStyle="1" w:styleId="KopfzeileZchn">
    <w:name w:val="Kopfzeile Zchn"/>
    <w:basedOn w:val="Absatz-Standardschriftart"/>
    <w:link w:val="Kopfzeile"/>
    <w:uiPriority w:val="99"/>
    <w:rsid w:val="00294345"/>
    <w:rPr>
      <w:rFonts w:eastAsia="Arial" w:cs="Times New Roman"/>
      <w:szCs w:val="24"/>
      <w:lang w:eastAsia="de-DE"/>
    </w:rPr>
  </w:style>
  <w:style w:type="paragraph" w:styleId="Fuzeile">
    <w:name w:val="footer"/>
    <w:basedOn w:val="Standard"/>
    <w:link w:val="FuzeileZchn"/>
    <w:uiPriority w:val="99"/>
    <w:unhideWhenUsed/>
    <w:rsid w:val="00294345"/>
    <w:pPr>
      <w:tabs>
        <w:tab w:val="center" w:pos="4536"/>
        <w:tab w:val="right" w:pos="9072"/>
      </w:tabs>
    </w:pPr>
  </w:style>
  <w:style w:type="character" w:customStyle="1" w:styleId="FuzeileZchn">
    <w:name w:val="Fußzeile Zchn"/>
    <w:basedOn w:val="Absatz-Standardschriftart"/>
    <w:link w:val="Fuzeile"/>
    <w:uiPriority w:val="99"/>
    <w:rsid w:val="00294345"/>
    <w:rPr>
      <w:rFonts w:eastAsia="Arial" w:cs="Times New Roman"/>
      <w:szCs w:val="24"/>
      <w:lang w:eastAsia="de-DE"/>
    </w:rPr>
  </w:style>
  <w:style w:type="paragraph" w:customStyle="1" w:styleId="Kopfzeile2">
    <w:name w:val="Kopfzeile2"/>
    <w:basedOn w:val="Kopfzeile"/>
    <w:rsid w:val="00294345"/>
    <w:pPr>
      <w:pBdr>
        <w:bottom w:val="single" w:sz="6" w:space="1" w:color="auto"/>
      </w:pBdr>
      <w:tabs>
        <w:tab w:val="clear" w:pos="4536"/>
        <w:tab w:val="clear" w:pos="9072"/>
        <w:tab w:val="right" w:pos="9360"/>
      </w:tabs>
      <w:spacing w:after="100"/>
    </w:pPr>
    <w:rPr>
      <w:rFonts w:eastAsia="Times New Roman"/>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6395C"/>
    <w:pPr>
      <w:jc w:val="both"/>
    </w:pPr>
    <w:rPr>
      <w:rFonts w:eastAsia="Arial" w:cs="Times New Roman"/>
      <w:szCs w:val="24"/>
      <w:lang w:eastAsia="de-DE"/>
    </w:rPr>
  </w:style>
  <w:style w:type="paragraph" w:styleId="berschrift1">
    <w:name w:val="heading 1"/>
    <w:basedOn w:val="Standard"/>
    <w:next w:val="Standard"/>
    <w:link w:val="berschrift1Zchn"/>
    <w:autoRedefine/>
    <w:qFormat/>
    <w:rsid w:val="0066395C"/>
    <w:pPr>
      <w:keepNext/>
      <w:numPr>
        <w:numId w:val="2"/>
      </w:numPr>
      <w:pBdr>
        <w:bottom w:val="single" w:sz="12" w:space="0" w:color="auto"/>
      </w:pBdr>
      <w:tabs>
        <w:tab w:val="left" w:pos="851"/>
      </w:tabs>
      <w:spacing w:after="280"/>
      <w:outlineLvl w:val="0"/>
    </w:pPr>
    <w:rPr>
      <w:rFonts w:ascii="Arial Fett" w:hAnsi="Arial Fett"/>
      <w:b/>
      <w:bCs/>
      <w:spacing w:val="-4"/>
      <w:kern w:val="32"/>
      <w:sz w:val="28"/>
      <w:szCs w:val="28"/>
    </w:rPr>
  </w:style>
  <w:style w:type="paragraph" w:styleId="berschrift2">
    <w:name w:val="heading 2"/>
    <w:basedOn w:val="berschrift1"/>
    <w:next w:val="Standard"/>
    <w:link w:val="berschrift2Zchn"/>
    <w:autoRedefine/>
    <w:qFormat/>
    <w:rsid w:val="008F1D5F"/>
    <w:pPr>
      <w:numPr>
        <w:numId w:val="0"/>
      </w:numPr>
      <w:pBdr>
        <w:bottom w:val="none" w:sz="0" w:space="0" w:color="auto"/>
      </w:pBdr>
      <w:spacing w:before="200"/>
      <w:outlineLvl w:val="1"/>
    </w:pPr>
    <w:rPr>
      <w:rFonts w:cs="Arial"/>
      <w:bCs w:val="0"/>
      <w:iCs/>
    </w:rPr>
  </w:style>
  <w:style w:type="paragraph" w:styleId="berschrift3">
    <w:name w:val="heading 3"/>
    <w:basedOn w:val="berschrift2"/>
    <w:next w:val="Standard"/>
    <w:link w:val="berschrift3Zchn"/>
    <w:autoRedefine/>
    <w:qFormat/>
    <w:rsid w:val="0066395C"/>
    <w:pPr>
      <w:numPr>
        <w:ilvl w:val="2"/>
        <w:numId w:val="2"/>
      </w:numPr>
      <w:pBdr>
        <w:bottom w:val="single" w:sz="4" w:space="1" w:color="auto"/>
      </w:pBdr>
      <w:spacing w:before="0"/>
      <w:outlineLvl w:val="2"/>
    </w:pPr>
    <w:rPr>
      <w:b w:val="0"/>
      <w:bCs/>
      <w:sz w:val="24"/>
      <w:szCs w:val="26"/>
    </w:rPr>
  </w:style>
  <w:style w:type="paragraph" w:styleId="berschrift4">
    <w:name w:val="heading 4"/>
    <w:basedOn w:val="berschrift3"/>
    <w:next w:val="Standard"/>
    <w:link w:val="berschrift4Zchn"/>
    <w:autoRedefine/>
    <w:qFormat/>
    <w:rsid w:val="0066395C"/>
    <w:pPr>
      <w:numPr>
        <w:ilvl w:val="3"/>
      </w:numPr>
      <w:pBdr>
        <w:bottom w:val="none" w:sz="0" w:space="0" w:color="auto"/>
      </w:pBdr>
      <w:outlineLvl w:val="3"/>
    </w:pPr>
    <w:rPr>
      <w:b/>
      <w:bCs w:val="0"/>
      <w:szCs w:val="28"/>
    </w:rPr>
  </w:style>
  <w:style w:type="paragraph" w:styleId="berschrift5">
    <w:name w:val="heading 5"/>
    <w:basedOn w:val="Standard"/>
    <w:next w:val="Standard"/>
    <w:link w:val="berschrift5Zchn"/>
    <w:uiPriority w:val="9"/>
    <w:unhideWhenUsed/>
    <w:qFormat/>
    <w:rsid w:val="0066395C"/>
    <w:pPr>
      <w:numPr>
        <w:ilvl w:val="4"/>
        <w:numId w:val="2"/>
      </w:numPr>
      <w:spacing w:before="240" w:after="60"/>
      <w:outlineLvl w:val="4"/>
    </w:pPr>
    <w:rPr>
      <w:rFonts w:ascii="Calibri" w:eastAsia="Times New Roman" w:hAnsi="Calibri"/>
      <w:b/>
      <w:bCs/>
      <w:i/>
      <w:iCs/>
      <w:sz w:val="26"/>
      <w:szCs w:val="26"/>
    </w:rPr>
  </w:style>
  <w:style w:type="paragraph" w:styleId="berschrift6">
    <w:name w:val="heading 6"/>
    <w:basedOn w:val="Standard"/>
    <w:next w:val="Standard"/>
    <w:link w:val="berschrift6Zchn"/>
    <w:uiPriority w:val="9"/>
    <w:semiHidden/>
    <w:unhideWhenUsed/>
    <w:qFormat/>
    <w:rsid w:val="0066395C"/>
    <w:pPr>
      <w:numPr>
        <w:ilvl w:val="5"/>
        <w:numId w:val="2"/>
      </w:numPr>
      <w:spacing w:before="240" w:after="60"/>
      <w:outlineLvl w:val="5"/>
    </w:pPr>
    <w:rPr>
      <w:rFonts w:ascii="Calibri" w:eastAsia="Times New Roman" w:hAnsi="Calibri"/>
      <w:b/>
      <w:bCs/>
      <w:szCs w:val="22"/>
    </w:rPr>
  </w:style>
  <w:style w:type="paragraph" w:styleId="berschrift7">
    <w:name w:val="heading 7"/>
    <w:basedOn w:val="Standard"/>
    <w:next w:val="Standard"/>
    <w:link w:val="berschrift7Zchn"/>
    <w:uiPriority w:val="9"/>
    <w:semiHidden/>
    <w:unhideWhenUsed/>
    <w:qFormat/>
    <w:rsid w:val="0066395C"/>
    <w:pPr>
      <w:numPr>
        <w:ilvl w:val="6"/>
        <w:numId w:val="2"/>
      </w:numPr>
      <w:spacing w:before="240" w:after="60"/>
      <w:outlineLvl w:val="6"/>
    </w:pPr>
    <w:rPr>
      <w:rFonts w:ascii="Calibri" w:eastAsia="Times New Roman" w:hAnsi="Calibri"/>
      <w:sz w:val="24"/>
    </w:rPr>
  </w:style>
  <w:style w:type="paragraph" w:styleId="berschrift8">
    <w:name w:val="heading 8"/>
    <w:basedOn w:val="Standard"/>
    <w:next w:val="Standard"/>
    <w:link w:val="berschrift8Zchn"/>
    <w:uiPriority w:val="9"/>
    <w:semiHidden/>
    <w:unhideWhenUsed/>
    <w:qFormat/>
    <w:rsid w:val="0066395C"/>
    <w:pPr>
      <w:numPr>
        <w:ilvl w:val="7"/>
        <w:numId w:val="2"/>
      </w:numPr>
      <w:spacing w:before="240" w:after="60"/>
      <w:outlineLvl w:val="7"/>
    </w:pPr>
    <w:rPr>
      <w:rFonts w:ascii="Calibri" w:eastAsia="Times New Roman" w:hAnsi="Calibri"/>
      <w:i/>
      <w:iCs/>
      <w:sz w:val="24"/>
    </w:rPr>
  </w:style>
  <w:style w:type="paragraph" w:styleId="berschrift9">
    <w:name w:val="heading 9"/>
    <w:basedOn w:val="Standard"/>
    <w:next w:val="Standard"/>
    <w:link w:val="berschrift9Zchn"/>
    <w:uiPriority w:val="9"/>
    <w:semiHidden/>
    <w:unhideWhenUsed/>
    <w:qFormat/>
    <w:rsid w:val="0066395C"/>
    <w:pPr>
      <w:numPr>
        <w:ilvl w:val="8"/>
        <w:numId w:val="2"/>
      </w:numPr>
      <w:spacing w:before="240" w:after="60"/>
      <w:outlineLvl w:val="8"/>
    </w:pPr>
    <w:rPr>
      <w:rFonts w:ascii="Cambria" w:eastAsia="Times New Roman" w:hAnsi="Cambria"/>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6395C"/>
    <w:rPr>
      <w:rFonts w:ascii="Arial Fett" w:eastAsia="Arial" w:hAnsi="Arial Fett" w:cs="Times New Roman"/>
      <w:b/>
      <w:bCs/>
      <w:spacing w:val="-4"/>
      <w:kern w:val="32"/>
      <w:sz w:val="28"/>
      <w:szCs w:val="28"/>
      <w:lang w:eastAsia="de-DE"/>
    </w:rPr>
  </w:style>
  <w:style w:type="character" w:customStyle="1" w:styleId="berschrift2Zchn">
    <w:name w:val="Überschrift 2 Zchn"/>
    <w:basedOn w:val="Absatz-Standardschriftart"/>
    <w:link w:val="berschrift2"/>
    <w:rsid w:val="0066395C"/>
    <w:rPr>
      <w:rFonts w:ascii="Arial Fett" w:eastAsia="Arial" w:hAnsi="Arial Fett"/>
      <w:b/>
      <w:iCs/>
      <w:spacing w:val="-4"/>
      <w:kern w:val="32"/>
      <w:sz w:val="28"/>
      <w:szCs w:val="28"/>
      <w:lang w:eastAsia="de-DE"/>
    </w:rPr>
  </w:style>
  <w:style w:type="character" w:customStyle="1" w:styleId="berschrift3Zchn">
    <w:name w:val="Überschrift 3 Zchn"/>
    <w:basedOn w:val="Absatz-Standardschriftart"/>
    <w:link w:val="berschrift3"/>
    <w:rsid w:val="0066395C"/>
    <w:rPr>
      <w:rFonts w:ascii="Arial Fett" w:eastAsia="Arial" w:hAnsi="Arial Fett"/>
      <w:bCs/>
      <w:iCs/>
      <w:spacing w:val="-4"/>
      <w:kern w:val="32"/>
      <w:sz w:val="24"/>
      <w:szCs w:val="26"/>
      <w:lang w:eastAsia="de-DE"/>
    </w:rPr>
  </w:style>
  <w:style w:type="character" w:customStyle="1" w:styleId="berschrift4Zchn">
    <w:name w:val="Überschrift 4 Zchn"/>
    <w:basedOn w:val="Absatz-Standardschriftart"/>
    <w:link w:val="berschrift4"/>
    <w:rsid w:val="0066395C"/>
    <w:rPr>
      <w:rFonts w:ascii="Arial Fett" w:eastAsia="Arial" w:hAnsi="Arial Fett"/>
      <w:b/>
      <w:iCs/>
      <w:spacing w:val="-4"/>
      <w:kern w:val="32"/>
      <w:sz w:val="24"/>
      <w:szCs w:val="28"/>
      <w:lang w:eastAsia="de-DE"/>
    </w:rPr>
  </w:style>
  <w:style w:type="character" w:customStyle="1" w:styleId="berschrift5Zchn">
    <w:name w:val="Überschrift 5 Zchn"/>
    <w:basedOn w:val="Absatz-Standardschriftart"/>
    <w:link w:val="berschrift5"/>
    <w:uiPriority w:val="9"/>
    <w:rsid w:val="0066395C"/>
    <w:rPr>
      <w:rFonts w:ascii="Calibri" w:eastAsia="Times New Roman" w:hAnsi="Calibri" w:cs="Times New Roman"/>
      <w:b/>
      <w:bCs/>
      <w:i/>
      <w:iCs/>
      <w:sz w:val="26"/>
      <w:szCs w:val="26"/>
      <w:lang w:eastAsia="de-DE"/>
    </w:rPr>
  </w:style>
  <w:style w:type="character" w:customStyle="1" w:styleId="berschrift6Zchn">
    <w:name w:val="Überschrift 6 Zchn"/>
    <w:basedOn w:val="Absatz-Standardschriftart"/>
    <w:link w:val="berschrift6"/>
    <w:uiPriority w:val="9"/>
    <w:semiHidden/>
    <w:rsid w:val="0066395C"/>
    <w:rPr>
      <w:rFonts w:ascii="Calibri" w:eastAsia="Times New Roman" w:hAnsi="Calibri" w:cs="Times New Roman"/>
      <w:b/>
      <w:bCs/>
      <w:lang w:eastAsia="de-DE"/>
    </w:rPr>
  </w:style>
  <w:style w:type="character" w:customStyle="1" w:styleId="berschrift7Zchn">
    <w:name w:val="Überschrift 7 Zchn"/>
    <w:basedOn w:val="Absatz-Standardschriftart"/>
    <w:link w:val="berschrift7"/>
    <w:uiPriority w:val="9"/>
    <w:semiHidden/>
    <w:rsid w:val="0066395C"/>
    <w:rPr>
      <w:rFonts w:ascii="Calibri" w:eastAsia="Times New Roman" w:hAnsi="Calibri" w:cs="Times New Roman"/>
      <w:sz w:val="24"/>
      <w:szCs w:val="24"/>
      <w:lang w:eastAsia="de-DE"/>
    </w:rPr>
  </w:style>
  <w:style w:type="character" w:customStyle="1" w:styleId="berschrift8Zchn">
    <w:name w:val="Überschrift 8 Zchn"/>
    <w:basedOn w:val="Absatz-Standardschriftart"/>
    <w:link w:val="berschrift8"/>
    <w:uiPriority w:val="9"/>
    <w:semiHidden/>
    <w:rsid w:val="0066395C"/>
    <w:rPr>
      <w:rFonts w:ascii="Calibri" w:eastAsia="Times New Roman" w:hAnsi="Calibri" w:cs="Times New Roman"/>
      <w:i/>
      <w:iCs/>
      <w:sz w:val="24"/>
      <w:szCs w:val="24"/>
      <w:lang w:eastAsia="de-DE"/>
    </w:rPr>
  </w:style>
  <w:style w:type="character" w:customStyle="1" w:styleId="berschrift9Zchn">
    <w:name w:val="Überschrift 9 Zchn"/>
    <w:basedOn w:val="Absatz-Standardschriftart"/>
    <w:link w:val="berschrift9"/>
    <w:uiPriority w:val="9"/>
    <w:semiHidden/>
    <w:rsid w:val="0066395C"/>
    <w:rPr>
      <w:rFonts w:ascii="Cambria" w:eastAsia="Times New Roman" w:hAnsi="Cambria" w:cs="Times New Roman"/>
      <w:lang w:eastAsia="de-DE"/>
    </w:rPr>
  </w:style>
  <w:style w:type="paragraph" w:customStyle="1" w:styleId="Tabelle">
    <w:name w:val="Tabelle"/>
    <w:basedOn w:val="Standard"/>
    <w:next w:val="StandardTabelle9pt"/>
    <w:link w:val="TabelleZchn"/>
    <w:qFormat/>
    <w:rsid w:val="0066395C"/>
    <w:pPr>
      <w:spacing w:before="120" w:after="120"/>
      <w:ind w:left="1418" w:hanging="1418"/>
    </w:pPr>
    <w:rPr>
      <w:b/>
      <w:i/>
      <w:sz w:val="20"/>
      <w:szCs w:val="20"/>
    </w:rPr>
  </w:style>
  <w:style w:type="paragraph" w:customStyle="1" w:styleId="StandardTabelle9pt">
    <w:name w:val="Standard Tabelle 9 pt"/>
    <w:basedOn w:val="Standard"/>
    <w:link w:val="StandardTabelle9ptZchn"/>
    <w:qFormat/>
    <w:rsid w:val="0066395C"/>
    <w:pPr>
      <w:spacing w:before="20" w:after="20"/>
    </w:pPr>
    <w:rPr>
      <w:sz w:val="18"/>
      <w:szCs w:val="18"/>
    </w:rPr>
  </w:style>
  <w:style w:type="character" w:customStyle="1" w:styleId="StandardTabelle9ptZchn">
    <w:name w:val="Standard Tabelle 9 pt Zchn"/>
    <w:basedOn w:val="Absatz-Standardschriftart"/>
    <w:link w:val="StandardTabelle9pt"/>
    <w:rsid w:val="0066395C"/>
    <w:rPr>
      <w:rFonts w:eastAsia="Arial" w:cs="Times New Roman"/>
      <w:sz w:val="18"/>
      <w:szCs w:val="18"/>
      <w:lang w:eastAsia="de-DE"/>
    </w:rPr>
  </w:style>
  <w:style w:type="character" w:customStyle="1" w:styleId="TabelleZchn">
    <w:name w:val="Tabelle Zchn"/>
    <w:basedOn w:val="Absatz-Standardschriftart"/>
    <w:link w:val="Tabelle"/>
    <w:rsid w:val="0066395C"/>
    <w:rPr>
      <w:rFonts w:eastAsia="Arial" w:cs="Times New Roman"/>
      <w:b/>
      <w:i/>
      <w:sz w:val="20"/>
      <w:szCs w:val="20"/>
      <w:lang w:eastAsia="de-DE"/>
    </w:rPr>
  </w:style>
  <w:style w:type="paragraph" w:customStyle="1" w:styleId="Kstchen">
    <w:name w:val="Kästchen"/>
    <w:basedOn w:val="Standard"/>
    <w:link w:val="KstchenZchn"/>
    <w:rsid w:val="0066395C"/>
    <w:pPr>
      <w:numPr>
        <w:numId w:val="1"/>
      </w:numPr>
      <w:spacing w:before="100"/>
    </w:pPr>
    <w:rPr>
      <w:rFonts w:cs="Arial"/>
      <w:lang w:val="cs-CZ"/>
    </w:rPr>
  </w:style>
  <w:style w:type="paragraph" w:customStyle="1" w:styleId="berschriftfett">
    <w:name w:val="Überschrift fett"/>
    <w:basedOn w:val="Standard"/>
    <w:link w:val="berschriftfettZchn"/>
    <w:qFormat/>
    <w:rsid w:val="0066395C"/>
    <w:rPr>
      <w:b/>
    </w:rPr>
  </w:style>
  <w:style w:type="character" w:customStyle="1" w:styleId="berschriftfettZchn">
    <w:name w:val="Überschrift fett Zchn"/>
    <w:basedOn w:val="Absatz-Standardschriftart"/>
    <w:link w:val="berschriftfett"/>
    <w:rsid w:val="0066395C"/>
    <w:rPr>
      <w:rFonts w:eastAsia="Arial" w:cs="Times New Roman"/>
      <w:b/>
      <w:szCs w:val="24"/>
      <w:lang w:eastAsia="de-DE"/>
    </w:rPr>
  </w:style>
  <w:style w:type="character" w:customStyle="1" w:styleId="KstchenZchn">
    <w:name w:val="Kästchen Zchn"/>
    <w:basedOn w:val="Absatz-Standardschriftart"/>
    <w:link w:val="Kstchen"/>
    <w:rsid w:val="0066395C"/>
    <w:rPr>
      <w:rFonts w:eastAsia="Arial"/>
      <w:szCs w:val="24"/>
      <w:lang w:val="cs-CZ" w:eastAsia="de-DE"/>
    </w:rPr>
  </w:style>
  <w:style w:type="paragraph" w:customStyle="1" w:styleId="FunoteunterTabelle">
    <w:name w:val="Fußnote unter Tabelle"/>
    <w:basedOn w:val="Standard"/>
    <w:link w:val="FunoteunterTabelleZchn"/>
    <w:qFormat/>
    <w:rsid w:val="0066395C"/>
    <w:pPr>
      <w:spacing w:before="60"/>
      <w:ind w:left="284" w:hanging="284"/>
    </w:pPr>
    <w:rPr>
      <w:sz w:val="16"/>
      <w:szCs w:val="16"/>
    </w:rPr>
  </w:style>
  <w:style w:type="character" w:customStyle="1" w:styleId="FunoteunterTabelleZchn">
    <w:name w:val="Fußnote unter Tabelle Zchn"/>
    <w:basedOn w:val="Absatz-Standardschriftart"/>
    <w:link w:val="FunoteunterTabelle"/>
    <w:rsid w:val="0066395C"/>
    <w:rPr>
      <w:rFonts w:eastAsia="Arial" w:cs="Times New Roman"/>
      <w:sz w:val="16"/>
      <w:szCs w:val="16"/>
      <w:lang w:eastAsia="de-DE"/>
    </w:rPr>
  </w:style>
  <w:style w:type="paragraph" w:styleId="Listenabsatz">
    <w:name w:val="List Paragraph"/>
    <w:basedOn w:val="Standard"/>
    <w:uiPriority w:val="34"/>
    <w:qFormat/>
    <w:rsid w:val="0066395C"/>
    <w:pPr>
      <w:ind w:left="720"/>
      <w:contextualSpacing/>
    </w:pPr>
  </w:style>
  <w:style w:type="paragraph" w:styleId="Sprechblasentext">
    <w:name w:val="Balloon Text"/>
    <w:basedOn w:val="Standard"/>
    <w:link w:val="SprechblasentextZchn"/>
    <w:uiPriority w:val="99"/>
    <w:semiHidden/>
    <w:unhideWhenUsed/>
    <w:rsid w:val="00C03DE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03DE6"/>
    <w:rPr>
      <w:rFonts w:ascii="Tahoma" w:eastAsia="Arial" w:hAnsi="Tahoma" w:cs="Tahoma"/>
      <w:sz w:val="16"/>
      <w:szCs w:val="16"/>
      <w:lang w:eastAsia="de-DE"/>
    </w:rPr>
  </w:style>
  <w:style w:type="character" w:styleId="Kommentarzeichen">
    <w:name w:val="annotation reference"/>
    <w:basedOn w:val="Absatz-Standardschriftart"/>
    <w:uiPriority w:val="99"/>
    <w:semiHidden/>
    <w:unhideWhenUsed/>
    <w:rsid w:val="00C03DE6"/>
    <w:rPr>
      <w:sz w:val="16"/>
      <w:szCs w:val="16"/>
    </w:rPr>
  </w:style>
  <w:style w:type="paragraph" w:styleId="Kommentartext">
    <w:name w:val="annotation text"/>
    <w:basedOn w:val="Standard"/>
    <w:link w:val="KommentartextZchn"/>
    <w:uiPriority w:val="99"/>
    <w:semiHidden/>
    <w:unhideWhenUsed/>
    <w:rsid w:val="00C03DE6"/>
    <w:rPr>
      <w:sz w:val="20"/>
      <w:szCs w:val="20"/>
    </w:rPr>
  </w:style>
  <w:style w:type="character" w:customStyle="1" w:styleId="KommentartextZchn">
    <w:name w:val="Kommentartext Zchn"/>
    <w:basedOn w:val="Absatz-Standardschriftart"/>
    <w:link w:val="Kommentartext"/>
    <w:uiPriority w:val="99"/>
    <w:semiHidden/>
    <w:rsid w:val="00C03DE6"/>
    <w:rPr>
      <w:rFonts w:eastAsia="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03DE6"/>
    <w:rPr>
      <w:b/>
      <w:bCs/>
    </w:rPr>
  </w:style>
  <w:style w:type="character" w:customStyle="1" w:styleId="KommentarthemaZchn">
    <w:name w:val="Kommentarthema Zchn"/>
    <w:basedOn w:val="KommentartextZchn"/>
    <w:link w:val="Kommentarthema"/>
    <w:uiPriority w:val="99"/>
    <w:semiHidden/>
    <w:rsid w:val="00C03DE6"/>
    <w:rPr>
      <w:rFonts w:eastAsia="Arial" w:cs="Times New Roman"/>
      <w:b/>
      <w:bCs/>
      <w:sz w:val="20"/>
      <w:szCs w:val="20"/>
      <w:lang w:eastAsia="de-DE"/>
    </w:rPr>
  </w:style>
  <w:style w:type="paragraph" w:styleId="Funotentext">
    <w:name w:val="footnote text"/>
    <w:aliases w:val="a_Fußnotentext,Schriftart: 9 pt,Schriftart: 8 pt"/>
    <w:basedOn w:val="Standard"/>
    <w:link w:val="FunotentextZchn"/>
    <w:semiHidden/>
    <w:rsid w:val="007C1258"/>
    <w:pPr>
      <w:overflowPunct w:val="0"/>
      <w:autoSpaceDE w:val="0"/>
      <w:autoSpaceDN w:val="0"/>
      <w:adjustRightInd w:val="0"/>
      <w:textAlignment w:val="baseline"/>
    </w:pPr>
    <w:rPr>
      <w:rFonts w:eastAsia="Times New Roman"/>
      <w:sz w:val="20"/>
      <w:szCs w:val="20"/>
      <w:lang w:val="cs-CZ"/>
    </w:rPr>
  </w:style>
  <w:style w:type="character" w:customStyle="1" w:styleId="FunotentextZchn">
    <w:name w:val="Fußnotentext Zchn"/>
    <w:aliases w:val="a_Fußnotentext Zchn,Schriftart: 9 pt Zchn,Schriftart: 8 pt Zchn"/>
    <w:basedOn w:val="Absatz-Standardschriftart"/>
    <w:link w:val="Funotentext"/>
    <w:semiHidden/>
    <w:rsid w:val="007C1258"/>
    <w:rPr>
      <w:rFonts w:eastAsia="Times New Roman" w:cs="Times New Roman"/>
      <w:sz w:val="20"/>
      <w:szCs w:val="20"/>
      <w:lang w:val="cs-CZ" w:eastAsia="de-DE"/>
    </w:rPr>
  </w:style>
  <w:style w:type="character" w:styleId="Funotenzeichen">
    <w:name w:val="footnote reference"/>
    <w:basedOn w:val="Absatz-Standardschriftart"/>
    <w:semiHidden/>
    <w:unhideWhenUsed/>
    <w:rsid w:val="007C1258"/>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2692</Words>
  <Characters>16962</Characters>
  <Application>Microsoft Office Word</Application>
  <DocSecurity>0</DocSecurity>
  <Lines>141</Lines>
  <Paragraphs>39</Paragraphs>
  <ScaleCrop>false</ScaleCrop>
  <HeadingPairs>
    <vt:vector size="2" baseType="variant">
      <vt:variant>
        <vt:lpstr>Titel</vt:lpstr>
      </vt:variant>
      <vt:variant>
        <vt:i4>1</vt:i4>
      </vt:variant>
    </vt:vector>
  </HeadingPairs>
  <TitlesOfParts>
    <vt:vector size="1" baseType="lpstr">
      <vt:lpstr>Podzemní vody - 2. plán povodí</vt:lpstr>
    </vt:vector>
  </TitlesOfParts>
  <Company>SID NLL / MKOL-IKSE</Company>
  <LinksUpToDate>false</LinksUpToDate>
  <CharactersWithSpaces>19615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Podzemní vody - 2. plán povodí</dc:title>
  <dc:subject>návrh, stav: 12.11.13</dc:subject>
  <dc:creator>S. Börner / M. Matulíková</dc:creator>
  <cp:lastModifiedBy>Ladislav</cp:lastModifiedBy>
  <cp:revision>3</cp:revision>
  <cp:lastPrinted>2013-12-09T11:34:00Z</cp:lastPrinted>
  <dcterms:created xsi:type="dcterms:W3CDTF">2014-01-07T08:31:00Z</dcterms:created>
  <dcterms:modified xsi:type="dcterms:W3CDTF">2014-01-08T07:04:00Z</dcterms:modified>
</cp:coreProperties>
</file>